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CD2A26" w14:textId="77777777" w:rsidR="00573E87" w:rsidRDefault="00573E87" w:rsidP="00573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/>
        <w:rPr>
          <w:b/>
          <w:sz w:val="26"/>
          <w:szCs w:val="26"/>
        </w:rPr>
      </w:pPr>
      <w:r>
        <w:rPr>
          <w:b/>
          <w:sz w:val="28"/>
        </w:rPr>
        <w:t xml:space="preserve">A-I – </w:t>
      </w:r>
      <w:r>
        <w:rPr>
          <w:b/>
          <w:sz w:val="26"/>
          <w:szCs w:val="26"/>
        </w:rPr>
        <w:t>Základní informace o žádosti o akreditaci</w:t>
      </w:r>
    </w:p>
    <w:p w14:paraId="05D6B179" w14:textId="77777777" w:rsidR="00573E87" w:rsidRDefault="00573E87" w:rsidP="00573E87">
      <w:pPr>
        <w:rPr>
          <w:b/>
          <w:sz w:val="28"/>
        </w:rPr>
      </w:pPr>
    </w:p>
    <w:p w14:paraId="79EF638E" w14:textId="77777777" w:rsidR="00573E87" w:rsidRDefault="00573E87" w:rsidP="00573E87">
      <w:pPr>
        <w:rPr>
          <w:b/>
          <w:sz w:val="28"/>
        </w:rPr>
      </w:pPr>
    </w:p>
    <w:p w14:paraId="1863353E" w14:textId="77777777" w:rsidR="00573E87" w:rsidRDefault="00573E87" w:rsidP="00573E87">
      <w:pPr>
        <w:spacing w:after="240"/>
        <w:rPr>
          <w:b/>
          <w:sz w:val="28"/>
        </w:rPr>
      </w:pPr>
      <w:r>
        <w:rPr>
          <w:b/>
          <w:sz w:val="28"/>
        </w:rPr>
        <w:t xml:space="preserve">Název vysoké školy: </w:t>
      </w:r>
      <w:r w:rsidRPr="001A343D">
        <w:rPr>
          <w:b/>
          <w:sz w:val="28"/>
        </w:rPr>
        <w:t>Tomas Bata University in Zlín</w:t>
      </w:r>
    </w:p>
    <w:p w14:paraId="30FE4D89" w14:textId="77777777" w:rsidR="00573E87" w:rsidRDefault="00573E87" w:rsidP="00573E87">
      <w:pPr>
        <w:spacing w:after="240"/>
        <w:rPr>
          <w:b/>
          <w:sz w:val="28"/>
        </w:rPr>
      </w:pPr>
    </w:p>
    <w:p w14:paraId="26F15B96" w14:textId="77777777" w:rsidR="00573E87" w:rsidRDefault="00573E87" w:rsidP="00573E87">
      <w:pPr>
        <w:spacing w:after="240"/>
        <w:rPr>
          <w:b/>
          <w:sz w:val="28"/>
        </w:rPr>
      </w:pPr>
      <w:r>
        <w:rPr>
          <w:b/>
          <w:sz w:val="28"/>
        </w:rPr>
        <w:t>Název součásti vysoké školy:</w:t>
      </w:r>
      <w:r>
        <w:rPr>
          <w:b/>
          <w:sz w:val="28"/>
        </w:rPr>
        <w:tab/>
      </w:r>
      <w:r w:rsidRPr="001A343D">
        <w:rPr>
          <w:b/>
          <w:sz w:val="28"/>
        </w:rPr>
        <w:t>Faculty of Technology</w:t>
      </w:r>
    </w:p>
    <w:p w14:paraId="145342AA" w14:textId="77777777" w:rsidR="00573E87" w:rsidRDefault="00573E87" w:rsidP="00573E87">
      <w:pPr>
        <w:spacing w:after="240"/>
        <w:rPr>
          <w:b/>
          <w:sz w:val="28"/>
        </w:rPr>
      </w:pPr>
    </w:p>
    <w:p w14:paraId="59313DF0" w14:textId="77777777" w:rsidR="00573E87" w:rsidRDefault="00573E87" w:rsidP="00573E87">
      <w:pPr>
        <w:spacing w:after="240"/>
        <w:rPr>
          <w:b/>
          <w:sz w:val="28"/>
        </w:rPr>
      </w:pPr>
      <w:r>
        <w:rPr>
          <w:b/>
          <w:sz w:val="28"/>
        </w:rPr>
        <w:t xml:space="preserve">Název spolupracující instituce: </w:t>
      </w:r>
    </w:p>
    <w:p w14:paraId="5121F348" w14:textId="77777777" w:rsidR="00573E87" w:rsidRDefault="00573E87" w:rsidP="00573E87">
      <w:pPr>
        <w:spacing w:after="240"/>
        <w:rPr>
          <w:b/>
          <w:sz w:val="28"/>
        </w:rPr>
      </w:pPr>
    </w:p>
    <w:p w14:paraId="1E7EFBDB" w14:textId="77777777" w:rsidR="00573E87" w:rsidRDefault="00573E87" w:rsidP="00573E87">
      <w:pPr>
        <w:spacing w:after="240"/>
        <w:rPr>
          <w:b/>
          <w:sz w:val="28"/>
        </w:rPr>
      </w:pPr>
      <w:r>
        <w:rPr>
          <w:b/>
          <w:sz w:val="28"/>
        </w:rPr>
        <w:t>Název studijního programu:</w:t>
      </w:r>
      <w:r>
        <w:rPr>
          <w:b/>
          <w:sz w:val="28"/>
        </w:rPr>
        <w:tab/>
      </w:r>
      <w:r w:rsidRPr="006E05EA">
        <w:rPr>
          <w:b/>
          <w:sz w:val="28"/>
        </w:rPr>
        <w:t>Biomaterials and Cosmetics</w:t>
      </w:r>
    </w:p>
    <w:p w14:paraId="0890CD37" w14:textId="77777777" w:rsidR="00573E87" w:rsidRDefault="00573E87" w:rsidP="00573E87">
      <w:pPr>
        <w:spacing w:after="240"/>
        <w:rPr>
          <w:b/>
          <w:sz w:val="28"/>
        </w:rPr>
      </w:pPr>
    </w:p>
    <w:p w14:paraId="361D637D" w14:textId="77777777" w:rsidR="00573E87" w:rsidRDefault="00573E87" w:rsidP="00573E87">
      <w:pPr>
        <w:spacing w:after="240"/>
        <w:ind w:left="3544" w:hanging="3544"/>
        <w:rPr>
          <w:sz w:val="28"/>
        </w:rPr>
      </w:pPr>
      <w:r>
        <w:rPr>
          <w:b/>
          <w:sz w:val="28"/>
        </w:rPr>
        <w:t>Typ žádosti o akreditaci:</w:t>
      </w:r>
      <w:r>
        <w:rPr>
          <w:sz w:val="28"/>
        </w:rPr>
        <w:tab/>
      </w:r>
      <w:r w:rsidRPr="00C867A3">
        <w:rPr>
          <w:sz w:val="24"/>
          <w:u w:val="single"/>
        </w:rPr>
        <w:t>udělení akreditace</w:t>
      </w:r>
      <w:r>
        <w:rPr>
          <w:sz w:val="24"/>
        </w:rPr>
        <w:t xml:space="preserve"> – </w:t>
      </w:r>
      <w:r w:rsidRPr="00C867A3">
        <w:rPr>
          <w:strike/>
          <w:sz w:val="24"/>
        </w:rPr>
        <w:t>prodloužení platnosti akreditace</w:t>
      </w:r>
      <w:r>
        <w:rPr>
          <w:sz w:val="24"/>
        </w:rPr>
        <w:t xml:space="preserve"> – </w:t>
      </w:r>
      <w:r w:rsidRPr="00C867A3">
        <w:rPr>
          <w:strike/>
          <w:sz w:val="24"/>
        </w:rPr>
        <w:t>rozšíření akreditace</w:t>
      </w:r>
    </w:p>
    <w:p w14:paraId="207E8835" w14:textId="77777777" w:rsidR="00573E87" w:rsidRDefault="00573E87" w:rsidP="00573E87">
      <w:pPr>
        <w:spacing w:after="240"/>
        <w:rPr>
          <w:b/>
          <w:sz w:val="28"/>
        </w:rPr>
      </w:pPr>
    </w:p>
    <w:p w14:paraId="313C0BE8" w14:textId="77777777" w:rsidR="00573E87" w:rsidRDefault="00573E87" w:rsidP="00573E87">
      <w:pPr>
        <w:spacing w:after="240"/>
        <w:rPr>
          <w:b/>
          <w:sz w:val="28"/>
        </w:rPr>
      </w:pPr>
      <w:r>
        <w:rPr>
          <w:b/>
          <w:sz w:val="28"/>
        </w:rPr>
        <w:t xml:space="preserve">Schvalující orgán: </w:t>
      </w:r>
      <w:r w:rsidRPr="00C867A3">
        <w:rPr>
          <w:b/>
          <w:sz w:val="28"/>
        </w:rPr>
        <w:t>Rada pro vnitřní hodnocení UTB</w:t>
      </w:r>
    </w:p>
    <w:p w14:paraId="67A19507" w14:textId="77777777" w:rsidR="00573E87" w:rsidRDefault="00573E87" w:rsidP="00573E87">
      <w:pPr>
        <w:spacing w:after="240"/>
        <w:rPr>
          <w:b/>
          <w:sz w:val="28"/>
        </w:rPr>
      </w:pPr>
    </w:p>
    <w:p w14:paraId="3CDF0DE7" w14:textId="77777777" w:rsidR="00573E87" w:rsidRDefault="00573E87" w:rsidP="00573E87">
      <w:pPr>
        <w:spacing w:after="240"/>
        <w:rPr>
          <w:b/>
          <w:sz w:val="28"/>
        </w:rPr>
      </w:pPr>
      <w:r>
        <w:rPr>
          <w:b/>
          <w:sz w:val="28"/>
        </w:rPr>
        <w:t>Datum schválení žádosti:</w:t>
      </w:r>
    </w:p>
    <w:p w14:paraId="54252105" w14:textId="77777777" w:rsidR="00573E87" w:rsidRDefault="00573E87" w:rsidP="00573E87">
      <w:pPr>
        <w:spacing w:after="240"/>
        <w:rPr>
          <w:b/>
          <w:sz w:val="28"/>
        </w:rPr>
      </w:pPr>
    </w:p>
    <w:p w14:paraId="2F70AF4F" w14:textId="77777777" w:rsidR="00573E87" w:rsidRDefault="00573E87" w:rsidP="00573E87">
      <w:pPr>
        <w:spacing w:after="240"/>
        <w:rPr>
          <w:b/>
          <w:sz w:val="28"/>
        </w:rPr>
      </w:pPr>
      <w:r>
        <w:rPr>
          <w:b/>
          <w:sz w:val="28"/>
        </w:rPr>
        <w:t>Odkaz na elektronickou podobu žádosti:</w:t>
      </w:r>
    </w:p>
    <w:p w14:paraId="11023228" w14:textId="77777777" w:rsidR="00573E87" w:rsidRDefault="00573E87" w:rsidP="00573E87">
      <w:pPr>
        <w:spacing w:after="240"/>
        <w:rPr>
          <w:b/>
          <w:sz w:val="28"/>
        </w:rPr>
      </w:pPr>
    </w:p>
    <w:p w14:paraId="1C4AF4D0" w14:textId="6D22F4EC" w:rsidR="00573E87" w:rsidRPr="007965D9" w:rsidRDefault="00573E87" w:rsidP="00573E87">
      <w:pPr>
        <w:spacing w:after="240"/>
        <w:rPr>
          <w:b/>
          <w:sz w:val="28"/>
          <w:szCs w:val="28"/>
        </w:rPr>
      </w:pPr>
      <w:r>
        <w:rPr>
          <w:b/>
          <w:sz w:val="28"/>
        </w:rPr>
        <w:t xml:space="preserve">Odkazy </w:t>
      </w:r>
      <w:r w:rsidR="007965D9">
        <w:rPr>
          <w:b/>
          <w:sz w:val="28"/>
        </w:rPr>
        <w:t xml:space="preserve">na relevantní vnitřní předpisy: </w:t>
      </w:r>
      <w:ins w:id="0" w:author="Simona Mrkvičková" w:date="2018-05-30T17:56:00Z">
        <w:r w:rsidR="007965D9" w:rsidRPr="007965D9">
          <w:rPr>
            <w:b/>
            <w:sz w:val="28"/>
          </w:rPr>
          <w:t>https://www.utb.cz/en/university/official-board/internal-rules-and-regulations/rules-and-regulations/</w:t>
        </w:r>
      </w:ins>
      <w:r w:rsidR="007965D9">
        <w:rPr>
          <w:b/>
          <w:sz w:val="28"/>
        </w:rPr>
        <w:t xml:space="preserve"> </w:t>
      </w:r>
    </w:p>
    <w:p w14:paraId="029E7F98" w14:textId="77777777" w:rsidR="00573E87" w:rsidRDefault="00573E87" w:rsidP="00573E87">
      <w:pPr>
        <w:spacing w:after="240"/>
        <w:rPr>
          <w:b/>
          <w:sz w:val="28"/>
        </w:rPr>
      </w:pPr>
    </w:p>
    <w:p w14:paraId="1591AE42" w14:textId="77777777" w:rsidR="00573E87" w:rsidRDefault="00573E87" w:rsidP="00573E87">
      <w:pPr>
        <w:spacing w:after="240"/>
        <w:rPr>
          <w:b/>
          <w:sz w:val="28"/>
        </w:rPr>
      </w:pPr>
      <w:r>
        <w:rPr>
          <w:b/>
          <w:sz w:val="28"/>
        </w:rPr>
        <w:t>ISCED F: 0531</w:t>
      </w:r>
    </w:p>
    <w:p w14:paraId="585401D1" w14:textId="77777777" w:rsidR="0074687E" w:rsidRDefault="0074687E">
      <w:r>
        <w:br w:type="page"/>
      </w:r>
    </w:p>
    <w:tbl>
      <w:tblPr>
        <w:tblW w:w="10209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7"/>
        <w:gridCol w:w="18"/>
        <w:gridCol w:w="10"/>
        <w:gridCol w:w="108"/>
        <w:gridCol w:w="2187"/>
        <w:gridCol w:w="760"/>
        <w:gridCol w:w="13"/>
        <w:gridCol w:w="19"/>
        <w:gridCol w:w="146"/>
        <w:gridCol w:w="338"/>
        <w:gridCol w:w="51"/>
        <w:gridCol w:w="13"/>
        <w:gridCol w:w="19"/>
        <w:gridCol w:w="19"/>
        <w:gridCol w:w="643"/>
        <w:gridCol w:w="440"/>
        <w:gridCol w:w="19"/>
        <w:gridCol w:w="13"/>
        <w:gridCol w:w="135"/>
        <w:gridCol w:w="13"/>
        <w:gridCol w:w="709"/>
        <w:gridCol w:w="19"/>
        <w:gridCol w:w="13"/>
        <w:gridCol w:w="784"/>
        <w:gridCol w:w="19"/>
        <w:gridCol w:w="13"/>
        <w:gridCol w:w="1276"/>
        <w:gridCol w:w="126"/>
        <w:gridCol w:w="10"/>
        <w:gridCol w:w="131"/>
        <w:gridCol w:w="13"/>
        <w:gridCol w:w="567"/>
        <w:gridCol w:w="19"/>
        <w:gridCol w:w="13"/>
        <w:gridCol w:w="99"/>
        <w:gridCol w:w="408"/>
        <w:gridCol w:w="19"/>
        <w:gridCol w:w="13"/>
        <w:gridCol w:w="129"/>
        <w:gridCol w:w="286"/>
        <w:gridCol w:w="226"/>
        <w:gridCol w:w="17"/>
        <w:gridCol w:w="13"/>
        <w:gridCol w:w="176"/>
      </w:tblGrid>
      <w:tr w:rsidR="00E920CC" w14:paraId="24B23757" w14:textId="77777777" w:rsidTr="00FA4A57">
        <w:trPr>
          <w:gridBefore w:val="4"/>
          <w:gridAfter w:val="4"/>
          <w:wBefore w:w="286" w:type="dxa"/>
          <w:wAfter w:w="427" w:type="dxa"/>
        </w:trPr>
        <w:tc>
          <w:tcPr>
            <w:tcW w:w="9496" w:type="dxa"/>
            <w:gridSpan w:val="36"/>
            <w:tcBorders>
              <w:bottom w:val="double" w:sz="4" w:space="0" w:color="auto"/>
            </w:tcBorders>
            <w:shd w:val="clear" w:color="auto" w:fill="BDD6EE"/>
          </w:tcPr>
          <w:p w14:paraId="27C3FC49" w14:textId="1BBDB84C" w:rsidR="00E920CC" w:rsidRDefault="00E920CC" w:rsidP="00931ECB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B-I – </w:t>
            </w:r>
            <w:r>
              <w:rPr>
                <w:b/>
                <w:sz w:val="26"/>
                <w:szCs w:val="26"/>
              </w:rPr>
              <w:t>Charakteristika studijního programu</w:t>
            </w:r>
          </w:p>
        </w:tc>
      </w:tr>
      <w:tr w:rsidR="00E920CC" w14:paraId="098B1775" w14:textId="77777777" w:rsidTr="00FA4A57">
        <w:trPr>
          <w:gridBefore w:val="4"/>
          <w:gridAfter w:val="4"/>
          <w:wBefore w:w="286" w:type="dxa"/>
          <w:wAfter w:w="427" w:type="dxa"/>
        </w:trPr>
        <w:tc>
          <w:tcPr>
            <w:tcW w:w="3126" w:type="dxa"/>
            <w:gridSpan w:val="5"/>
            <w:tcBorders>
              <w:bottom w:val="single" w:sz="2" w:space="0" w:color="auto"/>
            </w:tcBorders>
            <w:shd w:val="clear" w:color="auto" w:fill="F7CAAC"/>
          </w:tcPr>
          <w:p w14:paraId="6401CEA2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6370" w:type="dxa"/>
            <w:gridSpan w:val="31"/>
            <w:tcBorders>
              <w:bottom w:val="single" w:sz="2" w:space="0" w:color="auto"/>
            </w:tcBorders>
          </w:tcPr>
          <w:p w14:paraId="34610860" w14:textId="77777777" w:rsidR="00E920CC" w:rsidRPr="00E920CC" w:rsidRDefault="00E920CC" w:rsidP="00931ECB">
            <w:pPr>
              <w:rPr>
                <w:b/>
              </w:rPr>
            </w:pPr>
            <w:r w:rsidRPr="00E920CC">
              <w:rPr>
                <w:b/>
              </w:rPr>
              <w:t>Biomateriály a kosmetika</w:t>
            </w:r>
          </w:p>
        </w:tc>
      </w:tr>
      <w:tr w:rsidR="00E920CC" w14:paraId="49A57749" w14:textId="77777777" w:rsidTr="00FA4A57">
        <w:trPr>
          <w:gridBefore w:val="4"/>
          <w:gridAfter w:val="4"/>
          <w:wBefore w:w="286" w:type="dxa"/>
          <w:wAfter w:w="427" w:type="dxa"/>
        </w:trPr>
        <w:tc>
          <w:tcPr>
            <w:tcW w:w="3126" w:type="dxa"/>
            <w:gridSpan w:val="5"/>
            <w:tcBorders>
              <w:bottom w:val="single" w:sz="2" w:space="0" w:color="auto"/>
            </w:tcBorders>
            <w:shd w:val="clear" w:color="auto" w:fill="F7CAAC"/>
          </w:tcPr>
          <w:p w14:paraId="380F890B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Typ studijního programu</w:t>
            </w:r>
          </w:p>
        </w:tc>
        <w:tc>
          <w:tcPr>
            <w:tcW w:w="6370" w:type="dxa"/>
            <w:gridSpan w:val="31"/>
            <w:tcBorders>
              <w:bottom w:val="single" w:sz="2" w:space="0" w:color="auto"/>
            </w:tcBorders>
          </w:tcPr>
          <w:p w14:paraId="470944E9" w14:textId="77777777" w:rsidR="00E920CC" w:rsidRDefault="00E920CC" w:rsidP="00931ECB">
            <w:r>
              <w:t>magisterský</w:t>
            </w:r>
          </w:p>
        </w:tc>
      </w:tr>
      <w:tr w:rsidR="00E920CC" w14:paraId="75F872DA" w14:textId="77777777" w:rsidTr="00FA4A57">
        <w:trPr>
          <w:gridBefore w:val="4"/>
          <w:gridAfter w:val="4"/>
          <w:wBefore w:w="286" w:type="dxa"/>
          <w:wAfter w:w="427" w:type="dxa"/>
        </w:trPr>
        <w:tc>
          <w:tcPr>
            <w:tcW w:w="3126" w:type="dxa"/>
            <w:gridSpan w:val="5"/>
            <w:tcBorders>
              <w:bottom w:val="single" w:sz="2" w:space="0" w:color="auto"/>
            </w:tcBorders>
            <w:shd w:val="clear" w:color="auto" w:fill="F7CAAC"/>
          </w:tcPr>
          <w:p w14:paraId="6BDE00C9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Profil studijního programu</w:t>
            </w:r>
          </w:p>
        </w:tc>
        <w:tc>
          <w:tcPr>
            <w:tcW w:w="6370" w:type="dxa"/>
            <w:gridSpan w:val="31"/>
            <w:tcBorders>
              <w:bottom w:val="single" w:sz="2" w:space="0" w:color="auto"/>
            </w:tcBorders>
          </w:tcPr>
          <w:p w14:paraId="3ED113FC" w14:textId="77777777" w:rsidR="00E920CC" w:rsidRDefault="00E920CC" w:rsidP="00931ECB">
            <w:r>
              <w:t xml:space="preserve">akademicky zaměřený </w:t>
            </w:r>
          </w:p>
        </w:tc>
      </w:tr>
      <w:tr w:rsidR="00E920CC" w14:paraId="094CDA17" w14:textId="77777777" w:rsidTr="00FA4A57">
        <w:trPr>
          <w:gridBefore w:val="4"/>
          <w:gridAfter w:val="4"/>
          <w:wBefore w:w="286" w:type="dxa"/>
          <w:wAfter w:w="427" w:type="dxa"/>
        </w:trPr>
        <w:tc>
          <w:tcPr>
            <w:tcW w:w="3126" w:type="dxa"/>
            <w:gridSpan w:val="5"/>
            <w:tcBorders>
              <w:bottom w:val="single" w:sz="2" w:space="0" w:color="auto"/>
            </w:tcBorders>
            <w:shd w:val="clear" w:color="auto" w:fill="F7CAAC"/>
          </w:tcPr>
          <w:p w14:paraId="575AF9E6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Forma studia</w:t>
            </w:r>
          </w:p>
        </w:tc>
        <w:tc>
          <w:tcPr>
            <w:tcW w:w="6370" w:type="dxa"/>
            <w:gridSpan w:val="31"/>
            <w:tcBorders>
              <w:bottom w:val="single" w:sz="2" w:space="0" w:color="auto"/>
            </w:tcBorders>
          </w:tcPr>
          <w:p w14:paraId="5831CB30" w14:textId="7A73036A" w:rsidR="00E920CC" w:rsidRDefault="00E920CC" w:rsidP="002A2A61">
            <w:r>
              <w:t xml:space="preserve">prezenční </w:t>
            </w:r>
          </w:p>
        </w:tc>
      </w:tr>
      <w:tr w:rsidR="00E920CC" w14:paraId="471FC1C5" w14:textId="77777777" w:rsidTr="00FA4A57">
        <w:trPr>
          <w:gridBefore w:val="4"/>
          <w:gridAfter w:val="4"/>
          <w:wBefore w:w="286" w:type="dxa"/>
          <w:wAfter w:w="427" w:type="dxa"/>
        </w:trPr>
        <w:tc>
          <w:tcPr>
            <w:tcW w:w="3126" w:type="dxa"/>
            <w:gridSpan w:val="5"/>
            <w:tcBorders>
              <w:bottom w:val="single" w:sz="2" w:space="0" w:color="auto"/>
            </w:tcBorders>
            <w:shd w:val="clear" w:color="auto" w:fill="F7CAAC"/>
          </w:tcPr>
          <w:p w14:paraId="64575C2D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Standardní doba studia</w:t>
            </w:r>
          </w:p>
        </w:tc>
        <w:tc>
          <w:tcPr>
            <w:tcW w:w="6370" w:type="dxa"/>
            <w:gridSpan w:val="31"/>
            <w:tcBorders>
              <w:bottom w:val="single" w:sz="2" w:space="0" w:color="auto"/>
            </w:tcBorders>
          </w:tcPr>
          <w:p w14:paraId="0678108E" w14:textId="77777777" w:rsidR="00E920CC" w:rsidRDefault="00E920CC" w:rsidP="00931ECB">
            <w:r>
              <w:t>2 roky</w:t>
            </w:r>
          </w:p>
        </w:tc>
      </w:tr>
      <w:tr w:rsidR="00E920CC" w14:paraId="15A9D9C6" w14:textId="77777777" w:rsidTr="00FA4A57">
        <w:trPr>
          <w:gridBefore w:val="4"/>
          <w:gridAfter w:val="4"/>
          <w:wBefore w:w="286" w:type="dxa"/>
          <w:wAfter w:w="427" w:type="dxa"/>
        </w:trPr>
        <w:tc>
          <w:tcPr>
            <w:tcW w:w="3126" w:type="dxa"/>
            <w:gridSpan w:val="5"/>
            <w:tcBorders>
              <w:bottom w:val="single" w:sz="2" w:space="0" w:color="auto"/>
            </w:tcBorders>
            <w:shd w:val="clear" w:color="auto" w:fill="F7CAAC"/>
          </w:tcPr>
          <w:p w14:paraId="28598686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Jazyk studia</w:t>
            </w:r>
          </w:p>
        </w:tc>
        <w:tc>
          <w:tcPr>
            <w:tcW w:w="6370" w:type="dxa"/>
            <w:gridSpan w:val="31"/>
            <w:tcBorders>
              <w:bottom w:val="single" w:sz="2" w:space="0" w:color="auto"/>
            </w:tcBorders>
          </w:tcPr>
          <w:p w14:paraId="0D8A81FF" w14:textId="35E1F79E" w:rsidR="00E920CC" w:rsidRDefault="002A2A61" w:rsidP="0029001D">
            <w:r>
              <w:t>anglický</w:t>
            </w:r>
          </w:p>
        </w:tc>
      </w:tr>
      <w:tr w:rsidR="00E920CC" w14:paraId="142DC9A9" w14:textId="77777777" w:rsidTr="00FA4A57">
        <w:trPr>
          <w:gridBefore w:val="4"/>
          <w:gridAfter w:val="4"/>
          <w:wBefore w:w="286" w:type="dxa"/>
          <w:wAfter w:w="427" w:type="dxa"/>
        </w:trPr>
        <w:tc>
          <w:tcPr>
            <w:tcW w:w="3126" w:type="dxa"/>
            <w:gridSpan w:val="5"/>
            <w:tcBorders>
              <w:bottom w:val="single" w:sz="2" w:space="0" w:color="auto"/>
            </w:tcBorders>
            <w:shd w:val="clear" w:color="auto" w:fill="F7CAAC"/>
          </w:tcPr>
          <w:p w14:paraId="30143502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Udělovaný akademický titul</w:t>
            </w:r>
          </w:p>
        </w:tc>
        <w:tc>
          <w:tcPr>
            <w:tcW w:w="6370" w:type="dxa"/>
            <w:gridSpan w:val="31"/>
            <w:tcBorders>
              <w:bottom w:val="single" w:sz="2" w:space="0" w:color="auto"/>
            </w:tcBorders>
          </w:tcPr>
          <w:p w14:paraId="12424A6C" w14:textId="77777777" w:rsidR="00E920CC" w:rsidRDefault="00E920CC" w:rsidP="00931ECB">
            <w:r>
              <w:t>inženýr (Ing.)</w:t>
            </w:r>
          </w:p>
        </w:tc>
      </w:tr>
      <w:tr w:rsidR="00E920CC" w14:paraId="3C41F953" w14:textId="77777777" w:rsidTr="00FA4A57">
        <w:trPr>
          <w:gridBefore w:val="4"/>
          <w:gridAfter w:val="4"/>
          <w:wBefore w:w="286" w:type="dxa"/>
          <w:wAfter w:w="427" w:type="dxa"/>
        </w:trPr>
        <w:tc>
          <w:tcPr>
            <w:tcW w:w="3126" w:type="dxa"/>
            <w:gridSpan w:val="5"/>
            <w:tcBorders>
              <w:bottom w:val="single" w:sz="2" w:space="0" w:color="auto"/>
            </w:tcBorders>
            <w:shd w:val="clear" w:color="auto" w:fill="F7CAAC"/>
          </w:tcPr>
          <w:p w14:paraId="3B9E0341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Rigorózní řízení</w:t>
            </w:r>
          </w:p>
        </w:tc>
        <w:tc>
          <w:tcPr>
            <w:tcW w:w="1703" w:type="dxa"/>
            <w:gridSpan w:val="11"/>
            <w:tcBorders>
              <w:bottom w:val="single" w:sz="2" w:space="0" w:color="auto"/>
            </w:tcBorders>
          </w:tcPr>
          <w:p w14:paraId="37EFAA8F" w14:textId="77777777" w:rsidR="00E920CC" w:rsidRDefault="00E920CC" w:rsidP="00931ECB">
            <w:r>
              <w:t>ne</w:t>
            </w:r>
          </w:p>
        </w:tc>
        <w:tc>
          <w:tcPr>
            <w:tcW w:w="2834" w:type="dxa"/>
            <w:gridSpan w:val="7"/>
            <w:tcBorders>
              <w:bottom w:val="single" w:sz="2" w:space="0" w:color="auto"/>
            </w:tcBorders>
            <w:shd w:val="clear" w:color="auto" w:fill="F7CAAC"/>
          </w:tcPr>
          <w:p w14:paraId="006EF08B" w14:textId="77777777" w:rsidR="00E920CC" w:rsidRPr="005F401C" w:rsidRDefault="00E920CC" w:rsidP="00931ECB">
            <w:pPr>
              <w:rPr>
                <w:b/>
                <w:bCs/>
              </w:rPr>
            </w:pPr>
            <w:r w:rsidRPr="005F401C">
              <w:rPr>
                <w:b/>
                <w:bCs/>
              </w:rPr>
              <w:t>Udělovaný akademický titul</w:t>
            </w:r>
          </w:p>
        </w:tc>
        <w:tc>
          <w:tcPr>
            <w:tcW w:w="1833" w:type="dxa"/>
            <w:gridSpan w:val="13"/>
            <w:tcBorders>
              <w:bottom w:val="single" w:sz="2" w:space="0" w:color="auto"/>
            </w:tcBorders>
          </w:tcPr>
          <w:p w14:paraId="3B0EA7A3" w14:textId="27A635E6" w:rsidR="00E920CC" w:rsidRDefault="00E920CC" w:rsidP="00931ECB">
            <w:r>
              <w:t>---</w:t>
            </w:r>
          </w:p>
        </w:tc>
      </w:tr>
      <w:tr w:rsidR="00E920CC" w14:paraId="5A1B92D0" w14:textId="77777777" w:rsidTr="00FA4A57">
        <w:trPr>
          <w:gridBefore w:val="4"/>
          <w:gridAfter w:val="4"/>
          <w:wBefore w:w="286" w:type="dxa"/>
          <w:wAfter w:w="427" w:type="dxa"/>
        </w:trPr>
        <w:tc>
          <w:tcPr>
            <w:tcW w:w="3126" w:type="dxa"/>
            <w:gridSpan w:val="5"/>
            <w:tcBorders>
              <w:bottom w:val="single" w:sz="2" w:space="0" w:color="auto"/>
            </w:tcBorders>
            <w:shd w:val="clear" w:color="auto" w:fill="F7CAAC"/>
          </w:tcPr>
          <w:p w14:paraId="4A06B3AD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Garant studijního programu</w:t>
            </w:r>
          </w:p>
        </w:tc>
        <w:tc>
          <w:tcPr>
            <w:tcW w:w="6370" w:type="dxa"/>
            <w:gridSpan w:val="31"/>
            <w:tcBorders>
              <w:bottom w:val="single" w:sz="2" w:space="0" w:color="auto"/>
            </w:tcBorders>
          </w:tcPr>
          <w:p w14:paraId="7E27DB78" w14:textId="77777777" w:rsidR="00E920CC" w:rsidRDefault="00E920CC" w:rsidP="00931ECB">
            <w:r>
              <w:t>doc. Ing. Věra Kašpárková, CSc.</w:t>
            </w:r>
          </w:p>
        </w:tc>
      </w:tr>
      <w:tr w:rsidR="00E920CC" w14:paraId="50BCAB36" w14:textId="77777777" w:rsidTr="00FA4A57">
        <w:trPr>
          <w:gridBefore w:val="4"/>
          <w:gridAfter w:val="4"/>
          <w:wBefore w:w="286" w:type="dxa"/>
          <w:wAfter w:w="427" w:type="dxa"/>
        </w:trPr>
        <w:tc>
          <w:tcPr>
            <w:tcW w:w="312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EDC1817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Zaměření na přípravu k výkonu regulovaného povolání</w:t>
            </w:r>
          </w:p>
        </w:tc>
        <w:tc>
          <w:tcPr>
            <w:tcW w:w="6370" w:type="dxa"/>
            <w:gridSpan w:val="3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52517" w14:textId="77777777" w:rsidR="00E920CC" w:rsidRDefault="00E920CC" w:rsidP="00931ECB">
            <w:r>
              <w:t>ne</w:t>
            </w:r>
          </w:p>
        </w:tc>
      </w:tr>
      <w:tr w:rsidR="00E920CC" w14:paraId="0E56CCFE" w14:textId="77777777" w:rsidTr="00FA4A57">
        <w:trPr>
          <w:gridBefore w:val="4"/>
          <w:gridAfter w:val="4"/>
          <w:wBefore w:w="286" w:type="dxa"/>
          <w:wAfter w:w="427" w:type="dxa"/>
        </w:trPr>
        <w:tc>
          <w:tcPr>
            <w:tcW w:w="312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10117DF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 xml:space="preserve">Zaměření na přípravu odborníků z oblasti bezpečnosti České republiky </w:t>
            </w:r>
          </w:p>
        </w:tc>
        <w:tc>
          <w:tcPr>
            <w:tcW w:w="6370" w:type="dxa"/>
            <w:gridSpan w:val="3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DBD5F" w14:textId="77777777" w:rsidR="00E920CC" w:rsidRDefault="00E920CC" w:rsidP="00931ECB">
            <w:r>
              <w:t>ne</w:t>
            </w:r>
          </w:p>
        </w:tc>
      </w:tr>
      <w:tr w:rsidR="00E920CC" w14:paraId="2ACC4D43" w14:textId="77777777" w:rsidTr="00FA4A57">
        <w:trPr>
          <w:gridBefore w:val="4"/>
          <w:gridAfter w:val="4"/>
          <w:wBefore w:w="286" w:type="dxa"/>
          <w:wAfter w:w="427" w:type="dxa"/>
          <w:trHeight w:val="438"/>
        </w:trPr>
        <w:tc>
          <w:tcPr>
            <w:tcW w:w="312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3302D9D5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Uznávací orgán</w:t>
            </w:r>
          </w:p>
        </w:tc>
        <w:tc>
          <w:tcPr>
            <w:tcW w:w="6370" w:type="dxa"/>
            <w:gridSpan w:val="3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B84A4" w14:textId="6271A42E" w:rsidR="00E920CC" w:rsidRDefault="00E920CC" w:rsidP="00931ECB">
            <w:r>
              <w:t>ne</w:t>
            </w:r>
          </w:p>
        </w:tc>
      </w:tr>
      <w:tr w:rsidR="00E920CC" w14:paraId="3A10C44C" w14:textId="77777777" w:rsidTr="00FA4A57">
        <w:trPr>
          <w:gridBefore w:val="4"/>
          <w:gridAfter w:val="4"/>
          <w:wBefore w:w="286" w:type="dxa"/>
          <w:wAfter w:w="427" w:type="dxa"/>
        </w:trPr>
        <w:tc>
          <w:tcPr>
            <w:tcW w:w="9496" w:type="dxa"/>
            <w:gridSpan w:val="36"/>
            <w:tcBorders>
              <w:top w:val="single" w:sz="2" w:space="0" w:color="auto"/>
            </w:tcBorders>
            <w:shd w:val="clear" w:color="auto" w:fill="F7CAAC"/>
          </w:tcPr>
          <w:p w14:paraId="7ABCDA54" w14:textId="77777777" w:rsidR="00E920CC" w:rsidRDefault="00E920CC" w:rsidP="00931ECB">
            <w:pPr>
              <w:jc w:val="both"/>
            </w:pPr>
            <w:r>
              <w:rPr>
                <w:b/>
              </w:rPr>
              <w:t>Oblast(i) vzdělávání a u kombinovaného studijního programu podíl jednotlivých oblastí vzdělávání v %</w:t>
            </w:r>
          </w:p>
        </w:tc>
      </w:tr>
      <w:tr w:rsidR="00E920CC" w14:paraId="045BD92E" w14:textId="77777777" w:rsidTr="00FA4A57">
        <w:trPr>
          <w:gridBefore w:val="4"/>
          <w:gridAfter w:val="4"/>
          <w:wBefore w:w="286" w:type="dxa"/>
          <w:wAfter w:w="427" w:type="dxa"/>
          <w:trHeight w:val="173"/>
        </w:trPr>
        <w:tc>
          <w:tcPr>
            <w:tcW w:w="9496" w:type="dxa"/>
            <w:gridSpan w:val="36"/>
            <w:shd w:val="clear" w:color="auto" w:fill="FFFFFF"/>
          </w:tcPr>
          <w:p w14:paraId="67CB7BDE" w14:textId="5136947B" w:rsidR="00E920CC" w:rsidRPr="00D44001" w:rsidRDefault="00E920CC" w:rsidP="007E1ACC">
            <w:pPr>
              <w:spacing w:before="120" w:after="120"/>
              <w:rPr>
                <w:color w:val="FF0000"/>
              </w:rPr>
            </w:pPr>
            <w:r w:rsidRPr="007E1ACC">
              <w:t>Chemie (100%)</w:t>
            </w:r>
          </w:p>
        </w:tc>
      </w:tr>
      <w:tr w:rsidR="00E920CC" w14:paraId="7CC9B3F5" w14:textId="77777777" w:rsidTr="00FA4A57">
        <w:trPr>
          <w:gridBefore w:val="4"/>
          <w:gridAfter w:val="4"/>
          <w:wBefore w:w="286" w:type="dxa"/>
          <w:wAfter w:w="427" w:type="dxa"/>
          <w:trHeight w:val="70"/>
        </w:trPr>
        <w:tc>
          <w:tcPr>
            <w:tcW w:w="9496" w:type="dxa"/>
            <w:gridSpan w:val="36"/>
            <w:shd w:val="clear" w:color="auto" w:fill="F7CAAC"/>
          </w:tcPr>
          <w:p w14:paraId="52A771E8" w14:textId="77777777" w:rsidR="00E920CC" w:rsidRDefault="00E920CC" w:rsidP="00931ECB">
            <w:r>
              <w:rPr>
                <w:b/>
              </w:rPr>
              <w:t>Cíle studia ve studijním programu</w:t>
            </w:r>
          </w:p>
        </w:tc>
      </w:tr>
      <w:tr w:rsidR="00E920CC" w14:paraId="4F179A50" w14:textId="77777777" w:rsidTr="00FA4A57">
        <w:trPr>
          <w:gridBefore w:val="4"/>
          <w:gridAfter w:val="4"/>
          <w:wBefore w:w="286" w:type="dxa"/>
          <w:wAfter w:w="427" w:type="dxa"/>
          <w:trHeight w:val="2108"/>
        </w:trPr>
        <w:tc>
          <w:tcPr>
            <w:tcW w:w="9496" w:type="dxa"/>
            <w:gridSpan w:val="36"/>
            <w:shd w:val="clear" w:color="auto" w:fill="FFFFFF"/>
          </w:tcPr>
          <w:p w14:paraId="6109C6AC" w14:textId="77777777" w:rsidR="00E920CC" w:rsidRDefault="00E920CC" w:rsidP="000876B5">
            <w:pPr>
              <w:spacing w:before="120" w:after="120" w:line="264" w:lineRule="auto"/>
              <w:jc w:val="both"/>
            </w:pPr>
            <w:r>
              <w:t>M</w:t>
            </w:r>
            <w:r w:rsidRPr="00183E9A">
              <w:t xml:space="preserve">agisterský studijní </w:t>
            </w:r>
            <w:r>
              <w:t>program</w:t>
            </w:r>
            <w:r w:rsidRPr="00183E9A">
              <w:t xml:space="preserve"> </w:t>
            </w:r>
            <w:r>
              <w:t>si klade za cíl připravit specialisty pro vybrané směry chemického, materiálového, biomedicínského a kosmetického průmyslu. V</w:t>
            </w:r>
            <w:r w:rsidRPr="00183E9A">
              <w:t>ychová</w:t>
            </w:r>
            <w:r>
              <w:t xml:space="preserve">vá odborníky pro technologické, </w:t>
            </w:r>
            <w:r w:rsidRPr="00183E9A">
              <w:t>kontrolní a řídicí funkce</w:t>
            </w:r>
            <w:r>
              <w:t xml:space="preserve"> </w:t>
            </w:r>
            <w:r w:rsidRPr="00183E9A">
              <w:t>v podnicích zabývajících se výrobou</w:t>
            </w:r>
            <w:r>
              <w:t xml:space="preserve"> a zpracováním biomateriálů, </w:t>
            </w:r>
            <w:r w:rsidRPr="00183E9A">
              <w:t xml:space="preserve">kosmetických přípravků a </w:t>
            </w:r>
            <w:r>
              <w:t xml:space="preserve">surovin či </w:t>
            </w:r>
            <w:r w:rsidRPr="00183E9A">
              <w:t>přísad</w:t>
            </w:r>
            <w:r>
              <w:t xml:space="preserve"> pro ně určených</w:t>
            </w:r>
            <w:r w:rsidRPr="00183E9A">
              <w:t>.</w:t>
            </w:r>
            <w:r>
              <w:t xml:space="preserve"> </w:t>
            </w:r>
            <w:r w:rsidRPr="00183E9A">
              <w:t xml:space="preserve">Je koncipován tak, aby </w:t>
            </w:r>
            <w:r>
              <w:t xml:space="preserve">jeho absolventi byli rovněž </w:t>
            </w:r>
            <w:r w:rsidRPr="00183E9A">
              <w:t>specialisty pro práci ve výzkumných, vývojových a obchodních organizacích, školství, státní správě, podnicích a institucích kosmetického zaměření</w:t>
            </w:r>
            <w:r>
              <w:t xml:space="preserve"> a v podnicích orientovaných na biomateriály a z nich připravené výrobky</w:t>
            </w:r>
            <w:r w:rsidRPr="00183E9A">
              <w:t xml:space="preserve">. Na základě nejnovějších poznatků vědy a výzkumu výuka rozšiřuje teoretické znalosti a praktické dovednosti studentů v oblasti </w:t>
            </w:r>
            <w:r>
              <w:t xml:space="preserve">chemie, </w:t>
            </w:r>
            <w:r w:rsidRPr="00183E9A">
              <w:t xml:space="preserve">technologie a aplikací </w:t>
            </w:r>
            <w:r>
              <w:t>zmíněných látek</w:t>
            </w:r>
            <w:r w:rsidRPr="00183E9A">
              <w:t xml:space="preserve">. Důraz je rovněž kladen na </w:t>
            </w:r>
            <w:r>
              <w:t xml:space="preserve">jejich </w:t>
            </w:r>
            <w:r w:rsidRPr="00183E9A">
              <w:t>hodnocení a zkoušení</w:t>
            </w:r>
            <w:r>
              <w:t xml:space="preserve">. </w:t>
            </w:r>
            <w:r w:rsidRPr="00183E9A">
              <w:t xml:space="preserve">Ve studijním oboru jsou zařazeny i předměty budující kompetenci v rámci </w:t>
            </w:r>
            <w:r>
              <w:t xml:space="preserve">certifikace </w:t>
            </w:r>
            <w:r w:rsidRPr="00183E9A">
              <w:t>a legislativních požadavků na kosmetické přípravky</w:t>
            </w:r>
            <w:r>
              <w:t>, biomateriály a zdravotnické prostředky/výrobky, jakož i předměty rozvíjející jazykové a manažerské schopnosti absolventů</w:t>
            </w:r>
            <w:r w:rsidRPr="00183E9A">
              <w:t>.</w:t>
            </w:r>
          </w:p>
        </w:tc>
      </w:tr>
      <w:tr w:rsidR="00E920CC" w14:paraId="0E55C18D" w14:textId="77777777" w:rsidTr="00FA4A57">
        <w:trPr>
          <w:gridBefore w:val="4"/>
          <w:gridAfter w:val="4"/>
          <w:wBefore w:w="286" w:type="dxa"/>
          <w:wAfter w:w="427" w:type="dxa"/>
          <w:trHeight w:val="187"/>
        </w:trPr>
        <w:tc>
          <w:tcPr>
            <w:tcW w:w="9496" w:type="dxa"/>
            <w:gridSpan w:val="36"/>
            <w:shd w:val="clear" w:color="auto" w:fill="F7CAAC"/>
          </w:tcPr>
          <w:p w14:paraId="5787C322" w14:textId="77777777" w:rsidR="00E920CC" w:rsidRDefault="00E920CC" w:rsidP="00931ECB">
            <w:pPr>
              <w:jc w:val="both"/>
            </w:pPr>
            <w:r>
              <w:rPr>
                <w:b/>
              </w:rPr>
              <w:t>Profil absolventa studijního programu</w:t>
            </w:r>
          </w:p>
        </w:tc>
      </w:tr>
      <w:tr w:rsidR="00E920CC" w14:paraId="77975128" w14:textId="77777777" w:rsidTr="00FA4A57">
        <w:trPr>
          <w:gridBefore w:val="4"/>
          <w:gridAfter w:val="4"/>
          <w:wBefore w:w="286" w:type="dxa"/>
          <w:wAfter w:w="427" w:type="dxa"/>
          <w:trHeight w:val="2694"/>
        </w:trPr>
        <w:tc>
          <w:tcPr>
            <w:tcW w:w="9496" w:type="dxa"/>
            <w:gridSpan w:val="36"/>
            <w:shd w:val="clear" w:color="auto" w:fill="FFFFFF"/>
          </w:tcPr>
          <w:p w14:paraId="0AEEFBAB" w14:textId="77777777" w:rsidR="00E920CC" w:rsidRPr="00DC1FF1" w:rsidRDefault="00E920CC" w:rsidP="000876B5">
            <w:pPr>
              <w:spacing w:before="120" w:after="120" w:line="264" w:lineRule="auto"/>
              <w:jc w:val="both"/>
              <w:rPr>
                <w:color w:val="FF0000"/>
              </w:rPr>
            </w:pPr>
            <w:r>
              <w:t>Absolventy studijního programu jsou chemičtí inženýři, jejichž znalosti pokrývají i vybrané oblasti materiálových, bioinženýrských a kosmetických disciplín.</w:t>
            </w:r>
            <w:r w:rsidRPr="00DC1FF1">
              <w:rPr>
                <w:color w:val="FF0000"/>
              </w:rPr>
              <w:t xml:space="preserve"> </w:t>
            </w:r>
            <w:r w:rsidRPr="00DC1FF1">
              <w:t>Skladba předmětů zařazených do studijního program</w:t>
            </w:r>
            <w:r>
              <w:t>u</w:t>
            </w:r>
            <w:r w:rsidRPr="00DC1FF1">
              <w:t xml:space="preserve"> umožní studentům další prohloubení </w:t>
            </w:r>
            <w:r>
              <w:t>znalostí</w:t>
            </w:r>
            <w:r w:rsidRPr="00DC1FF1">
              <w:t xml:space="preserve"> </w:t>
            </w:r>
            <w:r>
              <w:t>ve</w:t>
            </w:r>
            <w:r w:rsidRPr="00DC1FF1">
              <w:t xml:space="preserve"> fyzikálně-chemickém</w:t>
            </w:r>
            <w:r>
              <w:t>, bio</w:t>
            </w:r>
            <w:r w:rsidRPr="00DC1FF1">
              <w:t xml:space="preserve">materiálovém </w:t>
            </w:r>
            <w:r>
              <w:t>směru, stejně jako v oblasti</w:t>
            </w:r>
            <w:r w:rsidRPr="00DC1FF1">
              <w:t xml:space="preserve"> kosmetiky a detergentů</w:t>
            </w:r>
            <w:r>
              <w:t xml:space="preserve">. </w:t>
            </w:r>
            <w:r w:rsidRPr="00DC1FF1">
              <w:t>Studenti získají rovněž kvalitní laboratorní dovednosti s důrazem na znalost</w:t>
            </w:r>
            <w:r>
              <w:t>i</w:t>
            </w:r>
            <w:r w:rsidRPr="00DC1FF1">
              <w:t xml:space="preserve"> moderních</w:t>
            </w:r>
            <w:r>
              <w:t xml:space="preserve"> </w:t>
            </w:r>
            <w:r w:rsidRPr="00DC1FF1">
              <w:t xml:space="preserve">metod instrumentální analýzy </w:t>
            </w:r>
            <w:r>
              <w:t>a</w:t>
            </w:r>
            <w:r w:rsidRPr="00DC1FF1">
              <w:t> zkoušení materiálů</w:t>
            </w:r>
            <w:r w:rsidRPr="00DC1FF1">
              <w:rPr>
                <w:color w:val="FF0000"/>
              </w:rPr>
              <w:t>.</w:t>
            </w:r>
            <w:r>
              <w:rPr>
                <w:color w:val="FF0000"/>
              </w:rPr>
              <w:t xml:space="preserve"> </w:t>
            </w:r>
            <w:r>
              <w:t xml:space="preserve">Studijní program klade velkou váhu na to, aby absolventi rozuměli vztahům mezi biomateriály/kosmetickými přípravky, jejich fyzikálně-chemickými vlastnostmi a biologickými systémy. Kompetence získané ve studovaných předmětech jim poskytnou možnosti uplatnění v chemickém, biomateriálovém a kosmetickém výzkumu a vývoji, kde mohou pracovat ve funkcích výzkumných a vývojových pracovníků. Absolventi mohou dále získat pracovní pozice odborníků a vedoucích pracovníků v odpovídajících typech výrob s možností pracovat na pozicích středního a vyššího managementu a podílet se tak na řízení výroby i podpůrných procesů, jako jsou například analytické a kontrolní laboratoře, oddělení kontroly a řízení jakosti či útvary registrace a certifikace. Potenciálními průmyslovými zaměstnavateli jsou zejména firmy zaměřené na výrobu kosmetiky, ať už pro osobní nebo průmyslovou potřebu nebo firmy zabývající se vývojem a výrobou biomateriálů a pokročilými systémy pro aplikace v medicíně. </w:t>
            </w:r>
            <w:r w:rsidRPr="004E7827">
              <w:t xml:space="preserve">Uplatnění naleznou </w:t>
            </w:r>
            <w:r>
              <w:t xml:space="preserve">absolventi </w:t>
            </w:r>
            <w:r w:rsidRPr="004E7827">
              <w:t>rovněž v obchodních a poradenských organizacích, vývojových a výzkumných pracovištích</w:t>
            </w:r>
            <w:r>
              <w:t xml:space="preserve"> a </w:t>
            </w:r>
            <w:r w:rsidRPr="004E7827">
              <w:t>státní správě.</w:t>
            </w:r>
          </w:p>
          <w:p w14:paraId="4DDECE25" w14:textId="265B32FE" w:rsidR="00E920CC" w:rsidRDefault="00E920CC" w:rsidP="000876B5">
            <w:pPr>
              <w:spacing w:before="120" w:after="120" w:line="264" w:lineRule="auto"/>
              <w:jc w:val="both"/>
            </w:pPr>
            <w:r>
              <w:t>Získané vzdělání dává rovněž předpoklad pro další vzdělávání v programech doktorského studia.</w:t>
            </w:r>
          </w:p>
        </w:tc>
      </w:tr>
      <w:tr w:rsidR="00E920CC" w14:paraId="4D5F08A1" w14:textId="77777777" w:rsidTr="00FA4A57">
        <w:trPr>
          <w:gridBefore w:val="4"/>
          <w:gridAfter w:val="4"/>
          <w:wBefore w:w="286" w:type="dxa"/>
          <w:wAfter w:w="427" w:type="dxa"/>
          <w:trHeight w:val="185"/>
        </w:trPr>
        <w:tc>
          <w:tcPr>
            <w:tcW w:w="9496" w:type="dxa"/>
            <w:gridSpan w:val="36"/>
            <w:shd w:val="clear" w:color="auto" w:fill="F7CAAC"/>
          </w:tcPr>
          <w:p w14:paraId="03116512" w14:textId="77777777" w:rsidR="00E920CC" w:rsidRPr="00ED322D" w:rsidRDefault="00E920CC" w:rsidP="00931ECB">
            <w:r w:rsidRPr="00ED322D">
              <w:rPr>
                <w:b/>
              </w:rPr>
              <w:t>Pravidla a podmínky pro tvorbu studijních plánů</w:t>
            </w:r>
          </w:p>
        </w:tc>
      </w:tr>
      <w:tr w:rsidR="00E920CC" w14:paraId="5586200B" w14:textId="77777777" w:rsidTr="00FA4A57">
        <w:trPr>
          <w:gridBefore w:val="4"/>
          <w:gridAfter w:val="4"/>
          <w:wBefore w:w="286" w:type="dxa"/>
          <w:wAfter w:w="427" w:type="dxa"/>
          <w:trHeight w:val="274"/>
        </w:trPr>
        <w:tc>
          <w:tcPr>
            <w:tcW w:w="9496" w:type="dxa"/>
            <w:gridSpan w:val="36"/>
            <w:shd w:val="clear" w:color="auto" w:fill="FFFFFF"/>
          </w:tcPr>
          <w:p w14:paraId="51DADEF5" w14:textId="1C9584C3" w:rsidR="00E920CC" w:rsidRDefault="00E920CC" w:rsidP="008803C1">
            <w:pPr>
              <w:spacing w:before="120" w:after="120" w:line="264" w:lineRule="auto"/>
              <w:jc w:val="both"/>
            </w:pPr>
            <w:r>
              <w:t xml:space="preserve">Studijní program </w:t>
            </w:r>
            <w:r w:rsidRPr="005935CF">
              <w:t xml:space="preserve">Biomateriály a kosmetika </w:t>
            </w:r>
            <w:r>
              <w:t xml:space="preserve">je studijní program bez specializací v prezenční </w:t>
            </w:r>
            <w:r w:rsidR="002A2A61">
              <w:t xml:space="preserve">formě. </w:t>
            </w:r>
            <w:r>
              <w:t>Struktura studijního plánu je tvořena povinnými předměty a povinně volitelnými předměty skupiny 1, skupiny 2 a skupiny 3. Studenti si vybírají všechny předměty skupiny 1 nebo všechny předměty skupiny 2. Ze skupiny 3 si zv</w:t>
            </w:r>
            <w:r w:rsidR="0025375F">
              <w:t xml:space="preserve">olí předměty tak, aby </w:t>
            </w:r>
            <w:r w:rsidR="00931ECB">
              <w:t xml:space="preserve">dosáhli </w:t>
            </w:r>
            <w:r>
              <w:t>celkového minimálního počtu 120 kreditů za studium.</w:t>
            </w:r>
          </w:p>
          <w:p w14:paraId="54A83F02" w14:textId="4815EE2F" w:rsidR="00E920CC" w:rsidRPr="004A361C" w:rsidRDefault="00E920CC" w:rsidP="000876B5">
            <w:pPr>
              <w:spacing w:before="120" w:after="120" w:line="264" w:lineRule="auto"/>
              <w:jc w:val="both"/>
            </w:pPr>
            <w:r>
              <w:t xml:space="preserve">Ve studijním programu je využíván kreditový systém ECTS představující studijní zátěž 25 až 30 hodin/1kredit. </w:t>
            </w:r>
            <w:r>
              <w:lastRenderedPageBreak/>
              <w:t>Jedna výuková hodina představuje 50 minut. V rámci magisterského studijního programu je standardní délka studia</w:t>
            </w:r>
            <w:r w:rsidR="000876B5">
              <w:t xml:space="preserve"> </w:t>
            </w:r>
            <w:r>
              <w:t xml:space="preserve">2 roky a student musí získat 120 kreditů. </w:t>
            </w:r>
          </w:p>
        </w:tc>
      </w:tr>
      <w:tr w:rsidR="00E920CC" w14:paraId="23D533EC" w14:textId="77777777" w:rsidTr="00FA4A57">
        <w:trPr>
          <w:gridBefore w:val="4"/>
          <w:gridAfter w:val="4"/>
          <w:wBefore w:w="286" w:type="dxa"/>
          <w:wAfter w:w="427" w:type="dxa"/>
          <w:trHeight w:val="258"/>
        </w:trPr>
        <w:tc>
          <w:tcPr>
            <w:tcW w:w="9496" w:type="dxa"/>
            <w:gridSpan w:val="36"/>
            <w:shd w:val="clear" w:color="auto" w:fill="F7CAAC"/>
          </w:tcPr>
          <w:p w14:paraId="15882A8E" w14:textId="77777777" w:rsidR="00E920CC" w:rsidRDefault="00E920CC" w:rsidP="00931ECB">
            <w:r>
              <w:rPr>
                <w:b/>
              </w:rPr>
              <w:lastRenderedPageBreak/>
              <w:t xml:space="preserve"> Podmínky k přijetí ke studiu</w:t>
            </w:r>
          </w:p>
        </w:tc>
      </w:tr>
      <w:tr w:rsidR="00E920CC" w14:paraId="22DDB42D" w14:textId="77777777" w:rsidTr="00FA4A57">
        <w:trPr>
          <w:gridBefore w:val="4"/>
          <w:gridAfter w:val="4"/>
          <w:wBefore w:w="286" w:type="dxa"/>
          <w:wAfter w:w="427" w:type="dxa"/>
          <w:trHeight w:val="1327"/>
        </w:trPr>
        <w:tc>
          <w:tcPr>
            <w:tcW w:w="9496" w:type="dxa"/>
            <w:gridSpan w:val="36"/>
            <w:shd w:val="clear" w:color="auto" w:fill="FFFFFF"/>
          </w:tcPr>
          <w:p w14:paraId="37B7D7C7" w14:textId="0193F520" w:rsidR="00E920CC" w:rsidRDefault="00E920CC" w:rsidP="008803C1">
            <w:pPr>
              <w:spacing w:before="120" w:after="120" w:line="264" w:lineRule="auto"/>
              <w:jc w:val="both"/>
              <w:rPr>
                <w:b/>
              </w:rPr>
            </w:pPr>
            <w:r w:rsidRPr="00042D00">
              <w:t>Podmínky pro přijetí ke studiu jsou stanoveny Směrnicí děkana k přijímacímu řízení, která je každoročně vydávána na Fakultě technologické. V této směrnici jsou konkretizovány požadavky pro přijetí v daném akademickém roce a je zveřejňována na úřední desce FT (</w:t>
            </w:r>
            <w:ins w:id="1" w:author="Simona Mrkvičková" w:date="2018-05-31T09:10:00Z">
              <w:r w:rsidR="000128CB">
                <w:fldChar w:fldCharType="begin"/>
              </w:r>
              <w:r w:rsidR="000128CB">
                <w:instrText xml:space="preserve"> HYPERLINK "https://ft.utb.cz/o-fakulte/uredni-deska/vnitrni-normy-a-predpisy/smernice-dekana/" </w:instrText>
              </w:r>
              <w:r w:rsidR="000128CB">
                <w:fldChar w:fldCharType="separate"/>
              </w:r>
              <w:r w:rsidR="000128CB" w:rsidRPr="000128CB">
                <w:rPr>
                  <w:rStyle w:val="Hypertextovodkaz"/>
                </w:rPr>
                <w:t>https://ft.utb.cz/o-fakulte/uredni-deska/vnitrni-normy-a-predpisy/smernice-dekana/</w:t>
              </w:r>
              <w:r w:rsidR="000128CB">
                <w:fldChar w:fldCharType="end"/>
              </w:r>
            </w:ins>
            <w:bookmarkStart w:id="2" w:name="_GoBack"/>
            <w:bookmarkEnd w:id="2"/>
            <w:del w:id="3" w:author="Simona Mrkvičková" w:date="2018-05-31T09:10:00Z">
              <w:r w:rsidR="0066467D" w:rsidDel="000128CB">
                <w:fldChar w:fldCharType="begin"/>
              </w:r>
              <w:r w:rsidR="0066467D" w:rsidDel="000128CB">
                <w:delInstrText xml:space="preserve"> HYPERLINK "http://www.utb.cz/ft/o-fakulte/prijimaci-rizeni" </w:delInstrText>
              </w:r>
              <w:r w:rsidR="0066467D" w:rsidDel="000128CB">
                <w:fldChar w:fldCharType="separate"/>
              </w:r>
              <w:r w:rsidRPr="000229BB" w:rsidDel="000128CB">
                <w:rPr>
                  <w:rStyle w:val="Hypertextovodkaz"/>
                </w:rPr>
                <w:delText>http://www.utb.cz/ft/o-fakulte/prijimaci-rizeni</w:delText>
              </w:r>
              <w:r w:rsidR="0066467D" w:rsidDel="000128CB">
                <w:rPr>
                  <w:rStyle w:val="Hypertextovodkaz"/>
                </w:rPr>
                <w:fldChar w:fldCharType="end"/>
              </w:r>
            </w:del>
            <w:r w:rsidRPr="00042D00">
              <w:t>). Základní podmínkou pro přijetí do magisterského studijního programu je absolvování bakalářského stupně studia daného nebo příbuzného studijního programu.</w:t>
            </w:r>
          </w:p>
        </w:tc>
      </w:tr>
      <w:tr w:rsidR="00E920CC" w14:paraId="32C15A3C" w14:textId="77777777" w:rsidTr="00FA4A57">
        <w:trPr>
          <w:gridBefore w:val="4"/>
          <w:gridAfter w:val="4"/>
          <w:wBefore w:w="286" w:type="dxa"/>
          <w:wAfter w:w="427" w:type="dxa"/>
          <w:trHeight w:val="268"/>
        </w:trPr>
        <w:tc>
          <w:tcPr>
            <w:tcW w:w="9496" w:type="dxa"/>
            <w:gridSpan w:val="36"/>
            <w:shd w:val="clear" w:color="auto" w:fill="F7CAAC"/>
          </w:tcPr>
          <w:p w14:paraId="2E55F5BF" w14:textId="77777777" w:rsidR="00E920CC" w:rsidRDefault="00E920CC" w:rsidP="00931ECB">
            <w:pPr>
              <w:rPr>
                <w:b/>
              </w:rPr>
            </w:pPr>
            <w:r>
              <w:rPr>
                <w:b/>
              </w:rPr>
              <w:t>Návaznost na další typy studijních programů</w:t>
            </w:r>
          </w:p>
        </w:tc>
      </w:tr>
      <w:tr w:rsidR="00E920CC" w14:paraId="70F62826" w14:textId="77777777" w:rsidTr="00FA4A57">
        <w:trPr>
          <w:gridBefore w:val="4"/>
          <w:gridAfter w:val="4"/>
          <w:wBefore w:w="286" w:type="dxa"/>
          <w:wAfter w:w="427" w:type="dxa"/>
          <w:trHeight w:val="2651"/>
        </w:trPr>
        <w:tc>
          <w:tcPr>
            <w:tcW w:w="9496" w:type="dxa"/>
            <w:gridSpan w:val="36"/>
            <w:shd w:val="clear" w:color="auto" w:fill="FFFFFF"/>
          </w:tcPr>
          <w:p w14:paraId="2856208E" w14:textId="7422607E" w:rsidR="00E920CC" w:rsidRPr="009D2014" w:rsidRDefault="00E920CC" w:rsidP="000876B5">
            <w:pPr>
              <w:tabs>
                <w:tab w:val="left" w:pos="4721"/>
              </w:tabs>
              <w:spacing w:before="120" w:after="120" w:line="264" w:lineRule="auto"/>
              <w:jc w:val="both"/>
            </w:pPr>
            <w:r w:rsidRPr="009D2014">
              <w:t xml:space="preserve">Studenti </w:t>
            </w:r>
            <w:r w:rsidR="00441A5E" w:rsidRPr="009D2014">
              <w:t xml:space="preserve">magisterského studijního programu Biomateriály a kosmetika </w:t>
            </w:r>
            <w:r w:rsidRPr="009D2014">
              <w:t xml:space="preserve">mají možnost pokračovat v doktorském studijním programu P3924 Materiálové vědy a inženýrství, ve studijním oboru 3911V040 Biomateriály a biokompozity </w:t>
            </w:r>
            <w:r w:rsidR="00D155C9" w:rsidRPr="009D2014">
              <w:t xml:space="preserve">(Biomaterials and Biocomposites) </w:t>
            </w:r>
            <w:r w:rsidRPr="009D2014">
              <w:t>a ve studijním programu P3972 Nanotechnologie a pokročilé materiály, studijním oboru 3942V006 Nanotechnologie a pokročilé materiály</w:t>
            </w:r>
            <w:r w:rsidR="00D155C9" w:rsidRPr="009D2014">
              <w:t xml:space="preserve"> (Nanotechnology and Advanced Materials)</w:t>
            </w:r>
            <w:r w:rsidRPr="009D2014">
              <w:t xml:space="preserve">, které jsou akreditovány </w:t>
            </w:r>
            <w:r w:rsidR="00B96082" w:rsidRPr="009D2014">
              <w:t xml:space="preserve">v anglickém jazyce </w:t>
            </w:r>
            <w:r w:rsidRPr="009D2014">
              <w:t>na UTB ve Zlíně.</w:t>
            </w:r>
          </w:p>
          <w:p w14:paraId="0B2B9F09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2380DFA2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221008A5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5C285DA8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139DED52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2CA61CDC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7BADF4FE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5B9CA2A4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23185CD9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78AEC08D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631DEB9D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0DE4D2C2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1E762576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3587D032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364AEE13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739C158F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45F3F3CD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3ADCEC32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485E0325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42384231" w14:textId="77777777" w:rsidR="00931ECB" w:rsidRDefault="00931ECB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035016BD" w14:textId="77777777" w:rsidR="00931ECB" w:rsidRDefault="00931ECB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0828CAFC" w14:textId="77777777" w:rsidR="004F5A14" w:rsidRDefault="004F5A14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1FFFD8E0" w14:textId="65DCBCFE" w:rsidR="004F5A14" w:rsidRDefault="004F5A14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604B3E34" w14:textId="419E3A3D" w:rsidR="009D2014" w:rsidRDefault="009D2014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6E2D1ED5" w14:textId="5404C810" w:rsidR="009D2014" w:rsidRDefault="009D2014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567C0339" w14:textId="6E9493BF" w:rsidR="009D2014" w:rsidRDefault="009D2014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54F4F1C2" w14:textId="53EB848E" w:rsidR="009D2014" w:rsidRDefault="009D2014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0D4916B4" w14:textId="77777777" w:rsidR="009D2014" w:rsidRDefault="009D2014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352FCD1C" w14:textId="77777777" w:rsidR="004F5A14" w:rsidRDefault="004F5A14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328513CC" w14:textId="77777777" w:rsidR="00931ECB" w:rsidRDefault="00931ECB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53D99059" w14:textId="77777777" w:rsidR="002140EC" w:rsidRDefault="002140E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6ACDB719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</w:tc>
      </w:tr>
      <w:tr w:rsidR="00E920CC" w14:paraId="5DF46617" w14:textId="77777777" w:rsidTr="00FA4A57">
        <w:tc>
          <w:tcPr>
            <w:tcW w:w="10209" w:type="dxa"/>
            <w:gridSpan w:val="44"/>
            <w:tcBorders>
              <w:bottom w:val="double" w:sz="4" w:space="0" w:color="auto"/>
            </w:tcBorders>
            <w:shd w:val="clear" w:color="auto" w:fill="BDD6EE"/>
          </w:tcPr>
          <w:p w14:paraId="2ED5DFB8" w14:textId="28EC922F" w:rsidR="00E920CC" w:rsidRDefault="00931ECB" w:rsidP="00E36AB4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 w:rsidR="006F699C">
              <w:br w:type="page"/>
            </w:r>
            <w:r w:rsidR="00E920CC">
              <w:rPr>
                <w:b/>
                <w:sz w:val="28"/>
              </w:rPr>
              <w:t>B-IIa – Studijní plány a návrh témat prací (bakalářské a magisterské studijní programy)</w:t>
            </w:r>
          </w:p>
        </w:tc>
      </w:tr>
      <w:tr w:rsidR="00E920CC" w14:paraId="3E490810" w14:textId="77777777" w:rsidTr="00FA4A57">
        <w:tc>
          <w:tcPr>
            <w:tcW w:w="3750" w:type="dxa"/>
            <w:gridSpan w:val="10"/>
            <w:shd w:val="clear" w:color="auto" w:fill="F7CAAC"/>
          </w:tcPr>
          <w:p w14:paraId="03FD6ECE" w14:textId="77777777" w:rsidR="00E920CC" w:rsidRPr="000E797D" w:rsidRDefault="00E920CC" w:rsidP="00E36AB4">
            <w:pPr>
              <w:rPr>
                <w:b/>
                <w:sz w:val="22"/>
                <w:szCs w:val="22"/>
              </w:rPr>
            </w:pPr>
            <w:r w:rsidRPr="000E797D">
              <w:rPr>
                <w:b/>
                <w:sz w:val="22"/>
                <w:szCs w:val="22"/>
              </w:rPr>
              <w:t>Označení studijního plánu</w:t>
            </w:r>
          </w:p>
        </w:tc>
        <w:tc>
          <w:tcPr>
            <w:tcW w:w="6459" w:type="dxa"/>
            <w:gridSpan w:val="34"/>
          </w:tcPr>
          <w:p w14:paraId="2C907E46" w14:textId="4ABAB494" w:rsidR="00E920CC" w:rsidRPr="000E797D" w:rsidRDefault="00573E87" w:rsidP="00573E8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Biomaterials and Cosmetics</w:t>
            </w:r>
            <w:r w:rsidR="00E920CC" w:rsidRPr="000E797D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E920CC" w14:paraId="7F7C69FD" w14:textId="77777777" w:rsidTr="00FA4A57">
        <w:tc>
          <w:tcPr>
            <w:tcW w:w="10209" w:type="dxa"/>
            <w:gridSpan w:val="44"/>
            <w:shd w:val="clear" w:color="auto" w:fill="F7CAAC"/>
          </w:tcPr>
          <w:p w14:paraId="12C73657" w14:textId="77777777" w:rsidR="00E920CC" w:rsidRPr="006F699C" w:rsidRDefault="00E920CC" w:rsidP="00E36AB4">
            <w:pPr>
              <w:jc w:val="center"/>
              <w:rPr>
                <w:b/>
                <w:sz w:val="22"/>
                <w:szCs w:val="22"/>
              </w:rPr>
            </w:pPr>
            <w:r w:rsidRPr="006F699C">
              <w:rPr>
                <w:b/>
                <w:sz w:val="22"/>
                <w:szCs w:val="22"/>
              </w:rPr>
              <w:t>Povinné předměty</w:t>
            </w:r>
          </w:p>
        </w:tc>
      </w:tr>
      <w:tr w:rsidR="00E920CC" w14:paraId="28B2268E" w14:textId="77777777" w:rsidTr="00FA4A57">
        <w:tc>
          <w:tcPr>
            <w:tcW w:w="2474" w:type="dxa"/>
            <w:gridSpan w:val="5"/>
            <w:shd w:val="clear" w:color="auto" w:fill="F7CAAC"/>
          </w:tcPr>
          <w:p w14:paraId="62FB0C90" w14:textId="77777777" w:rsidR="00E920CC" w:rsidRPr="00E920CC" w:rsidRDefault="00E920CC" w:rsidP="00E36AB4">
            <w:pPr>
              <w:rPr>
                <w:b/>
                <w:sz w:val="18"/>
                <w:szCs w:val="18"/>
              </w:rPr>
            </w:pPr>
            <w:r w:rsidRPr="00E920CC">
              <w:rPr>
                <w:b/>
                <w:sz w:val="18"/>
                <w:szCs w:val="18"/>
              </w:rPr>
              <w:t>Název předmětu</w:t>
            </w:r>
          </w:p>
        </w:tc>
        <w:tc>
          <w:tcPr>
            <w:tcW w:w="1276" w:type="dxa"/>
            <w:gridSpan w:val="5"/>
            <w:shd w:val="clear" w:color="auto" w:fill="F7CAAC"/>
          </w:tcPr>
          <w:p w14:paraId="541DE1AE" w14:textId="77777777" w:rsidR="00E920CC" w:rsidRPr="00E920CC" w:rsidRDefault="00E920CC" w:rsidP="00E36AB4">
            <w:pPr>
              <w:rPr>
                <w:b/>
                <w:sz w:val="18"/>
                <w:szCs w:val="18"/>
              </w:rPr>
            </w:pPr>
            <w:r w:rsidRPr="00E920CC">
              <w:rPr>
                <w:b/>
                <w:sz w:val="18"/>
                <w:szCs w:val="18"/>
              </w:rPr>
              <w:t>rozsah</w:t>
            </w:r>
          </w:p>
        </w:tc>
        <w:tc>
          <w:tcPr>
            <w:tcW w:w="745" w:type="dxa"/>
            <w:gridSpan w:val="5"/>
            <w:shd w:val="clear" w:color="auto" w:fill="F7CAAC"/>
          </w:tcPr>
          <w:p w14:paraId="1967A33C" w14:textId="77777777" w:rsidR="00E920CC" w:rsidRPr="00E920CC" w:rsidRDefault="00E920CC" w:rsidP="00E36AB4">
            <w:pPr>
              <w:rPr>
                <w:b/>
                <w:sz w:val="18"/>
                <w:szCs w:val="18"/>
              </w:rPr>
            </w:pPr>
            <w:r w:rsidRPr="00E920CC">
              <w:rPr>
                <w:b/>
                <w:sz w:val="18"/>
                <w:szCs w:val="18"/>
              </w:rPr>
              <w:t>způsob ověř.</w:t>
            </w:r>
          </w:p>
        </w:tc>
        <w:tc>
          <w:tcPr>
            <w:tcW w:w="607" w:type="dxa"/>
            <w:gridSpan w:val="4"/>
            <w:shd w:val="clear" w:color="auto" w:fill="F7CAAC"/>
          </w:tcPr>
          <w:p w14:paraId="37EDF22A" w14:textId="13B2A2AE" w:rsidR="00E920CC" w:rsidRPr="00E920CC" w:rsidRDefault="00E920CC" w:rsidP="00E36AB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Pr="00E920CC">
              <w:rPr>
                <w:b/>
                <w:sz w:val="18"/>
                <w:szCs w:val="18"/>
              </w:rPr>
              <w:t>očet kred.</w:t>
            </w:r>
          </w:p>
        </w:tc>
        <w:tc>
          <w:tcPr>
            <w:tcW w:w="3825" w:type="dxa"/>
            <w:gridSpan w:val="16"/>
            <w:shd w:val="clear" w:color="auto" w:fill="F7CAAC"/>
          </w:tcPr>
          <w:p w14:paraId="3E700608" w14:textId="77777777" w:rsidR="00E920CC" w:rsidRPr="00E920CC" w:rsidRDefault="00E920CC" w:rsidP="00E36AB4">
            <w:pPr>
              <w:rPr>
                <w:b/>
                <w:sz w:val="18"/>
                <w:szCs w:val="18"/>
              </w:rPr>
            </w:pPr>
            <w:r w:rsidRPr="00E920CC">
              <w:rPr>
                <w:b/>
                <w:sz w:val="18"/>
                <w:szCs w:val="18"/>
              </w:rPr>
              <w:t>vyučující</w:t>
            </w:r>
          </w:p>
        </w:tc>
        <w:tc>
          <w:tcPr>
            <w:tcW w:w="569" w:type="dxa"/>
            <w:gridSpan w:val="4"/>
            <w:shd w:val="clear" w:color="auto" w:fill="F7CAAC"/>
          </w:tcPr>
          <w:p w14:paraId="4717996B" w14:textId="77777777" w:rsidR="00E920CC" w:rsidRDefault="00E920CC" w:rsidP="00E36AB4">
            <w:pPr>
              <w:rPr>
                <w:b/>
                <w:sz w:val="18"/>
                <w:szCs w:val="18"/>
              </w:rPr>
            </w:pPr>
            <w:r w:rsidRPr="00E920CC">
              <w:rPr>
                <w:b/>
                <w:sz w:val="18"/>
                <w:szCs w:val="18"/>
              </w:rPr>
              <w:t>dop. roč./</w:t>
            </w:r>
          </w:p>
          <w:p w14:paraId="6AA43366" w14:textId="6F657E27" w:rsidR="00E920CC" w:rsidRPr="00E920CC" w:rsidRDefault="00E920CC" w:rsidP="00E36AB4">
            <w:pPr>
              <w:rPr>
                <w:b/>
                <w:color w:val="FF0000"/>
                <w:sz w:val="18"/>
                <w:szCs w:val="18"/>
              </w:rPr>
            </w:pPr>
            <w:r w:rsidRPr="00E920CC">
              <w:rPr>
                <w:b/>
                <w:sz w:val="18"/>
                <w:szCs w:val="18"/>
              </w:rPr>
              <w:t>sem.</w:t>
            </w:r>
          </w:p>
        </w:tc>
        <w:tc>
          <w:tcPr>
            <w:tcW w:w="713" w:type="dxa"/>
            <w:gridSpan w:val="5"/>
            <w:shd w:val="clear" w:color="auto" w:fill="F7CAAC"/>
          </w:tcPr>
          <w:p w14:paraId="3854CFBC" w14:textId="77777777" w:rsidR="00E920CC" w:rsidRPr="00E920CC" w:rsidRDefault="00E920CC" w:rsidP="00E36AB4">
            <w:pPr>
              <w:rPr>
                <w:b/>
                <w:sz w:val="18"/>
                <w:szCs w:val="18"/>
              </w:rPr>
            </w:pPr>
            <w:r w:rsidRPr="00E920CC">
              <w:rPr>
                <w:b/>
                <w:sz w:val="18"/>
                <w:szCs w:val="18"/>
              </w:rPr>
              <w:t>profil. základ</w:t>
            </w:r>
          </w:p>
        </w:tc>
      </w:tr>
      <w:tr w:rsidR="00400690" w:rsidRPr="00994678" w14:paraId="2A080B61" w14:textId="77777777" w:rsidTr="00FA4A57">
        <w:tc>
          <w:tcPr>
            <w:tcW w:w="2474" w:type="dxa"/>
            <w:gridSpan w:val="5"/>
          </w:tcPr>
          <w:p w14:paraId="557DE575" w14:textId="5354FDFE" w:rsidR="00400690" w:rsidRPr="00E920CC" w:rsidRDefault="0066467D" w:rsidP="00400690">
            <w:pPr>
              <w:spacing w:line="252" w:lineRule="auto"/>
            </w:pPr>
            <w:hyperlink w:anchor="Apl_kol_a_povrch_chem" w:history="1">
              <w:r w:rsidR="002555EF" w:rsidRPr="002555EF">
                <w:rPr>
                  <w:rStyle w:val="Hypertextovodkaz"/>
                  <w:lang w:val="en-GB"/>
                </w:rPr>
                <w:t>Applied C</w:t>
              </w:r>
              <w:r w:rsidR="00400690" w:rsidRPr="002555EF">
                <w:rPr>
                  <w:rStyle w:val="Hypertextovodkaz"/>
                  <w:lang w:val="en-GB"/>
                </w:rPr>
                <w:t>olloid and Surface Chemistry</w:t>
              </w:r>
            </w:hyperlink>
          </w:p>
        </w:tc>
        <w:tc>
          <w:tcPr>
            <w:tcW w:w="1276" w:type="dxa"/>
            <w:gridSpan w:val="5"/>
          </w:tcPr>
          <w:p w14:paraId="59D8AB78" w14:textId="4202B8D6" w:rsidR="00400690" w:rsidRPr="00E920CC" w:rsidRDefault="00400690" w:rsidP="00400690">
            <w:pPr>
              <w:spacing w:line="252" w:lineRule="auto"/>
            </w:pPr>
            <w:r>
              <w:t>28p+14s</w:t>
            </w:r>
            <w:r w:rsidRPr="00E920CC">
              <w:t>+28l</w:t>
            </w:r>
          </w:p>
        </w:tc>
        <w:tc>
          <w:tcPr>
            <w:tcW w:w="745" w:type="dxa"/>
            <w:gridSpan w:val="5"/>
          </w:tcPr>
          <w:p w14:paraId="6836FEFF" w14:textId="543AD7A5" w:rsidR="00400690" w:rsidRPr="00E920CC" w:rsidRDefault="00400690" w:rsidP="00400690">
            <w:pPr>
              <w:spacing w:line="252" w:lineRule="auto"/>
            </w:pPr>
            <w:r w:rsidRPr="00E920CC">
              <w:t>z,</w:t>
            </w:r>
            <w:r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20E165C3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6</w:t>
            </w:r>
          </w:p>
        </w:tc>
        <w:tc>
          <w:tcPr>
            <w:tcW w:w="3825" w:type="dxa"/>
            <w:gridSpan w:val="16"/>
          </w:tcPr>
          <w:p w14:paraId="4ABBE65C" w14:textId="410A2A27" w:rsidR="00400690" w:rsidRPr="005E2A3C" w:rsidRDefault="0066467D" w:rsidP="00400690">
            <w:pPr>
              <w:spacing w:line="252" w:lineRule="auto"/>
              <w:jc w:val="both"/>
            </w:pPr>
            <w:hyperlink w:anchor="Lehocký" w:history="1">
              <w:r w:rsidR="00400690" w:rsidRPr="008B0E24">
                <w:rPr>
                  <w:rStyle w:val="Hypertextovodkaz"/>
                  <w:b/>
                </w:rPr>
                <w:t>doc. Ing. Marián Lehocký,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 xml:space="preserve">(50% </w:t>
            </w:r>
            <w:r w:rsidR="00400690">
              <w:t>p</w:t>
            </w:r>
            <w:r w:rsidR="00400690" w:rsidRPr="005E2A3C">
              <w:t>)</w:t>
            </w:r>
          </w:p>
          <w:p w14:paraId="7073B61A" w14:textId="4910FED9" w:rsidR="00400690" w:rsidRPr="005E2A3C" w:rsidRDefault="0066467D" w:rsidP="00400690">
            <w:pPr>
              <w:spacing w:line="252" w:lineRule="auto"/>
              <w:jc w:val="both"/>
            </w:pPr>
            <w:hyperlink w:anchor="Kašpárková" w:history="1">
              <w:r w:rsidR="00400690" w:rsidRPr="008B0E24">
                <w:rPr>
                  <w:rStyle w:val="Hypertextovodkaz"/>
                </w:rPr>
                <w:t>doc. Ing. Věra Kašpárková, CSc.</w:t>
              </w:r>
            </w:hyperlink>
            <w:r w:rsidR="00400690" w:rsidRPr="005E2A3C">
              <w:t xml:space="preserve"> (50% </w:t>
            </w:r>
            <w:r w:rsidR="00400690">
              <w:t>p</w:t>
            </w:r>
            <w:r w:rsidR="00400690" w:rsidRPr="005E2A3C">
              <w:t>)</w:t>
            </w:r>
          </w:p>
        </w:tc>
        <w:tc>
          <w:tcPr>
            <w:tcW w:w="569" w:type="dxa"/>
            <w:gridSpan w:val="4"/>
          </w:tcPr>
          <w:p w14:paraId="221DE5FA" w14:textId="77777777" w:rsidR="00400690" w:rsidRPr="00E920CC" w:rsidRDefault="00400690" w:rsidP="00400690">
            <w:pPr>
              <w:spacing w:line="252" w:lineRule="auto"/>
            </w:pPr>
            <w:r w:rsidRPr="00E920CC">
              <w:t>1/ZS</w:t>
            </w:r>
          </w:p>
        </w:tc>
        <w:tc>
          <w:tcPr>
            <w:tcW w:w="713" w:type="dxa"/>
            <w:gridSpan w:val="5"/>
          </w:tcPr>
          <w:p w14:paraId="700C7C43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ZT</w:t>
            </w:r>
          </w:p>
        </w:tc>
      </w:tr>
      <w:tr w:rsidR="00400690" w:rsidRPr="00994678" w14:paraId="06ECF79F" w14:textId="77777777" w:rsidTr="00FA4A57">
        <w:tc>
          <w:tcPr>
            <w:tcW w:w="2474" w:type="dxa"/>
            <w:gridSpan w:val="5"/>
          </w:tcPr>
          <w:p w14:paraId="11A95797" w14:textId="58E69AD3" w:rsidR="00400690" w:rsidRPr="00E920CC" w:rsidRDefault="0066467D" w:rsidP="00400690">
            <w:pPr>
              <w:spacing w:line="252" w:lineRule="auto"/>
            </w:pPr>
            <w:hyperlink w:anchor="Spec_met_instr_anal" w:history="1">
              <w:r w:rsidR="00400690" w:rsidRPr="00F94A4C">
                <w:rPr>
                  <w:rStyle w:val="Hypertextovodkaz"/>
                  <w:lang w:val="en-GB"/>
                </w:rPr>
                <w:t xml:space="preserve">Special </w:t>
              </w:r>
              <w:r w:rsidR="00400690">
                <w:rPr>
                  <w:rStyle w:val="Hypertextovodkaz"/>
                  <w:lang w:val="en-GB"/>
                </w:rPr>
                <w:t>M</w:t>
              </w:r>
              <w:r w:rsidR="00400690" w:rsidRPr="00F94A4C">
                <w:rPr>
                  <w:rStyle w:val="Hypertextovodkaz"/>
                  <w:lang w:val="en-GB"/>
                </w:rPr>
                <w:t xml:space="preserve">ethods of </w:t>
              </w:r>
              <w:r w:rsidR="00400690">
                <w:rPr>
                  <w:rStyle w:val="Hypertextovodkaz"/>
                  <w:lang w:val="en-GB"/>
                </w:rPr>
                <w:t>I</w:t>
              </w:r>
              <w:r w:rsidR="00400690" w:rsidRPr="00F94A4C">
                <w:rPr>
                  <w:rStyle w:val="Hypertextovodkaz"/>
                  <w:lang w:val="en-GB"/>
                </w:rPr>
                <w:t xml:space="preserve">nstrumental </w:t>
              </w:r>
              <w:r w:rsidR="00400690">
                <w:rPr>
                  <w:rStyle w:val="Hypertextovodkaz"/>
                  <w:lang w:val="en-GB"/>
                </w:rPr>
                <w:t>A</w:t>
              </w:r>
              <w:r w:rsidR="00400690" w:rsidRPr="00F94A4C">
                <w:rPr>
                  <w:rStyle w:val="Hypertextovodkaz"/>
                  <w:lang w:val="en-GB"/>
                </w:rPr>
                <w:t xml:space="preserve">nalysis </w:t>
              </w:r>
            </w:hyperlink>
          </w:p>
        </w:tc>
        <w:tc>
          <w:tcPr>
            <w:tcW w:w="1276" w:type="dxa"/>
            <w:gridSpan w:val="5"/>
          </w:tcPr>
          <w:p w14:paraId="2891FD0B" w14:textId="4510F409" w:rsidR="00400690" w:rsidRPr="00E920CC" w:rsidRDefault="00400690" w:rsidP="00400690">
            <w:pPr>
              <w:spacing w:line="252" w:lineRule="auto"/>
            </w:pPr>
            <w:r>
              <w:t>28p</w:t>
            </w:r>
            <w:r w:rsidRPr="00E920CC">
              <w:t>+14s+28l</w:t>
            </w:r>
          </w:p>
        </w:tc>
        <w:tc>
          <w:tcPr>
            <w:tcW w:w="745" w:type="dxa"/>
            <w:gridSpan w:val="5"/>
          </w:tcPr>
          <w:p w14:paraId="03A569E3" w14:textId="364D6BA3" w:rsidR="00400690" w:rsidRPr="00E920CC" w:rsidRDefault="00400690" w:rsidP="00400690">
            <w:pPr>
              <w:spacing w:line="252" w:lineRule="auto"/>
            </w:pPr>
            <w:r w:rsidRPr="00E920CC">
              <w:t>z,</w:t>
            </w:r>
            <w:r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7BDBE99A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5</w:t>
            </w:r>
          </w:p>
        </w:tc>
        <w:tc>
          <w:tcPr>
            <w:tcW w:w="3825" w:type="dxa"/>
            <w:gridSpan w:val="16"/>
          </w:tcPr>
          <w:p w14:paraId="40DDDAB2" w14:textId="0FCB37F1" w:rsidR="00400690" w:rsidRPr="005E2A3C" w:rsidRDefault="0066467D" w:rsidP="00400690">
            <w:pPr>
              <w:spacing w:line="252" w:lineRule="auto"/>
              <w:jc w:val="both"/>
            </w:pPr>
            <w:hyperlink w:anchor="Šenkárová" w:history="1">
              <w:r w:rsidR="00400690" w:rsidRPr="008B0E24">
                <w:rPr>
                  <w:rStyle w:val="Hypertextovodkaz"/>
                  <w:b/>
                </w:rPr>
                <w:t>Ing. Lenka Šenkárová,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 xml:space="preserve">(100% </w:t>
            </w:r>
            <w:r w:rsidR="00400690">
              <w:t>p</w:t>
            </w:r>
            <w:r w:rsidR="00400690" w:rsidRPr="005E2A3C">
              <w:t>)</w:t>
            </w:r>
          </w:p>
          <w:p w14:paraId="04581D42" w14:textId="2C0F97E6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</w:tcPr>
          <w:p w14:paraId="43671716" w14:textId="77777777" w:rsidR="00400690" w:rsidRPr="00E920CC" w:rsidRDefault="00400690" w:rsidP="00400690">
            <w:pPr>
              <w:spacing w:line="252" w:lineRule="auto"/>
            </w:pPr>
            <w:r w:rsidRPr="00E920CC">
              <w:t>1/ZS</w:t>
            </w:r>
          </w:p>
        </w:tc>
        <w:tc>
          <w:tcPr>
            <w:tcW w:w="713" w:type="dxa"/>
            <w:gridSpan w:val="5"/>
          </w:tcPr>
          <w:p w14:paraId="64ED83FA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:rsidRPr="00994678" w14:paraId="744E1239" w14:textId="77777777" w:rsidTr="00FA4A57">
        <w:tc>
          <w:tcPr>
            <w:tcW w:w="2474" w:type="dxa"/>
            <w:gridSpan w:val="5"/>
          </w:tcPr>
          <w:p w14:paraId="4BE45485" w14:textId="4B031326" w:rsidR="00400690" w:rsidRPr="00E920CC" w:rsidRDefault="0066467D" w:rsidP="00400690">
            <w:pPr>
              <w:spacing w:line="252" w:lineRule="auto"/>
            </w:pPr>
            <w:hyperlink w:anchor="Mikrobiol_pro_kosm_a_biomat" w:history="1">
              <w:r w:rsidR="00400690" w:rsidRPr="00F94A4C">
                <w:rPr>
                  <w:rStyle w:val="Hypertextovodkaz"/>
                  <w:lang w:val="en-GB"/>
                </w:rPr>
                <w:t xml:space="preserve">Cosmetic and </w:t>
              </w:r>
              <w:r w:rsidR="00400690">
                <w:rPr>
                  <w:rStyle w:val="Hypertextovodkaz"/>
                  <w:lang w:val="en-GB"/>
                </w:rPr>
                <w:t>B</w:t>
              </w:r>
              <w:r w:rsidR="00400690" w:rsidRPr="00F94A4C">
                <w:rPr>
                  <w:rStyle w:val="Hypertextovodkaz"/>
                  <w:lang w:val="en-GB"/>
                </w:rPr>
                <w:t xml:space="preserve">iomaterial </w:t>
              </w:r>
              <w:r w:rsidR="00400690">
                <w:rPr>
                  <w:rStyle w:val="Hypertextovodkaz"/>
                  <w:lang w:val="en-GB"/>
                </w:rPr>
                <w:t>M</w:t>
              </w:r>
              <w:r w:rsidR="00400690" w:rsidRPr="00F94A4C">
                <w:rPr>
                  <w:rStyle w:val="Hypertextovodkaz"/>
                  <w:lang w:val="en-GB"/>
                </w:rPr>
                <w:t>icrobiology</w:t>
              </w:r>
            </w:hyperlink>
          </w:p>
        </w:tc>
        <w:tc>
          <w:tcPr>
            <w:tcW w:w="1276" w:type="dxa"/>
            <w:gridSpan w:val="5"/>
          </w:tcPr>
          <w:p w14:paraId="118B5048" w14:textId="571FE713" w:rsidR="00400690" w:rsidRPr="00E920CC" w:rsidRDefault="00400690" w:rsidP="00400690">
            <w:pPr>
              <w:spacing w:line="252" w:lineRule="auto"/>
            </w:pPr>
            <w:r>
              <w:t>28p+</w:t>
            </w:r>
            <w:r w:rsidRPr="00E920CC">
              <w:t>14s</w:t>
            </w:r>
            <w:r>
              <w:t>+0l</w:t>
            </w:r>
          </w:p>
        </w:tc>
        <w:tc>
          <w:tcPr>
            <w:tcW w:w="745" w:type="dxa"/>
            <w:gridSpan w:val="5"/>
          </w:tcPr>
          <w:p w14:paraId="28938518" w14:textId="53271FD5" w:rsidR="00400690" w:rsidRPr="00E920CC" w:rsidRDefault="00400690" w:rsidP="00400690">
            <w:pPr>
              <w:spacing w:line="252" w:lineRule="auto"/>
            </w:pPr>
            <w:r w:rsidRPr="00E920CC">
              <w:t>z,</w:t>
            </w:r>
            <w:r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3E65A044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4</w:t>
            </w:r>
          </w:p>
        </w:tc>
        <w:tc>
          <w:tcPr>
            <w:tcW w:w="3825" w:type="dxa"/>
            <w:gridSpan w:val="16"/>
          </w:tcPr>
          <w:p w14:paraId="443FD8A6" w14:textId="565718B1" w:rsidR="00400690" w:rsidRPr="005E2A3C" w:rsidRDefault="0066467D" w:rsidP="00400690">
            <w:pPr>
              <w:spacing w:line="252" w:lineRule="auto"/>
              <w:jc w:val="both"/>
            </w:pPr>
            <w:hyperlink w:anchor="Čermáková" w:history="1">
              <w:r w:rsidR="00400690" w:rsidRPr="008B0E24">
                <w:rPr>
                  <w:rStyle w:val="Hypertextovodkaz"/>
                  <w:b/>
                </w:rPr>
                <w:t>RNDr. Iva Čermáková,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 xml:space="preserve">(100% </w:t>
            </w:r>
            <w:r w:rsidR="00400690">
              <w:t>p</w:t>
            </w:r>
            <w:r w:rsidR="00400690" w:rsidRPr="005E2A3C">
              <w:t>)</w:t>
            </w:r>
          </w:p>
          <w:p w14:paraId="728B40A5" w14:textId="6D43219A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</w:tcPr>
          <w:p w14:paraId="633BEB75" w14:textId="77777777" w:rsidR="00400690" w:rsidRPr="00E920CC" w:rsidRDefault="00400690" w:rsidP="00400690">
            <w:pPr>
              <w:spacing w:line="252" w:lineRule="auto"/>
            </w:pPr>
            <w:r w:rsidRPr="00E920CC">
              <w:t>1/ZS</w:t>
            </w:r>
          </w:p>
        </w:tc>
        <w:tc>
          <w:tcPr>
            <w:tcW w:w="713" w:type="dxa"/>
            <w:gridSpan w:val="5"/>
          </w:tcPr>
          <w:p w14:paraId="0CC4C88A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:rsidRPr="00994678" w14:paraId="1059B366" w14:textId="77777777" w:rsidTr="00FA4A57">
        <w:tc>
          <w:tcPr>
            <w:tcW w:w="2474" w:type="dxa"/>
            <w:gridSpan w:val="5"/>
          </w:tcPr>
          <w:p w14:paraId="721E0878" w14:textId="07B9DFAF" w:rsidR="00400690" w:rsidRPr="00E920CC" w:rsidRDefault="0066467D" w:rsidP="00400690">
            <w:pPr>
              <w:spacing w:line="252" w:lineRule="auto"/>
            </w:pPr>
            <w:hyperlink w:anchor="Biomakromolekuly" w:history="1">
              <w:r w:rsidR="002555EF" w:rsidRPr="002555EF">
                <w:rPr>
                  <w:rStyle w:val="Hypertextovodkaz"/>
                </w:rPr>
                <w:t>Biomacromolecules</w:t>
              </w:r>
            </w:hyperlink>
          </w:p>
        </w:tc>
        <w:tc>
          <w:tcPr>
            <w:tcW w:w="1276" w:type="dxa"/>
            <w:gridSpan w:val="5"/>
          </w:tcPr>
          <w:p w14:paraId="0537D5DD" w14:textId="2E1C2F13" w:rsidR="00400690" w:rsidRPr="00E920CC" w:rsidRDefault="00400690" w:rsidP="00400690">
            <w:pPr>
              <w:spacing w:line="252" w:lineRule="auto"/>
            </w:pPr>
            <w:r>
              <w:t>28p</w:t>
            </w:r>
            <w:r w:rsidRPr="00E920CC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28l</w:t>
            </w:r>
          </w:p>
        </w:tc>
        <w:tc>
          <w:tcPr>
            <w:tcW w:w="745" w:type="dxa"/>
            <w:gridSpan w:val="5"/>
          </w:tcPr>
          <w:p w14:paraId="4A1432E9" w14:textId="1EFD237F" w:rsidR="00400690" w:rsidRPr="00E920CC" w:rsidRDefault="00400690" w:rsidP="00400690">
            <w:pPr>
              <w:spacing w:line="252" w:lineRule="auto"/>
            </w:pPr>
            <w:r w:rsidRPr="00E920CC">
              <w:t>z,</w:t>
            </w:r>
            <w:r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03F1F442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5</w:t>
            </w:r>
          </w:p>
        </w:tc>
        <w:tc>
          <w:tcPr>
            <w:tcW w:w="3825" w:type="dxa"/>
            <w:gridSpan w:val="16"/>
          </w:tcPr>
          <w:p w14:paraId="77F640AF" w14:textId="3AECAF57" w:rsidR="00400690" w:rsidRPr="005E2A3C" w:rsidRDefault="0066467D" w:rsidP="00400690">
            <w:pPr>
              <w:spacing w:line="252" w:lineRule="auto"/>
              <w:jc w:val="both"/>
            </w:pPr>
            <w:hyperlink w:anchor="Janiš" w:history="1">
              <w:r w:rsidR="00400690" w:rsidRPr="008B0E24">
                <w:rPr>
                  <w:rStyle w:val="Hypertextovodkaz"/>
                  <w:b/>
                </w:rPr>
                <w:t>doc. Ing. Rahula Janiš, CSc.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 xml:space="preserve">(100% </w:t>
            </w:r>
            <w:r w:rsidR="00400690">
              <w:t>p</w:t>
            </w:r>
            <w:r w:rsidR="00400690" w:rsidRPr="005E2A3C">
              <w:t>)</w:t>
            </w:r>
          </w:p>
          <w:p w14:paraId="5BB26D16" w14:textId="3215CFCF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</w:tcPr>
          <w:p w14:paraId="670FC160" w14:textId="77777777" w:rsidR="00400690" w:rsidRPr="00E920CC" w:rsidRDefault="00400690" w:rsidP="00400690">
            <w:pPr>
              <w:spacing w:line="252" w:lineRule="auto"/>
            </w:pPr>
            <w:r w:rsidRPr="00E920CC">
              <w:t>1/ZS</w:t>
            </w:r>
          </w:p>
        </w:tc>
        <w:tc>
          <w:tcPr>
            <w:tcW w:w="713" w:type="dxa"/>
            <w:gridSpan w:val="5"/>
          </w:tcPr>
          <w:p w14:paraId="627A7EA7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ZT</w:t>
            </w:r>
          </w:p>
        </w:tc>
      </w:tr>
      <w:tr w:rsidR="00400690" w14:paraId="60A50CC8" w14:textId="77777777" w:rsidTr="00FA4A57">
        <w:tc>
          <w:tcPr>
            <w:tcW w:w="2474" w:type="dxa"/>
            <w:gridSpan w:val="5"/>
            <w:tcBorders>
              <w:bottom w:val="single" w:sz="4" w:space="0" w:color="auto"/>
            </w:tcBorders>
          </w:tcPr>
          <w:p w14:paraId="5C4404A7" w14:textId="00172CC2" w:rsidR="00400690" w:rsidRPr="00E920CC" w:rsidRDefault="0066467D" w:rsidP="00400690">
            <w:pPr>
              <w:spacing w:line="252" w:lineRule="auto"/>
            </w:pPr>
            <w:hyperlink w:anchor="Chem_a_technol_PAL" w:history="1">
              <w:r w:rsidR="00400690" w:rsidRPr="00BB18EF">
                <w:rPr>
                  <w:rStyle w:val="Hypertextovodkaz"/>
                  <w:lang w:val="en-GB"/>
                </w:rPr>
                <w:t xml:space="preserve">Chemistry and </w:t>
              </w:r>
              <w:r w:rsidR="00400690">
                <w:rPr>
                  <w:rStyle w:val="Hypertextovodkaz"/>
                  <w:lang w:val="en-GB"/>
                </w:rPr>
                <w:t>T</w:t>
              </w:r>
              <w:r w:rsidR="00400690" w:rsidRPr="00BB18EF">
                <w:rPr>
                  <w:rStyle w:val="Hypertextovodkaz"/>
                  <w:lang w:val="en-GB"/>
                </w:rPr>
                <w:t xml:space="preserve">echnology of </w:t>
              </w:r>
              <w:r w:rsidR="00400690">
                <w:rPr>
                  <w:rStyle w:val="Hypertextovodkaz"/>
                  <w:lang w:val="en-GB"/>
                </w:rPr>
                <w:t>S</w:t>
              </w:r>
              <w:r w:rsidR="00400690" w:rsidRPr="00BB18EF">
                <w:rPr>
                  <w:rStyle w:val="Hypertextovodkaz"/>
                  <w:lang w:val="en-GB"/>
                </w:rPr>
                <w:t xml:space="preserve">urface </w:t>
              </w:r>
              <w:r w:rsidR="00400690">
                <w:rPr>
                  <w:rStyle w:val="Hypertextovodkaz"/>
                  <w:lang w:val="en-GB"/>
                </w:rPr>
                <w:t>A</w:t>
              </w:r>
              <w:r w:rsidR="00400690" w:rsidRPr="00BB18EF">
                <w:rPr>
                  <w:rStyle w:val="Hypertextovodkaz"/>
                  <w:lang w:val="en-GB"/>
                </w:rPr>
                <w:t xml:space="preserve">ctive </w:t>
              </w:r>
              <w:r w:rsidR="00400690">
                <w:rPr>
                  <w:rStyle w:val="Hypertextovodkaz"/>
                  <w:lang w:val="en-GB"/>
                </w:rPr>
                <w:t>A</w:t>
              </w:r>
              <w:r w:rsidR="00400690" w:rsidRPr="00BB18EF">
                <w:rPr>
                  <w:rStyle w:val="Hypertextovodkaz"/>
                  <w:lang w:val="en-GB"/>
                </w:rPr>
                <w:t xml:space="preserve">gents </w:t>
              </w:r>
              <w:r w:rsidR="00400690">
                <w:rPr>
                  <w:rStyle w:val="Hypertextovodkaz"/>
                  <w:lang w:val="en-GB"/>
                </w:rPr>
                <w:t>I</w:t>
              </w:r>
              <w:r w:rsidR="00400690" w:rsidRPr="00BB18EF">
                <w:rPr>
                  <w:rStyle w:val="Hypertextovodkaz"/>
                  <w:lang w:val="en-GB"/>
                </w:rPr>
                <w:t>I</w:t>
              </w:r>
            </w:hyperlink>
          </w:p>
        </w:tc>
        <w:tc>
          <w:tcPr>
            <w:tcW w:w="1276" w:type="dxa"/>
            <w:gridSpan w:val="5"/>
            <w:tcBorders>
              <w:bottom w:val="single" w:sz="4" w:space="0" w:color="auto"/>
            </w:tcBorders>
          </w:tcPr>
          <w:p w14:paraId="38736824" w14:textId="02FAD210" w:rsidR="00400690" w:rsidRPr="00E920CC" w:rsidRDefault="00400690" w:rsidP="00400690">
            <w:pPr>
              <w:spacing w:line="252" w:lineRule="auto"/>
            </w:pPr>
            <w:r w:rsidRPr="00E920CC">
              <w:t>28p+14s+42l</w:t>
            </w:r>
          </w:p>
        </w:tc>
        <w:tc>
          <w:tcPr>
            <w:tcW w:w="745" w:type="dxa"/>
            <w:gridSpan w:val="5"/>
            <w:tcBorders>
              <w:bottom w:val="single" w:sz="4" w:space="0" w:color="auto"/>
            </w:tcBorders>
          </w:tcPr>
          <w:p w14:paraId="3E6EEF04" w14:textId="70476EF0" w:rsidR="00400690" w:rsidRPr="00E920CC" w:rsidRDefault="00400690" w:rsidP="00400690">
            <w:pPr>
              <w:spacing w:line="252" w:lineRule="auto"/>
            </w:pPr>
            <w:r w:rsidRPr="00E920CC">
              <w:t>z,</w:t>
            </w:r>
            <w:r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  <w:tcBorders>
              <w:bottom w:val="single" w:sz="4" w:space="0" w:color="auto"/>
            </w:tcBorders>
          </w:tcPr>
          <w:p w14:paraId="40D4404C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7</w:t>
            </w:r>
          </w:p>
        </w:tc>
        <w:tc>
          <w:tcPr>
            <w:tcW w:w="3825" w:type="dxa"/>
            <w:gridSpan w:val="16"/>
            <w:tcBorders>
              <w:bottom w:val="single" w:sz="4" w:space="0" w:color="auto"/>
            </w:tcBorders>
          </w:tcPr>
          <w:p w14:paraId="67590581" w14:textId="02729EB4" w:rsidR="00400690" w:rsidRPr="005E2A3C" w:rsidRDefault="0066467D" w:rsidP="00400690">
            <w:pPr>
              <w:spacing w:line="252" w:lineRule="auto"/>
              <w:jc w:val="both"/>
            </w:pPr>
            <w:hyperlink w:anchor="Sedlaříková" w:history="1">
              <w:r w:rsidR="00400690" w:rsidRPr="008B0E24">
                <w:rPr>
                  <w:rStyle w:val="Hypertextovodkaz"/>
                  <w:b/>
                </w:rPr>
                <w:t>Ing. Jana Sedlaříková,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 xml:space="preserve">(100% </w:t>
            </w:r>
            <w:r w:rsidR="00400690">
              <w:t>p</w:t>
            </w:r>
            <w:r w:rsidR="00400690" w:rsidRPr="005E2A3C">
              <w:t>)</w:t>
            </w:r>
          </w:p>
          <w:p w14:paraId="5A869168" w14:textId="48186912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  <w:tcBorders>
              <w:bottom w:val="single" w:sz="4" w:space="0" w:color="auto"/>
            </w:tcBorders>
          </w:tcPr>
          <w:p w14:paraId="778533EB" w14:textId="77777777" w:rsidR="00400690" w:rsidRPr="00E920CC" w:rsidRDefault="00400690" w:rsidP="00400690">
            <w:pPr>
              <w:spacing w:line="252" w:lineRule="auto"/>
            </w:pPr>
            <w:r w:rsidRPr="00E920CC">
              <w:t>1/ZS</w:t>
            </w:r>
          </w:p>
        </w:tc>
        <w:tc>
          <w:tcPr>
            <w:tcW w:w="713" w:type="dxa"/>
            <w:gridSpan w:val="5"/>
            <w:tcBorders>
              <w:bottom w:val="single" w:sz="4" w:space="0" w:color="auto"/>
            </w:tcBorders>
          </w:tcPr>
          <w:p w14:paraId="4C25C936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14:paraId="021BD12E" w14:textId="77777777" w:rsidTr="00FA4A57">
        <w:tc>
          <w:tcPr>
            <w:tcW w:w="2474" w:type="dxa"/>
            <w:gridSpan w:val="5"/>
            <w:tcBorders>
              <w:top w:val="single" w:sz="4" w:space="0" w:color="auto"/>
              <w:bottom w:val="single" w:sz="2" w:space="0" w:color="auto"/>
            </w:tcBorders>
          </w:tcPr>
          <w:p w14:paraId="36E851A3" w14:textId="4536CC34" w:rsidR="00400690" w:rsidRPr="00E920CC" w:rsidRDefault="0066467D" w:rsidP="00400690">
            <w:pPr>
              <w:spacing w:line="252" w:lineRule="auto"/>
            </w:pPr>
            <w:hyperlink w:anchor="Spec_polym_pro_biomat_a_kosm" w:history="1">
              <w:r w:rsidR="00400690" w:rsidRPr="002555EF">
                <w:rPr>
                  <w:rStyle w:val="Hypertextovodkaz"/>
                  <w:lang w:val="en-GB"/>
                </w:rPr>
                <w:t>Polymers in Biomaterials and Cosmetic</w:t>
              </w:r>
            </w:hyperlink>
          </w:p>
        </w:tc>
        <w:tc>
          <w:tcPr>
            <w:tcW w:w="1276" w:type="dxa"/>
            <w:gridSpan w:val="5"/>
            <w:tcBorders>
              <w:top w:val="single" w:sz="4" w:space="0" w:color="auto"/>
              <w:bottom w:val="single" w:sz="2" w:space="0" w:color="auto"/>
            </w:tcBorders>
          </w:tcPr>
          <w:p w14:paraId="0990B329" w14:textId="627D9E46" w:rsidR="00400690" w:rsidRPr="00E920CC" w:rsidRDefault="00400690" w:rsidP="00400690">
            <w:pPr>
              <w:spacing w:line="252" w:lineRule="auto"/>
            </w:pPr>
            <w:r>
              <w:t>28p+0s</w:t>
            </w:r>
            <w:r>
              <w:rPr>
                <w:lang w:val="en-GB"/>
              </w:rPr>
              <w:t>+</w:t>
            </w:r>
            <w:r w:rsidRPr="00E920CC">
              <w:t>28l</w:t>
            </w:r>
          </w:p>
        </w:tc>
        <w:tc>
          <w:tcPr>
            <w:tcW w:w="745" w:type="dxa"/>
            <w:gridSpan w:val="5"/>
            <w:tcBorders>
              <w:top w:val="single" w:sz="4" w:space="0" w:color="auto"/>
              <w:bottom w:val="single" w:sz="2" w:space="0" w:color="auto"/>
            </w:tcBorders>
          </w:tcPr>
          <w:p w14:paraId="0F35D050" w14:textId="7F77E90A" w:rsidR="00400690" w:rsidRPr="00E920CC" w:rsidRDefault="00400690" w:rsidP="00400690">
            <w:pPr>
              <w:spacing w:line="252" w:lineRule="auto"/>
            </w:pPr>
            <w:r w:rsidRPr="00E920CC">
              <w:t>z,</w:t>
            </w:r>
            <w:r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  <w:tcBorders>
              <w:top w:val="single" w:sz="4" w:space="0" w:color="auto"/>
              <w:bottom w:val="single" w:sz="2" w:space="0" w:color="auto"/>
            </w:tcBorders>
          </w:tcPr>
          <w:p w14:paraId="1E854B2E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5</w:t>
            </w:r>
          </w:p>
        </w:tc>
        <w:tc>
          <w:tcPr>
            <w:tcW w:w="3825" w:type="dxa"/>
            <w:gridSpan w:val="16"/>
            <w:tcBorders>
              <w:top w:val="single" w:sz="4" w:space="0" w:color="auto"/>
              <w:bottom w:val="single" w:sz="2" w:space="0" w:color="auto"/>
            </w:tcBorders>
          </w:tcPr>
          <w:p w14:paraId="1B8FDBA2" w14:textId="1D73D454" w:rsidR="00400690" w:rsidRPr="005E2A3C" w:rsidRDefault="0066467D" w:rsidP="00400690">
            <w:pPr>
              <w:spacing w:line="252" w:lineRule="auto"/>
              <w:jc w:val="both"/>
            </w:pPr>
            <w:hyperlink w:anchor="Čermák" w:history="1">
              <w:r w:rsidR="00400690" w:rsidRPr="008B0E24">
                <w:rPr>
                  <w:rStyle w:val="Hypertextovodkaz"/>
                  <w:b/>
                </w:rPr>
                <w:t>doc. Ing. Roman Čermák,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 xml:space="preserve">(100% </w:t>
            </w:r>
            <w:r w:rsidR="00400690">
              <w:t>p</w:t>
            </w:r>
            <w:r w:rsidR="00400690" w:rsidRPr="005E2A3C">
              <w:t>)</w:t>
            </w:r>
          </w:p>
        </w:tc>
        <w:tc>
          <w:tcPr>
            <w:tcW w:w="569" w:type="dxa"/>
            <w:gridSpan w:val="4"/>
            <w:tcBorders>
              <w:top w:val="single" w:sz="4" w:space="0" w:color="auto"/>
              <w:bottom w:val="single" w:sz="2" w:space="0" w:color="auto"/>
            </w:tcBorders>
          </w:tcPr>
          <w:p w14:paraId="78E9935D" w14:textId="77777777" w:rsidR="00400690" w:rsidRPr="00E920CC" w:rsidRDefault="00400690" w:rsidP="00400690">
            <w:pPr>
              <w:spacing w:line="252" w:lineRule="auto"/>
            </w:pPr>
            <w:r w:rsidRPr="00E920CC">
              <w:t>1/LS</w:t>
            </w:r>
          </w:p>
        </w:tc>
        <w:tc>
          <w:tcPr>
            <w:tcW w:w="713" w:type="dxa"/>
            <w:gridSpan w:val="5"/>
            <w:tcBorders>
              <w:top w:val="single" w:sz="4" w:space="0" w:color="auto"/>
              <w:bottom w:val="single" w:sz="2" w:space="0" w:color="auto"/>
            </w:tcBorders>
          </w:tcPr>
          <w:p w14:paraId="33C75BDC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14:paraId="4F51B4C4" w14:textId="77777777" w:rsidTr="00FA4A57">
        <w:tc>
          <w:tcPr>
            <w:tcW w:w="2474" w:type="dxa"/>
            <w:gridSpan w:val="5"/>
            <w:tcBorders>
              <w:top w:val="single" w:sz="2" w:space="0" w:color="auto"/>
              <w:bottom w:val="single" w:sz="2" w:space="0" w:color="auto"/>
            </w:tcBorders>
          </w:tcPr>
          <w:p w14:paraId="0034856A" w14:textId="23B1C455" w:rsidR="00400690" w:rsidRPr="00E920CC" w:rsidRDefault="0066467D" w:rsidP="00400690">
            <w:pPr>
              <w:spacing w:line="252" w:lineRule="auto"/>
            </w:pPr>
            <w:hyperlink w:anchor="Charakterizace_polym" w:history="1">
              <w:r w:rsidR="00400690" w:rsidRPr="006F5990">
                <w:rPr>
                  <w:rStyle w:val="Hypertextovodkaz"/>
                </w:rPr>
                <w:t xml:space="preserve">Polymer </w:t>
              </w:r>
              <w:r w:rsidR="00400690">
                <w:rPr>
                  <w:rStyle w:val="Hypertextovodkaz"/>
                  <w:lang w:val="en-GB"/>
                </w:rPr>
                <w:t>C</w:t>
              </w:r>
              <w:r w:rsidR="00400690" w:rsidRPr="006F5990">
                <w:rPr>
                  <w:rStyle w:val="Hypertextovodkaz"/>
                  <w:lang w:val="en-GB"/>
                </w:rPr>
                <w:t>haracterization</w:t>
              </w:r>
            </w:hyperlink>
          </w:p>
        </w:tc>
        <w:tc>
          <w:tcPr>
            <w:tcW w:w="1276" w:type="dxa"/>
            <w:gridSpan w:val="5"/>
            <w:tcBorders>
              <w:top w:val="single" w:sz="2" w:space="0" w:color="auto"/>
              <w:bottom w:val="single" w:sz="2" w:space="0" w:color="auto"/>
            </w:tcBorders>
          </w:tcPr>
          <w:p w14:paraId="79EEF3B8" w14:textId="47D9AA6A" w:rsidR="00400690" w:rsidRPr="00E920CC" w:rsidRDefault="00400690" w:rsidP="00400690">
            <w:pPr>
              <w:spacing w:line="252" w:lineRule="auto"/>
            </w:pPr>
            <w:r>
              <w:t>0p</w:t>
            </w:r>
            <w:r>
              <w:rPr>
                <w:lang w:val="en-GB"/>
              </w:rPr>
              <w:t>+</w:t>
            </w:r>
            <w:r>
              <w:t>28s+</w:t>
            </w:r>
            <w:r w:rsidRPr="00E920CC">
              <w:t>28l</w:t>
            </w:r>
          </w:p>
        </w:tc>
        <w:tc>
          <w:tcPr>
            <w:tcW w:w="745" w:type="dxa"/>
            <w:gridSpan w:val="5"/>
            <w:tcBorders>
              <w:top w:val="single" w:sz="2" w:space="0" w:color="auto"/>
              <w:bottom w:val="single" w:sz="2" w:space="0" w:color="auto"/>
            </w:tcBorders>
          </w:tcPr>
          <w:p w14:paraId="5F08E43B" w14:textId="05183BD7" w:rsidR="00400690" w:rsidRPr="00E920CC" w:rsidRDefault="00400690" w:rsidP="00400690">
            <w:pPr>
              <w:spacing w:line="252" w:lineRule="auto"/>
            </w:pPr>
            <w:r w:rsidRPr="00E920CC">
              <w:t>kl</w:t>
            </w:r>
            <w:r>
              <w:t>z</w:t>
            </w:r>
          </w:p>
        </w:tc>
        <w:tc>
          <w:tcPr>
            <w:tcW w:w="607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732887F8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4</w:t>
            </w:r>
          </w:p>
        </w:tc>
        <w:tc>
          <w:tcPr>
            <w:tcW w:w="3825" w:type="dxa"/>
            <w:gridSpan w:val="16"/>
            <w:tcBorders>
              <w:top w:val="single" w:sz="2" w:space="0" w:color="auto"/>
              <w:bottom w:val="single" w:sz="2" w:space="0" w:color="auto"/>
            </w:tcBorders>
          </w:tcPr>
          <w:p w14:paraId="3D1C80AC" w14:textId="23E9882C" w:rsidR="00400690" w:rsidRPr="005E2A3C" w:rsidRDefault="0066467D" w:rsidP="00400690">
            <w:pPr>
              <w:spacing w:line="252" w:lineRule="auto"/>
              <w:jc w:val="both"/>
            </w:pPr>
            <w:hyperlink w:anchor="Sedláček" w:history="1">
              <w:r w:rsidR="00400690" w:rsidRPr="008B0E24">
                <w:rPr>
                  <w:rStyle w:val="Hypertextovodkaz"/>
                  <w:b/>
                </w:rPr>
                <w:t>doc. Ing. Tomáš Sedláček,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 xml:space="preserve">(100% </w:t>
            </w:r>
            <w:r w:rsidR="00400690">
              <w:t>s</w:t>
            </w:r>
            <w:r w:rsidR="00400690" w:rsidRPr="005E2A3C">
              <w:t>)</w:t>
            </w:r>
          </w:p>
          <w:p w14:paraId="18F643DC" w14:textId="1704E6C5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3A96119C" w14:textId="77777777" w:rsidR="00400690" w:rsidRPr="00E920CC" w:rsidRDefault="00400690" w:rsidP="00400690">
            <w:pPr>
              <w:spacing w:line="252" w:lineRule="auto"/>
            </w:pPr>
            <w:r w:rsidRPr="00E920CC">
              <w:t>1/LS</w:t>
            </w:r>
          </w:p>
        </w:tc>
        <w:tc>
          <w:tcPr>
            <w:tcW w:w="713" w:type="dxa"/>
            <w:gridSpan w:val="5"/>
            <w:tcBorders>
              <w:top w:val="single" w:sz="2" w:space="0" w:color="auto"/>
              <w:bottom w:val="single" w:sz="2" w:space="0" w:color="auto"/>
            </w:tcBorders>
          </w:tcPr>
          <w:p w14:paraId="2A2E5A7A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14:paraId="40440F5D" w14:textId="77777777" w:rsidTr="00FA4A57">
        <w:tc>
          <w:tcPr>
            <w:tcW w:w="2474" w:type="dxa"/>
            <w:gridSpan w:val="5"/>
            <w:tcBorders>
              <w:top w:val="single" w:sz="2" w:space="0" w:color="auto"/>
            </w:tcBorders>
          </w:tcPr>
          <w:p w14:paraId="0C9090C2" w14:textId="2A3DFE45" w:rsidR="00400690" w:rsidRPr="00E920CC" w:rsidRDefault="0066467D" w:rsidP="00400690">
            <w:pPr>
              <w:spacing w:line="252" w:lineRule="auto"/>
            </w:pPr>
            <w:hyperlink w:anchor="Zprac_exper_II" w:history="1">
              <w:r w:rsidR="00400690" w:rsidRPr="00BB18EF">
                <w:rPr>
                  <w:rStyle w:val="Hypertextovodkaz"/>
                  <w:lang w:val="en-GB"/>
                </w:rPr>
                <w:t xml:space="preserve">Experiment </w:t>
              </w:r>
              <w:r w:rsidR="00400690">
                <w:rPr>
                  <w:rStyle w:val="Hypertextovodkaz"/>
                  <w:lang w:val="en-GB"/>
                </w:rPr>
                <w:t>E</w:t>
              </w:r>
              <w:r w:rsidR="00400690" w:rsidRPr="00BB18EF">
                <w:rPr>
                  <w:rStyle w:val="Hypertextovodkaz"/>
                  <w:lang w:val="en-GB"/>
                </w:rPr>
                <w:t>valuation II</w:t>
              </w:r>
            </w:hyperlink>
          </w:p>
        </w:tc>
        <w:tc>
          <w:tcPr>
            <w:tcW w:w="1276" w:type="dxa"/>
            <w:gridSpan w:val="5"/>
            <w:tcBorders>
              <w:top w:val="single" w:sz="2" w:space="0" w:color="auto"/>
            </w:tcBorders>
          </w:tcPr>
          <w:p w14:paraId="210E15E1" w14:textId="280DEFC7" w:rsidR="00400690" w:rsidRPr="00E920CC" w:rsidRDefault="00400690" w:rsidP="00400690">
            <w:pPr>
              <w:spacing w:line="252" w:lineRule="auto"/>
            </w:pPr>
            <w:r>
              <w:t>14p</w:t>
            </w:r>
            <w:r w:rsidRPr="00E920CC">
              <w:t>+14s</w:t>
            </w:r>
            <w:r>
              <w:t>+0l</w:t>
            </w:r>
          </w:p>
        </w:tc>
        <w:tc>
          <w:tcPr>
            <w:tcW w:w="745" w:type="dxa"/>
            <w:gridSpan w:val="5"/>
            <w:tcBorders>
              <w:top w:val="single" w:sz="2" w:space="0" w:color="auto"/>
            </w:tcBorders>
          </w:tcPr>
          <w:p w14:paraId="346A2371" w14:textId="0DBC67D9" w:rsidR="00400690" w:rsidRPr="00E920CC" w:rsidRDefault="00400690" w:rsidP="00400690">
            <w:pPr>
              <w:spacing w:line="252" w:lineRule="auto"/>
            </w:pPr>
            <w:r w:rsidRPr="00E920CC">
              <w:t>kl</w:t>
            </w:r>
            <w:r>
              <w:t>z</w:t>
            </w:r>
          </w:p>
        </w:tc>
        <w:tc>
          <w:tcPr>
            <w:tcW w:w="607" w:type="dxa"/>
            <w:gridSpan w:val="4"/>
            <w:tcBorders>
              <w:top w:val="single" w:sz="2" w:space="0" w:color="auto"/>
            </w:tcBorders>
          </w:tcPr>
          <w:p w14:paraId="66DE838F" w14:textId="7148E48A" w:rsidR="00400690" w:rsidRPr="00E920CC" w:rsidRDefault="00400690" w:rsidP="00400690">
            <w:pPr>
              <w:spacing w:line="252" w:lineRule="auto"/>
              <w:jc w:val="center"/>
            </w:pPr>
            <w:r>
              <w:t>2</w:t>
            </w:r>
          </w:p>
        </w:tc>
        <w:tc>
          <w:tcPr>
            <w:tcW w:w="3825" w:type="dxa"/>
            <w:gridSpan w:val="16"/>
            <w:tcBorders>
              <w:top w:val="single" w:sz="2" w:space="0" w:color="auto"/>
            </w:tcBorders>
          </w:tcPr>
          <w:p w14:paraId="09810D25" w14:textId="4F87DDA1" w:rsidR="00400690" w:rsidRPr="005E2A3C" w:rsidRDefault="0066467D" w:rsidP="00400690">
            <w:pPr>
              <w:spacing w:line="252" w:lineRule="auto"/>
              <w:jc w:val="both"/>
            </w:pPr>
            <w:hyperlink w:anchor="Ponížil" w:history="1">
              <w:r w:rsidR="00400690" w:rsidRPr="008B0E24">
                <w:rPr>
                  <w:rStyle w:val="Hypertextovodkaz"/>
                  <w:b/>
                </w:rPr>
                <w:t>doc. RNDr. Petr Ponížil,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>(</w:t>
            </w:r>
            <w:r w:rsidR="00400690">
              <w:t>10</w:t>
            </w:r>
            <w:r w:rsidR="00400690" w:rsidRPr="005E2A3C">
              <w:t xml:space="preserve">0% </w:t>
            </w:r>
            <w:r w:rsidR="00400690">
              <w:t>p</w:t>
            </w:r>
            <w:r w:rsidR="00400690" w:rsidRPr="005E2A3C">
              <w:t>)</w:t>
            </w:r>
          </w:p>
          <w:p w14:paraId="34B8B862" w14:textId="29A6FA65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  <w:tcBorders>
              <w:top w:val="single" w:sz="2" w:space="0" w:color="auto"/>
            </w:tcBorders>
          </w:tcPr>
          <w:p w14:paraId="2D8665B7" w14:textId="77777777" w:rsidR="00400690" w:rsidRPr="00E920CC" w:rsidRDefault="00400690" w:rsidP="00400690">
            <w:pPr>
              <w:spacing w:line="252" w:lineRule="auto"/>
            </w:pPr>
            <w:r w:rsidRPr="00E920CC">
              <w:t>1/LS</w:t>
            </w:r>
          </w:p>
        </w:tc>
        <w:tc>
          <w:tcPr>
            <w:tcW w:w="713" w:type="dxa"/>
            <w:gridSpan w:val="5"/>
            <w:tcBorders>
              <w:top w:val="single" w:sz="2" w:space="0" w:color="auto"/>
            </w:tcBorders>
          </w:tcPr>
          <w:p w14:paraId="17F8D65B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ZT</w:t>
            </w:r>
          </w:p>
        </w:tc>
      </w:tr>
      <w:tr w:rsidR="00400690" w:rsidRPr="00994678" w14:paraId="60FBFEE7" w14:textId="77777777" w:rsidTr="00FA4A57">
        <w:tc>
          <w:tcPr>
            <w:tcW w:w="2474" w:type="dxa"/>
            <w:gridSpan w:val="5"/>
          </w:tcPr>
          <w:p w14:paraId="0E0E465E" w14:textId="431902B2" w:rsidR="00400690" w:rsidRPr="00E920CC" w:rsidRDefault="0066467D" w:rsidP="00400690">
            <w:pPr>
              <w:spacing w:line="252" w:lineRule="auto"/>
            </w:pPr>
            <w:hyperlink w:anchor="Legisl_a_syst_manag_jakosti" w:history="1">
              <w:r w:rsidR="00400690" w:rsidRPr="00BB18EF">
                <w:rPr>
                  <w:rStyle w:val="Hypertextovodkaz"/>
                  <w:lang w:val="en-GB"/>
                </w:rPr>
                <w:t xml:space="preserve">Legislation and </w:t>
              </w:r>
              <w:r w:rsidR="00400690">
                <w:rPr>
                  <w:rStyle w:val="Hypertextovodkaz"/>
                  <w:lang w:val="en-GB"/>
                </w:rPr>
                <w:t>Q</w:t>
              </w:r>
              <w:r w:rsidR="00400690" w:rsidRPr="00BB18EF">
                <w:rPr>
                  <w:rStyle w:val="Hypertextovodkaz"/>
                  <w:lang w:val="en-GB"/>
                </w:rPr>
                <w:t xml:space="preserve">uality </w:t>
              </w:r>
              <w:r w:rsidR="00400690">
                <w:rPr>
                  <w:rStyle w:val="Hypertextovodkaz"/>
                  <w:lang w:val="en-GB"/>
                </w:rPr>
                <w:t>M</w:t>
              </w:r>
              <w:r w:rsidR="00400690" w:rsidRPr="00BB18EF">
                <w:rPr>
                  <w:rStyle w:val="Hypertextovodkaz"/>
                  <w:lang w:val="en-GB"/>
                </w:rPr>
                <w:t>anagement</w:t>
              </w:r>
            </w:hyperlink>
            <w:r w:rsidR="00400690" w:rsidRPr="00BB18EF">
              <w:rPr>
                <w:lang w:val="en-GB"/>
              </w:rPr>
              <w:t xml:space="preserve"> </w:t>
            </w:r>
          </w:p>
        </w:tc>
        <w:tc>
          <w:tcPr>
            <w:tcW w:w="1276" w:type="dxa"/>
            <w:gridSpan w:val="5"/>
          </w:tcPr>
          <w:p w14:paraId="54AE46FC" w14:textId="39B47864" w:rsidR="00400690" w:rsidRPr="00E920CC" w:rsidRDefault="00400690" w:rsidP="00400690">
            <w:pPr>
              <w:spacing w:line="252" w:lineRule="auto"/>
            </w:pPr>
            <w:r w:rsidRPr="00E920CC">
              <w:t>28p+28s</w:t>
            </w:r>
            <w:r>
              <w:t>+0l</w:t>
            </w:r>
          </w:p>
        </w:tc>
        <w:tc>
          <w:tcPr>
            <w:tcW w:w="745" w:type="dxa"/>
            <w:gridSpan w:val="5"/>
          </w:tcPr>
          <w:p w14:paraId="3CE60C49" w14:textId="0FE8A0EA" w:rsidR="00400690" w:rsidRPr="00E920CC" w:rsidRDefault="00400690" w:rsidP="00400690">
            <w:pPr>
              <w:spacing w:line="252" w:lineRule="auto"/>
            </w:pPr>
            <w:r w:rsidRPr="00E920CC">
              <w:t>kl</w:t>
            </w:r>
            <w:r>
              <w:t>z</w:t>
            </w:r>
          </w:p>
        </w:tc>
        <w:tc>
          <w:tcPr>
            <w:tcW w:w="607" w:type="dxa"/>
            <w:gridSpan w:val="4"/>
          </w:tcPr>
          <w:p w14:paraId="60722515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3</w:t>
            </w:r>
          </w:p>
        </w:tc>
        <w:tc>
          <w:tcPr>
            <w:tcW w:w="3825" w:type="dxa"/>
            <w:gridSpan w:val="16"/>
          </w:tcPr>
          <w:p w14:paraId="6DBD8EF7" w14:textId="1B08A511" w:rsidR="00400690" w:rsidRPr="005E2A3C" w:rsidRDefault="0066467D" w:rsidP="00400690">
            <w:pPr>
              <w:spacing w:line="252" w:lineRule="auto"/>
              <w:jc w:val="both"/>
            </w:pPr>
            <w:hyperlink w:anchor="Kašpárková" w:history="1">
              <w:r w:rsidR="00400690" w:rsidRPr="008B0E24">
                <w:rPr>
                  <w:rStyle w:val="Hypertextovodkaz"/>
                  <w:b/>
                </w:rPr>
                <w:t>doc. Ing. Věra Kašpárková, CSc.</w:t>
              </w:r>
            </w:hyperlink>
            <w:r w:rsidR="00400690" w:rsidRPr="005E2A3C" w:rsidDel="00BA7DE6">
              <w:rPr>
                <w:b/>
              </w:rPr>
              <w:t xml:space="preserve"> </w:t>
            </w:r>
            <w:r w:rsidR="00400690" w:rsidRPr="005E2A3C">
              <w:t xml:space="preserve">(80% </w:t>
            </w:r>
            <w:r w:rsidR="00400690">
              <w:t>p</w:t>
            </w:r>
            <w:r w:rsidR="00400690" w:rsidRPr="005E2A3C">
              <w:t>)</w:t>
            </w:r>
          </w:p>
          <w:p w14:paraId="55D52EA5" w14:textId="46EF5B22" w:rsidR="00400690" w:rsidRPr="005E2A3C" w:rsidRDefault="0066467D" w:rsidP="00400690">
            <w:pPr>
              <w:spacing w:line="252" w:lineRule="auto"/>
              <w:jc w:val="both"/>
            </w:pPr>
            <w:hyperlink w:anchor="Caras" w:history="1">
              <w:r w:rsidR="00400690" w:rsidRPr="008B0E24">
                <w:rPr>
                  <w:rStyle w:val="Hypertextovodkaz"/>
                </w:rPr>
                <w:t>MVDr. Michael Caras</w:t>
              </w:r>
            </w:hyperlink>
            <w:r w:rsidR="00400690">
              <w:t xml:space="preserve"> (20</w:t>
            </w:r>
            <w:r w:rsidR="00400690" w:rsidRPr="005E2A3C">
              <w:t xml:space="preserve">% </w:t>
            </w:r>
            <w:r w:rsidR="00400690">
              <w:t>p</w:t>
            </w:r>
            <w:r w:rsidR="00400690" w:rsidRPr="005E2A3C">
              <w:t>)</w:t>
            </w:r>
          </w:p>
        </w:tc>
        <w:tc>
          <w:tcPr>
            <w:tcW w:w="569" w:type="dxa"/>
            <w:gridSpan w:val="4"/>
          </w:tcPr>
          <w:p w14:paraId="6E6B4B34" w14:textId="77777777" w:rsidR="00400690" w:rsidRPr="00E920CC" w:rsidRDefault="00400690" w:rsidP="00400690">
            <w:pPr>
              <w:spacing w:line="252" w:lineRule="auto"/>
            </w:pPr>
            <w:r w:rsidRPr="00E920CC">
              <w:t>1/LS</w:t>
            </w:r>
          </w:p>
        </w:tc>
        <w:tc>
          <w:tcPr>
            <w:tcW w:w="713" w:type="dxa"/>
            <w:gridSpan w:val="5"/>
          </w:tcPr>
          <w:p w14:paraId="2530ECDF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:rsidRPr="00994678" w14:paraId="7CFCBE9B" w14:textId="77777777" w:rsidTr="00FA4A57">
        <w:tc>
          <w:tcPr>
            <w:tcW w:w="2474" w:type="dxa"/>
            <w:gridSpan w:val="5"/>
          </w:tcPr>
          <w:p w14:paraId="3E6EC03B" w14:textId="2951C519" w:rsidR="00400690" w:rsidRPr="00400690" w:rsidRDefault="0066467D" w:rsidP="00400690">
            <w:pPr>
              <w:spacing w:line="252" w:lineRule="auto"/>
            </w:pPr>
            <w:hyperlink w:anchor="Altern_met_test_biol_vlastn_a_omické_pří" w:history="1">
              <w:r w:rsidR="00400690" w:rsidRPr="00400690">
                <w:rPr>
                  <w:rStyle w:val="Hypertextovodkaz"/>
                  <w:shd w:val="clear" w:color="auto" w:fill="FFFFFF"/>
                  <w:lang w:val="en-GB"/>
                </w:rPr>
                <w:t xml:space="preserve">Testing of  </w:t>
              </w:r>
              <w:r w:rsidR="00400690">
                <w:rPr>
                  <w:rStyle w:val="Hypertextovodkaz"/>
                  <w:shd w:val="clear" w:color="auto" w:fill="FFFFFF"/>
                  <w:lang w:val="en-GB"/>
                </w:rPr>
                <w:t>B</w:t>
              </w:r>
              <w:r w:rsidR="00400690" w:rsidRPr="00400690">
                <w:rPr>
                  <w:rStyle w:val="Hypertextovodkaz"/>
                  <w:shd w:val="clear" w:color="auto" w:fill="FFFFFF"/>
                  <w:lang w:val="en-GB"/>
                </w:rPr>
                <w:t xml:space="preserve">iological </w:t>
              </w:r>
              <w:r w:rsidR="00400690">
                <w:rPr>
                  <w:rStyle w:val="Hypertextovodkaz"/>
                  <w:shd w:val="clear" w:color="auto" w:fill="FFFFFF"/>
                  <w:lang w:val="en-GB"/>
                </w:rPr>
                <w:t>P</w:t>
              </w:r>
              <w:r w:rsidR="00400690" w:rsidRPr="00400690">
                <w:rPr>
                  <w:rStyle w:val="Hypertextovodkaz"/>
                  <w:shd w:val="clear" w:color="auto" w:fill="FFFFFF"/>
                  <w:lang w:val="en-GB"/>
                </w:rPr>
                <w:t xml:space="preserve">roperties of </w:t>
              </w:r>
              <w:r w:rsidR="00400690">
                <w:rPr>
                  <w:rStyle w:val="Hypertextovodkaz"/>
                  <w:shd w:val="clear" w:color="auto" w:fill="FFFFFF"/>
                  <w:lang w:val="en-GB"/>
                </w:rPr>
                <w:t>M</w:t>
              </w:r>
              <w:r w:rsidR="00400690" w:rsidRPr="00400690">
                <w:rPr>
                  <w:rStyle w:val="Hypertextovodkaz"/>
                  <w:shd w:val="clear" w:color="auto" w:fill="FFFFFF"/>
                  <w:lang w:val="en-GB"/>
                </w:rPr>
                <w:t xml:space="preserve">aterials and </w:t>
              </w:r>
              <w:r w:rsidR="00400690">
                <w:rPr>
                  <w:rStyle w:val="Hypertextovodkaz"/>
                  <w:shd w:val="clear" w:color="auto" w:fill="FFFFFF"/>
                  <w:lang w:val="en-GB"/>
                </w:rPr>
                <w:t>O</w:t>
              </w:r>
              <w:r w:rsidR="00400690" w:rsidRPr="00400690">
                <w:rPr>
                  <w:rStyle w:val="Hypertextovodkaz"/>
                  <w:shd w:val="clear" w:color="auto" w:fill="FFFFFF"/>
                  <w:lang w:val="en-GB"/>
                </w:rPr>
                <w:t>mic </w:t>
              </w:r>
              <w:r w:rsidR="00400690">
                <w:rPr>
                  <w:rStyle w:val="Hypertextovodkaz"/>
                  <w:shd w:val="clear" w:color="auto" w:fill="FFFFFF"/>
                  <w:lang w:val="en-GB"/>
                </w:rPr>
                <w:t>A</w:t>
              </w:r>
              <w:r w:rsidR="00400690" w:rsidRPr="00400690">
                <w:rPr>
                  <w:rStyle w:val="Hypertextovodkaz"/>
                  <w:shd w:val="clear" w:color="auto" w:fill="FFFFFF"/>
                  <w:lang w:val="en-GB"/>
                </w:rPr>
                <w:t>pproaches</w:t>
              </w:r>
            </w:hyperlink>
          </w:p>
        </w:tc>
        <w:tc>
          <w:tcPr>
            <w:tcW w:w="1276" w:type="dxa"/>
            <w:gridSpan w:val="5"/>
          </w:tcPr>
          <w:p w14:paraId="39D168E2" w14:textId="77777777" w:rsidR="00400690" w:rsidRPr="00E920CC" w:rsidRDefault="00400690" w:rsidP="00400690">
            <w:pPr>
              <w:spacing w:line="252" w:lineRule="auto"/>
            </w:pPr>
            <w:r w:rsidRPr="00E920CC">
              <w:t>28p+14s+14l</w:t>
            </w:r>
          </w:p>
        </w:tc>
        <w:tc>
          <w:tcPr>
            <w:tcW w:w="745" w:type="dxa"/>
            <w:gridSpan w:val="5"/>
          </w:tcPr>
          <w:p w14:paraId="31B16A96" w14:textId="77777777" w:rsidR="00400690" w:rsidRPr="00E920CC" w:rsidRDefault="00400690" w:rsidP="00400690">
            <w:pPr>
              <w:spacing w:line="252" w:lineRule="auto"/>
            </w:pPr>
            <w:r w:rsidRPr="00E920CC">
              <w:t>z, zk</w:t>
            </w:r>
          </w:p>
        </w:tc>
        <w:tc>
          <w:tcPr>
            <w:tcW w:w="607" w:type="dxa"/>
            <w:gridSpan w:val="4"/>
          </w:tcPr>
          <w:p w14:paraId="7E52D714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5</w:t>
            </w:r>
          </w:p>
        </w:tc>
        <w:tc>
          <w:tcPr>
            <w:tcW w:w="3825" w:type="dxa"/>
            <w:gridSpan w:val="16"/>
          </w:tcPr>
          <w:p w14:paraId="0E46B986" w14:textId="535F4285" w:rsidR="00400690" w:rsidRPr="005E2A3C" w:rsidRDefault="0066467D" w:rsidP="00400690">
            <w:pPr>
              <w:spacing w:line="252" w:lineRule="auto"/>
              <w:jc w:val="both"/>
            </w:pPr>
            <w:hyperlink w:anchor="Humpolíček" w:history="1">
              <w:r w:rsidR="00400690" w:rsidRPr="008B0E24">
                <w:rPr>
                  <w:rStyle w:val="Hypertextovodkaz"/>
                  <w:b/>
                </w:rPr>
                <w:t>doc. Ing. Petr Humpolíček,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 xml:space="preserve">(70% </w:t>
            </w:r>
            <w:r w:rsidR="00400690">
              <w:t>p</w:t>
            </w:r>
            <w:r w:rsidR="00400690" w:rsidRPr="005E2A3C">
              <w:t>)</w:t>
            </w:r>
          </w:p>
          <w:p w14:paraId="4599E6C8" w14:textId="7A41175A" w:rsidR="00400690" w:rsidRPr="005E2A3C" w:rsidRDefault="0066467D" w:rsidP="00400690">
            <w:pPr>
              <w:spacing w:line="252" w:lineRule="auto"/>
              <w:jc w:val="both"/>
            </w:pPr>
            <w:hyperlink w:anchor="Capáková" w:history="1">
              <w:r w:rsidR="00400690" w:rsidRPr="008B0E24">
                <w:rPr>
                  <w:rStyle w:val="Hypertextovodkaz"/>
                </w:rPr>
                <w:t>Ing. Zdenka Capáková, Ph.D.</w:t>
              </w:r>
            </w:hyperlink>
            <w:r w:rsidR="00400690" w:rsidRPr="005E2A3C">
              <w:t xml:space="preserve"> (30% </w:t>
            </w:r>
            <w:r w:rsidR="00400690">
              <w:t>p</w:t>
            </w:r>
            <w:r w:rsidR="00400690" w:rsidRPr="005E2A3C">
              <w:t xml:space="preserve">) </w:t>
            </w:r>
          </w:p>
        </w:tc>
        <w:tc>
          <w:tcPr>
            <w:tcW w:w="569" w:type="dxa"/>
            <w:gridSpan w:val="4"/>
          </w:tcPr>
          <w:p w14:paraId="3C376AC3" w14:textId="77777777" w:rsidR="00400690" w:rsidRPr="00E920CC" w:rsidRDefault="00400690" w:rsidP="00400690">
            <w:pPr>
              <w:spacing w:line="252" w:lineRule="auto"/>
            </w:pPr>
            <w:r w:rsidRPr="00E920CC">
              <w:t>1/LS</w:t>
            </w:r>
          </w:p>
        </w:tc>
        <w:tc>
          <w:tcPr>
            <w:tcW w:w="713" w:type="dxa"/>
            <w:gridSpan w:val="5"/>
          </w:tcPr>
          <w:p w14:paraId="35078818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ZT</w:t>
            </w:r>
          </w:p>
        </w:tc>
      </w:tr>
      <w:tr w:rsidR="00400690" w:rsidRPr="002F5502" w14:paraId="098DB419" w14:textId="77777777" w:rsidTr="00FA4A57">
        <w:tc>
          <w:tcPr>
            <w:tcW w:w="2474" w:type="dxa"/>
            <w:gridSpan w:val="5"/>
            <w:tcBorders>
              <w:bottom w:val="single" w:sz="4" w:space="0" w:color="auto"/>
            </w:tcBorders>
          </w:tcPr>
          <w:p w14:paraId="072941DD" w14:textId="1B226FB4" w:rsidR="00400690" w:rsidRPr="00E920CC" w:rsidRDefault="0066467D" w:rsidP="00400690">
            <w:pPr>
              <w:spacing w:line="252" w:lineRule="auto"/>
            </w:pPr>
            <w:hyperlink w:anchor="AJ_v_BaK" w:history="1">
              <w:r w:rsidR="00400690" w:rsidRPr="002555EF">
                <w:rPr>
                  <w:rStyle w:val="Hypertextovodkaz"/>
                  <w:lang w:val="en-GB"/>
                </w:rPr>
                <w:t>English in Biomaterials and Cosmetics</w:t>
              </w:r>
            </w:hyperlink>
          </w:p>
        </w:tc>
        <w:tc>
          <w:tcPr>
            <w:tcW w:w="1276" w:type="dxa"/>
            <w:gridSpan w:val="5"/>
            <w:tcBorders>
              <w:bottom w:val="single" w:sz="4" w:space="0" w:color="auto"/>
            </w:tcBorders>
          </w:tcPr>
          <w:p w14:paraId="54D07102" w14:textId="67781706" w:rsidR="00400690" w:rsidRPr="00E920CC" w:rsidRDefault="00400690" w:rsidP="00400690">
            <w:pPr>
              <w:spacing w:line="252" w:lineRule="auto"/>
            </w:pPr>
            <w:r>
              <w:t>0p</w:t>
            </w:r>
            <w:r>
              <w:rPr>
                <w:lang w:val="en-GB"/>
              </w:rPr>
              <w:t>+</w:t>
            </w:r>
            <w:r w:rsidRPr="00E920CC">
              <w:t>28s</w:t>
            </w:r>
            <w:r>
              <w:t>+0l</w:t>
            </w:r>
            <w:r w:rsidRPr="00E920CC">
              <w:t xml:space="preserve">  </w:t>
            </w:r>
          </w:p>
        </w:tc>
        <w:tc>
          <w:tcPr>
            <w:tcW w:w="745" w:type="dxa"/>
            <w:gridSpan w:val="5"/>
            <w:tcBorders>
              <w:bottom w:val="single" w:sz="4" w:space="0" w:color="auto"/>
            </w:tcBorders>
          </w:tcPr>
          <w:p w14:paraId="5B8C3CA1" w14:textId="09397177" w:rsidR="00400690" w:rsidRPr="00E920CC" w:rsidRDefault="00400690" w:rsidP="00400690">
            <w:pPr>
              <w:spacing w:line="252" w:lineRule="auto"/>
            </w:pPr>
            <w:r w:rsidRPr="00E920CC">
              <w:t>zk</w:t>
            </w:r>
          </w:p>
        </w:tc>
        <w:tc>
          <w:tcPr>
            <w:tcW w:w="607" w:type="dxa"/>
            <w:gridSpan w:val="4"/>
            <w:tcBorders>
              <w:bottom w:val="single" w:sz="4" w:space="0" w:color="auto"/>
            </w:tcBorders>
          </w:tcPr>
          <w:p w14:paraId="2DFEE3B3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2</w:t>
            </w:r>
          </w:p>
        </w:tc>
        <w:tc>
          <w:tcPr>
            <w:tcW w:w="3825" w:type="dxa"/>
            <w:gridSpan w:val="16"/>
            <w:tcBorders>
              <w:bottom w:val="single" w:sz="4" w:space="0" w:color="auto"/>
            </w:tcBorders>
          </w:tcPr>
          <w:p w14:paraId="03C86DF9" w14:textId="221F665E" w:rsidR="00400690" w:rsidRPr="00E920CC" w:rsidRDefault="00400690" w:rsidP="00400690">
            <w:pPr>
              <w:spacing w:line="252" w:lineRule="auto"/>
              <w:jc w:val="both"/>
              <w:rPr>
                <w:b/>
              </w:rPr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  <w:tc>
          <w:tcPr>
            <w:tcW w:w="569" w:type="dxa"/>
            <w:gridSpan w:val="4"/>
            <w:tcBorders>
              <w:bottom w:val="single" w:sz="4" w:space="0" w:color="auto"/>
            </w:tcBorders>
          </w:tcPr>
          <w:p w14:paraId="3B2F8ABA" w14:textId="77777777" w:rsidR="00400690" w:rsidRPr="00E920CC" w:rsidRDefault="00400690" w:rsidP="00400690">
            <w:pPr>
              <w:spacing w:line="252" w:lineRule="auto"/>
            </w:pPr>
            <w:r w:rsidRPr="00E920CC">
              <w:t>1/LS</w:t>
            </w:r>
          </w:p>
        </w:tc>
        <w:tc>
          <w:tcPr>
            <w:tcW w:w="713" w:type="dxa"/>
            <w:gridSpan w:val="5"/>
            <w:tcBorders>
              <w:bottom w:val="single" w:sz="4" w:space="0" w:color="auto"/>
            </w:tcBorders>
          </w:tcPr>
          <w:p w14:paraId="29E9CDED" w14:textId="706FB752" w:rsidR="00400690" w:rsidRPr="00E920CC" w:rsidRDefault="00400690" w:rsidP="00400690">
            <w:pPr>
              <w:spacing w:line="252" w:lineRule="auto"/>
              <w:jc w:val="center"/>
            </w:pPr>
          </w:p>
        </w:tc>
      </w:tr>
      <w:tr w:rsidR="00400690" w14:paraId="4B77934A" w14:textId="77777777" w:rsidTr="00FA4A57">
        <w:tc>
          <w:tcPr>
            <w:tcW w:w="2474" w:type="dxa"/>
            <w:gridSpan w:val="5"/>
          </w:tcPr>
          <w:p w14:paraId="1C42E300" w14:textId="047687D9" w:rsidR="00400690" w:rsidRPr="00E920CC" w:rsidRDefault="0066467D" w:rsidP="00400690">
            <w:pPr>
              <w:spacing w:line="252" w:lineRule="auto"/>
            </w:pPr>
            <w:hyperlink w:anchor="Pokroč_mater_a_technol" w:history="1">
              <w:r w:rsidR="00400690" w:rsidRPr="00D72825">
                <w:rPr>
                  <w:rStyle w:val="Hypertextovodkaz"/>
                  <w:lang w:val="en-GB"/>
                </w:rPr>
                <w:t xml:space="preserve">Advanced Polymer Materials and Technologies </w:t>
              </w:r>
            </w:hyperlink>
          </w:p>
        </w:tc>
        <w:tc>
          <w:tcPr>
            <w:tcW w:w="1276" w:type="dxa"/>
            <w:gridSpan w:val="5"/>
          </w:tcPr>
          <w:p w14:paraId="4D0B2827" w14:textId="26053E69" w:rsidR="00400690" w:rsidRPr="00E920CC" w:rsidRDefault="00400690" w:rsidP="00400690">
            <w:pPr>
              <w:spacing w:line="252" w:lineRule="auto"/>
            </w:pPr>
            <w:r>
              <w:t>28p</w:t>
            </w:r>
            <w:r w:rsidRPr="00E920CC">
              <w:t>+28s</w:t>
            </w:r>
            <w:r>
              <w:t>+0l</w:t>
            </w:r>
          </w:p>
        </w:tc>
        <w:tc>
          <w:tcPr>
            <w:tcW w:w="745" w:type="dxa"/>
            <w:gridSpan w:val="5"/>
          </w:tcPr>
          <w:p w14:paraId="40104000" w14:textId="77777777" w:rsidR="00400690" w:rsidRPr="00E920CC" w:rsidRDefault="00400690" w:rsidP="00400690">
            <w:pPr>
              <w:spacing w:line="252" w:lineRule="auto"/>
            </w:pPr>
            <w:r w:rsidRPr="00E920CC">
              <w:t>z, zk</w:t>
            </w:r>
          </w:p>
        </w:tc>
        <w:tc>
          <w:tcPr>
            <w:tcW w:w="607" w:type="dxa"/>
            <w:gridSpan w:val="4"/>
          </w:tcPr>
          <w:p w14:paraId="4A74260D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4</w:t>
            </w:r>
          </w:p>
        </w:tc>
        <w:tc>
          <w:tcPr>
            <w:tcW w:w="3825" w:type="dxa"/>
            <w:gridSpan w:val="16"/>
          </w:tcPr>
          <w:p w14:paraId="334EFDDD" w14:textId="5024361A" w:rsidR="00400690" w:rsidRPr="005E2A3C" w:rsidRDefault="0066467D" w:rsidP="00400690">
            <w:pPr>
              <w:spacing w:line="252" w:lineRule="auto"/>
              <w:jc w:val="both"/>
            </w:pPr>
            <w:hyperlink w:anchor="Sedláček" w:history="1">
              <w:r w:rsidR="00400690" w:rsidRPr="00D058D7">
                <w:rPr>
                  <w:rStyle w:val="Hypertextovodkaz"/>
                  <w:b/>
                </w:rPr>
                <w:t>doc. Ing. Tomáš Sedláček,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 xml:space="preserve">(100% </w:t>
            </w:r>
            <w:r w:rsidR="00400690">
              <w:t>p</w:t>
            </w:r>
            <w:r w:rsidR="00400690" w:rsidRPr="005E2A3C">
              <w:t>)</w:t>
            </w:r>
          </w:p>
          <w:p w14:paraId="264C0960" w14:textId="78732B1A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</w:tcPr>
          <w:p w14:paraId="4E105EF2" w14:textId="77777777" w:rsidR="00400690" w:rsidRPr="00E920CC" w:rsidRDefault="00400690" w:rsidP="00400690">
            <w:pPr>
              <w:spacing w:line="252" w:lineRule="auto"/>
            </w:pPr>
            <w:r w:rsidRPr="00E920CC">
              <w:t>2/ZS</w:t>
            </w:r>
          </w:p>
        </w:tc>
        <w:tc>
          <w:tcPr>
            <w:tcW w:w="713" w:type="dxa"/>
            <w:gridSpan w:val="5"/>
          </w:tcPr>
          <w:p w14:paraId="65175728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14:paraId="6F7B459B" w14:textId="77777777" w:rsidTr="00FA4A57">
        <w:tc>
          <w:tcPr>
            <w:tcW w:w="2474" w:type="dxa"/>
            <w:gridSpan w:val="5"/>
          </w:tcPr>
          <w:p w14:paraId="455A5E17" w14:textId="034DBA9C" w:rsidR="00400690" w:rsidRPr="00E920CC" w:rsidRDefault="0066467D" w:rsidP="002555EF">
            <w:pPr>
              <w:spacing w:line="252" w:lineRule="auto"/>
            </w:pPr>
            <w:hyperlink w:anchor="Kontaminanty" w:history="1">
              <w:r w:rsidR="00400690" w:rsidRPr="002555EF">
                <w:rPr>
                  <w:rStyle w:val="Hypertextovodkaz"/>
                  <w:lang w:val="en-GB"/>
                </w:rPr>
                <w:t>Contaminant</w:t>
              </w:r>
              <w:r w:rsidR="002555EF" w:rsidRPr="002555EF">
                <w:rPr>
                  <w:rStyle w:val="Hypertextovodkaz"/>
                  <w:lang w:val="en-GB"/>
                </w:rPr>
                <w:t>s</w:t>
              </w:r>
            </w:hyperlink>
          </w:p>
        </w:tc>
        <w:tc>
          <w:tcPr>
            <w:tcW w:w="1276" w:type="dxa"/>
            <w:gridSpan w:val="5"/>
          </w:tcPr>
          <w:p w14:paraId="36D87AE3" w14:textId="32381504" w:rsidR="00400690" w:rsidRPr="00E920CC" w:rsidRDefault="00400690" w:rsidP="00400690">
            <w:pPr>
              <w:spacing w:line="252" w:lineRule="auto"/>
            </w:pPr>
            <w:r>
              <w:t>28p</w:t>
            </w:r>
            <w:r w:rsidRPr="00E920CC">
              <w:t>+14s</w:t>
            </w:r>
            <w:r>
              <w:t>+0l</w:t>
            </w:r>
          </w:p>
        </w:tc>
        <w:tc>
          <w:tcPr>
            <w:tcW w:w="745" w:type="dxa"/>
            <w:gridSpan w:val="5"/>
          </w:tcPr>
          <w:p w14:paraId="29EF2AD6" w14:textId="2D371C82" w:rsidR="00400690" w:rsidRPr="00E920CC" w:rsidRDefault="00400690" w:rsidP="00400690">
            <w:pPr>
              <w:spacing w:line="252" w:lineRule="auto"/>
            </w:pPr>
            <w:r w:rsidRPr="00E920CC">
              <w:t>z,</w:t>
            </w:r>
            <w:r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574B1B73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4</w:t>
            </w:r>
          </w:p>
        </w:tc>
        <w:tc>
          <w:tcPr>
            <w:tcW w:w="3825" w:type="dxa"/>
            <w:gridSpan w:val="16"/>
          </w:tcPr>
          <w:p w14:paraId="36E202EF" w14:textId="1D7702E2" w:rsidR="00400690" w:rsidRPr="005E2A3C" w:rsidRDefault="0066467D" w:rsidP="00400690">
            <w:pPr>
              <w:spacing w:line="252" w:lineRule="auto"/>
              <w:jc w:val="both"/>
            </w:pPr>
            <w:hyperlink w:anchor="Janiš" w:history="1">
              <w:r w:rsidR="00400690" w:rsidRPr="00D058D7">
                <w:rPr>
                  <w:rStyle w:val="Hypertextovodkaz"/>
                  <w:b/>
                </w:rPr>
                <w:t>doc. Ing. Rahula Janiš, CSc.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 xml:space="preserve">(100% </w:t>
            </w:r>
            <w:r w:rsidR="00400690">
              <w:t>p</w:t>
            </w:r>
            <w:r w:rsidR="00400690" w:rsidRPr="005E2A3C">
              <w:t>)</w:t>
            </w:r>
          </w:p>
          <w:p w14:paraId="5522C0EA" w14:textId="4A4914F9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</w:tcPr>
          <w:p w14:paraId="314FBE7B" w14:textId="77777777" w:rsidR="00400690" w:rsidRPr="00E920CC" w:rsidRDefault="00400690" w:rsidP="00400690">
            <w:pPr>
              <w:spacing w:line="252" w:lineRule="auto"/>
            </w:pPr>
            <w:r w:rsidRPr="00E920CC">
              <w:t>2/ZS</w:t>
            </w:r>
          </w:p>
        </w:tc>
        <w:tc>
          <w:tcPr>
            <w:tcW w:w="713" w:type="dxa"/>
            <w:gridSpan w:val="5"/>
          </w:tcPr>
          <w:p w14:paraId="5B4B369F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:rsidRPr="00994678" w14:paraId="3659AD34" w14:textId="77777777" w:rsidTr="00FA4A57">
        <w:tc>
          <w:tcPr>
            <w:tcW w:w="2474" w:type="dxa"/>
            <w:gridSpan w:val="5"/>
          </w:tcPr>
          <w:p w14:paraId="672A2EF6" w14:textId="207C7191" w:rsidR="00400690" w:rsidRPr="00E920CC" w:rsidRDefault="0066467D" w:rsidP="00400690">
            <w:pPr>
              <w:spacing w:line="252" w:lineRule="auto"/>
            </w:pPr>
            <w:hyperlink w:anchor="Derm_farmak_a_imun" w:history="1">
              <w:r w:rsidR="00400690" w:rsidRPr="00BB18EF">
                <w:rPr>
                  <w:rStyle w:val="Hypertextovodkaz"/>
                  <w:lang w:val="en-GB"/>
                </w:rPr>
                <w:t xml:space="preserve">Dermal </w:t>
              </w:r>
              <w:r w:rsidR="00400690">
                <w:rPr>
                  <w:rStyle w:val="Hypertextovodkaz"/>
                  <w:lang w:val="en-GB"/>
                </w:rPr>
                <w:t>P</w:t>
              </w:r>
              <w:r w:rsidR="00400690" w:rsidRPr="00BB18EF">
                <w:rPr>
                  <w:rStyle w:val="Hypertextovodkaz"/>
                  <w:lang w:val="en-GB"/>
                </w:rPr>
                <w:t xml:space="preserve">harmacology and </w:t>
              </w:r>
              <w:r w:rsidR="00400690">
                <w:rPr>
                  <w:rStyle w:val="Hypertextovodkaz"/>
                  <w:lang w:val="en-GB"/>
                </w:rPr>
                <w:t>I</w:t>
              </w:r>
              <w:r w:rsidR="00400690" w:rsidRPr="00BB18EF">
                <w:rPr>
                  <w:rStyle w:val="Hypertextovodkaz"/>
                  <w:lang w:val="en-GB"/>
                </w:rPr>
                <w:t xml:space="preserve">mmunology </w:t>
              </w:r>
            </w:hyperlink>
          </w:p>
        </w:tc>
        <w:tc>
          <w:tcPr>
            <w:tcW w:w="1276" w:type="dxa"/>
            <w:gridSpan w:val="5"/>
          </w:tcPr>
          <w:p w14:paraId="585883AF" w14:textId="2C8B103F" w:rsidR="00400690" w:rsidRPr="00E920CC" w:rsidRDefault="00400690" w:rsidP="00400690">
            <w:pPr>
              <w:spacing w:line="252" w:lineRule="auto"/>
            </w:pPr>
            <w:r>
              <w:t>28p</w:t>
            </w:r>
            <w:r w:rsidRPr="00E920CC">
              <w:t>+14s</w:t>
            </w:r>
            <w:r>
              <w:t>+0l</w:t>
            </w:r>
          </w:p>
        </w:tc>
        <w:tc>
          <w:tcPr>
            <w:tcW w:w="745" w:type="dxa"/>
            <w:gridSpan w:val="5"/>
          </w:tcPr>
          <w:p w14:paraId="56C0B520" w14:textId="6A71E382" w:rsidR="00400690" w:rsidRPr="00E920CC" w:rsidRDefault="00400690" w:rsidP="00400690">
            <w:pPr>
              <w:spacing w:line="252" w:lineRule="auto"/>
            </w:pPr>
            <w:r w:rsidRPr="00E920CC">
              <w:t>kl</w:t>
            </w:r>
            <w:r>
              <w:t>z</w:t>
            </w:r>
          </w:p>
        </w:tc>
        <w:tc>
          <w:tcPr>
            <w:tcW w:w="607" w:type="dxa"/>
            <w:gridSpan w:val="4"/>
          </w:tcPr>
          <w:p w14:paraId="39F183B0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3</w:t>
            </w:r>
          </w:p>
        </w:tc>
        <w:tc>
          <w:tcPr>
            <w:tcW w:w="3825" w:type="dxa"/>
            <w:gridSpan w:val="16"/>
          </w:tcPr>
          <w:p w14:paraId="52122CAA" w14:textId="0FB7BDE0" w:rsidR="00400690" w:rsidRPr="005E2A3C" w:rsidRDefault="0066467D" w:rsidP="00400690">
            <w:pPr>
              <w:spacing w:line="252" w:lineRule="auto"/>
              <w:jc w:val="both"/>
            </w:pPr>
            <w:hyperlink w:anchor="Buček" w:history="1">
              <w:r w:rsidR="00400690" w:rsidRPr="00706AEE">
                <w:rPr>
                  <w:rStyle w:val="Hypertextovodkaz"/>
                </w:rPr>
                <w:t>doc. MUDr. Milan Buček, CSc.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 xml:space="preserve">(100% </w:t>
            </w:r>
            <w:r w:rsidR="00400690">
              <w:t>p</w:t>
            </w:r>
            <w:r w:rsidR="00400690" w:rsidRPr="005E2A3C">
              <w:t>)</w:t>
            </w:r>
          </w:p>
          <w:p w14:paraId="5A0AFC39" w14:textId="654D1ED0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</w:tcPr>
          <w:p w14:paraId="727AEEE5" w14:textId="77777777" w:rsidR="00400690" w:rsidRPr="00E920CC" w:rsidRDefault="00400690" w:rsidP="00400690">
            <w:pPr>
              <w:spacing w:line="252" w:lineRule="auto"/>
            </w:pPr>
            <w:r w:rsidRPr="00E920CC">
              <w:t>2/ZS</w:t>
            </w:r>
          </w:p>
        </w:tc>
        <w:tc>
          <w:tcPr>
            <w:tcW w:w="713" w:type="dxa"/>
            <w:gridSpan w:val="5"/>
          </w:tcPr>
          <w:p w14:paraId="712BBF60" w14:textId="08D8B197" w:rsidR="00400690" w:rsidRPr="00E920CC" w:rsidRDefault="00400690" w:rsidP="00400690">
            <w:pPr>
              <w:spacing w:line="252" w:lineRule="auto"/>
              <w:jc w:val="center"/>
            </w:pPr>
          </w:p>
        </w:tc>
      </w:tr>
      <w:tr w:rsidR="00400690" w14:paraId="59685133" w14:textId="77777777" w:rsidTr="00FA4A57">
        <w:tc>
          <w:tcPr>
            <w:tcW w:w="2474" w:type="dxa"/>
            <w:gridSpan w:val="5"/>
          </w:tcPr>
          <w:p w14:paraId="295669F3" w14:textId="151C04EA" w:rsidR="00400690" w:rsidRPr="00E920CC" w:rsidRDefault="0066467D" w:rsidP="00400690">
            <w:pPr>
              <w:spacing w:line="252" w:lineRule="auto"/>
            </w:pPr>
            <w:hyperlink w:anchor="Lab_z_mikrobiol" w:history="1">
              <w:r w:rsidR="00400690" w:rsidRPr="00BB18EF">
                <w:rPr>
                  <w:rStyle w:val="Hypertextovodkaz"/>
                  <w:lang w:val="en-GB"/>
                </w:rPr>
                <w:t>Microbiological Laboratory</w:t>
              </w:r>
            </w:hyperlink>
            <w:r w:rsidR="00400690" w:rsidRPr="00BB18EF">
              <w:rPr>
                <w:lang w:val="en-GB"/>
              </w:rPr>
              <w:t xml:space="preserve"> </w:t>
            </w:r>
          </w:p>
        </w:tc>
        <w:tc>
          <w:tcPr>
            <w:tcW w:w="1276" w:type="dxa"/>
            <w:gridSpan w:val="5"/>
          </w:tcPr>
          <w:p w14:paraId="732B62BF" w14:textId="2DC06C38" w:rsidR="00400690" w:rsidRPr="00E920CC" w:rsidRDefault="00400690" w:rsidP="00400690">
            <w:pPr>
              <w:spacing w:line="252" w:lineRule="auto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28l</w:t>
            </w:r>
          </w:p>
        </w:tc>
        <w:tc>
          <w:tcPr>
            <w:tcW w:w="745" w:type="dxa"/>
            <w:gridSpan w:val="5"/>
          </w:tcPr>
          <w:p w14:paraId="62782090" w14:textId="77777777" w:rsidR="00400690" w:rsidRPr="00E920CC" w:rsidRDefault="00400690" w:rsidP="00400690">
            <w:pPr>
              <w:spacing w:line="252" w:lineRule="auto"/>
            </w:pPr>
            <w:r w:rsidRPr="00E920CC">
              <w:t>z</w:t>
            </w:r>
          </w:p>
        </w:tc>
        <w:tc>
          <w:tcPr>
            <w:tcW w:w="607" w:type="dxa"/>
            <w:gridSpan w:val="4"/>
          </w:tcPr>
          <w:p w14:paraId="358612CC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2</w:t>
            </w:r>
          </w:p>
        </w:tc>
        <w:tc>
          <w:tcPr>
            <w:tcW w:w="3825" w:type="dxa"/>
            <w:gridSpan w:val="16"/>
          </w:tcPr>
          <w:p w14:paraId="17975109" w14:textId="698C439F" w:rsidR="00400690" w:rsidRPr="005E2A3C" w:rsidRDefault="0066467D" w:rsidP="00400690">
            <w:pPr>
              <w:spacing w:line="252" w:lineRule="auto"/>
              <w:jc w:val="both"/>
            </w:pPr>
            <w:hyperlink w:anchor="Čermáková" w:history="1">
              <w:r w:rsidR="00400690" w:rsidRPr="00D058D7">
                <w:rPr>
                  <w:rStyle w:val="Hypertextovodkaz"/>
                </w:rPr>
                <w:t>RNDr. Iva Čermáková, Ph.D.</w:t>
              </w:r>
            </w:hyperlink>
            <w:r w:rsidR="00400690" w:rsidRPr="005E2A3C">
              <w:t xml:space="preserve"> (100% </w:t>
            </w:r>
            <w:r w:rsidR="00400690">
              <w:t>l</w:t>
            </w:r>
            <w:r w:rsidR="00400690" w:rsidRPr="005E2A3C">
              <w:t>)</w:t>
            </w:r>
          </w:p>
          <w:p w14:paraId="5BAF19B7" w14:textId="07EF2CAB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</w:tcPr>
          <w:p w14:paraId="677A6702" w14:textId="77777777" w:rsidR="00400690" w:rsidRPr="00E920CC" w:rsidRDefault="00400690" w:rsidP="00400690">
            <w:pPr>
              <w:spacing w:line="252" w:lineRule="auto"/>
            </w:pPr>
            <w:r w:rsidRPr="00E920CC">
              <w:t>2/ZS</w:t>
            </w:r>
          </w:p>
        </w:tc>
        <w:tc>
          <w:tcPr>
            <w:tcW w:w="713" w:type="dxa"/>
            <w:gridSpan w:val="5"/>
          </w:tcPr>
          <w:p w14:paraId="5DCE9649" w14:textId="7C219770" w:rsidR="00400690" w:rsidRPr="00E920CC" w:rsidRDefault="00400690" w:rsidP="00400690">
            <w:pPr>
              <w:spacing w:line="252" w:lineRule="auto"/>
              <w:jc w:val="center"/>
            </w:pPr>
          </w:p>
        </w:tc>
      </w:tr>
      <w:tr w:rsidR="00400690" w14:paraId="5163534B" w14:textId="77777777" w:rsidTr="00FA4A57">
        <w:trPr>
          <w:trHeight w:val="241"/>
        </w:trPr>
        <w:tc>
          <w:tcPr>
            <w:tcW w:w="2474" w:type="dxa"/>
            <w:gridSpan w:val="5"/>
          </w:tcPr>
          <w:p w14:paraId="233A1835" w14:textId="0802CCF5" w:rsidR="00400690" w:rsidRPr="00E920CC" w:rsidRDefault="0066467D" w:rsidP="00400690">
            <w:pPr>
              <w:spacing w:line="252" w:lineRule="auto"/>
            </w:pPr>
            <w:hyperlink w:anchor="Sem_projekt" w:history="1">
              <w:r w:rsidR="00400690" w:rsidRPr="00BB18EF">
                <w:rPr>
                  <w:rStyle w:val="Hypertextovodkaz"/>
                  <w:lang w:val="en-GB"/>
                </w:rPr>
                <w:t>Semestral Project</w:t>
              </w:r>
            </w:hyperlink>
          </w:p>
        </w:tc>
        <w:tc>
          <w:tcPr>
            <w:tcW w:w="1276" w:type="dxa"/>
            <w:gridSpan w:val="5"/>
          </w:tcPr>
          <w:p w14:paraId="06BF7D54" w14:textId="08C4EFF0" w:rsidR="00400690" w:rsidRPr="00E920CC" w:rsidRDefault="00400690" w:rsidP="00400690">
            <w:pPr>
              <w:spacing w:line="252" w:lineRule="auto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28l</w:t>
            </w:r>
          </w:p>
        </w:tc>
        <w:tc>
          <w:tcPr>
            <w:tcW w:w="745" w:type="dxa"/>
            <w:gridSpan w:val="5"/>
          </w:tcPr>
          <w:p w14:paraId="7B37AB58" w14:textId="77777777" w:rsidR="00400690" w:rsidRPr="00E920CC" w:rsidRDefault="00400690" w:rsidP="00400690">
            <w:pPr>
              <w:spacing w:line="252" w:lineRule="auto"/>
            </w:pPr>
            <w:r w:rsidRPr="00E920CC">
              <w:t>z</w:t>
            </w:r>
          </w:p>
        </w:tc>
        <w:tc>
          <w:tcPr>
            <w:tcW w:w="607" w:type="dxa"/>
            <w:gridSpan w:val="4"/>
          </w:tcPr>
          <w:p w14:paraId="21B55924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2</w:t>
            </w:r>
          </w:p>
        </w:tc>
        <w:tc>
          <w:tcPr>
            <w:tcW w:w="3825" w:type="dxa"/>
            <w:gridSpan w:val="16"/>
          </w:tcPr>
          <w:p w14:paraId="230C8151" w14:textId="59BA2A23" w:rsidR="00400690" w:rsidRPr="005E2A3C" w:rsidRDefault="0066467D" w:rsidP="00400690">
            <w:pPr>
              <w:spacing w:line="252" w:lineRule="auto"/>
              <w:jc w:val="both"/>
            </w:pPr>
            <w:hyperlink w:anchor="Rudolf" w:history="1">
              <w:r w:rsidR="00400690" w:rsidRPr="00D058D7">
                <w:rPr>
                  <w:rStyle w:val="Hypertextovodkaz"/>
                </w:rPr>
                <w:t>Ing. Ondřej Rudolf, Ph.D.</w:t>
              </w:r>
            </w:hyperlink>
            <w:r w:rsidR="00400690">
              <w:rPr>
                <w:rStyle w:val="Hypertextovodkaz"/>
              </w:rPr>
              <w:t xml:space="preserve"> </w:t>
            </w:r>
            <w:r w:rsidR="00400690" w:rsidRPr="005E2A3C">
              <w:t xml:space="preserve">(100% </w:t>
            </w:r>
            <w:r w:rsidR="00400690">
              <w:t>l</w:t>
            </w:r>
            <w:r w:rsidR="00400690" w:rsidRPr="005E2A3C">
              <w:t>)</w:t>
            </w:r>
          </w:p>
          <w:p w14:paraId="610C35E1" w14:textId="5AA3F85D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</w:tcPr>
          <w:p w14:paraId="2C7BD26E" w14:textId="77777777" w:rsidR="00400690" w:rsidRPr="00E920CC" w:rsidRDefault="00400690" w:rsidP="00400690">
            <w:pPr>
              <w:spacing w:line="252" w:lineRule="auto"/>
            </w:pPr>
            <w:r w:rsidRPr="00E920CC">
              <w:t>2/ZS</w:t>
            </w:r>
          </w:p>
        </w:tc>
        <w:tc>
          <w:tcPr>
            <w:tcW w:w="713" w:type="dxa"/>
            <w:gridSpan w:val="5"/>
          </w:tcPr>
          <w:p w14:paraId="254489B3" w14:textId="2FBB9CA0" w:rsidR="00400690" w:rsidRPr="00E920CC" w:rsidRDefault="00400690" w:rsidP="00400690">
            <w:pPr>
              <w:spacing w:line="252" w:lineRule="auto"/>
              <w:jc w:val="center"/>
            </w:pPr>
          </w:p>
        </w:tc>
      </w:tr>
      <w:tr w:rsidR="00400690" w14:paraId="109D7C84" w14:textId="77777777" w:rsidTr="00FA4A57">
        <w:tc>
          <w:tcPr>
            <w:tcW w:w="2474" w:type="dxa"/>
            <w:gridSpan w:val="5"/>
          </w:tcPr>
          <w:p w14:paraId="6A7F5815" w14:textId="08CF3A61" w:rsidR="00400690" w:rsidRPr="00E920CC" w:rsidRDefault="0066467D" w:rsidP="00400690">
            <w:pPr>
              <w:spacing w:line="252" w:lineRule="auto"/>
            </w:pPr>
            <w:hyperlink w:anchor="Exkurze" w:history="1">
              <w:r w:rsidR="00400690" w:rsidRPr="00400690">
                <w:rPr>
                  <w:rStyle w:val="Hypertextovodkaz"/>
                </w:rPr>
                <w:t>Field Trip</w:t>
              </w:r>
            </w:hyperlink>
          </w:p>
        </w:tc>
        <w:tc>
          <w:tcPr>
            <w:tcW w:w="1276" w:type="dxa"/>
            <w:gridSpan w:val="5"/>
          </w:tcPr>
          <w:p w14:paraId="326316CA" w14:textId="2A1E02D8" w:rsidR="00400690" w:rsidRPr="00E920CC" w:rsidRDefault="00400690" w:rsidP="00400690">
            <w:pPr>
              <w:spacing w:line="252" w:lineRule="auto"/>
            </w:pPr>
            <w:r>
              <w:t>0p</w:t>
            </w:r>
            <w:r>
              <w:rPr>
                <w:lang w:val="en-GB"/>
              </w:rPr>
              <w:t>+</w:t>
            </w:r>
            <w:r w:rsidRPr="00E920CC">
              <w:t>28s</w:t>
            </w:r>
            <w:r>
              <w:t>+0l</w:t>
            </w:r>
          </w:p>
        </w:tc>
        <w:tc>
          <w:tcPr>
            <w:tcW w:w="745" w:type="dxa"/>
            <w:gridSpan w:val="5"/>
          </w:tcPr>
          <w:p w14:paraId="1E6E1236" w14:textId="77777777" w:rsidR="00400690" w:rsidRPr="00E920CC" w:rsidRDefault="00400690" w:rsidP="00400690">
            <w:pPr>
              <w:spacing w:line="252" w:lineRule="auto"/>
            </w:pPr>
            <w:r w:rsidRPr="00E920CC">
              <w:t>z</w:t>
            </w:r>
          </w:p>
        </w:tc>
        <w:tc>
          <w:tcPr>
            <w:tcW w:w="607" w:type="dxa"/>
            <w:gridSpan w:val="4"/>
          </w:tcPr>
          <w:p w14:paraId="7FBD5863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2</w:t>
            </w:r>
          </w:p>
        </w:tc>
        <w:tc>
          <w:tcPr>
            <w:tcW w:w="3825" w:type="dxa"/>
            <w:gridSpan w:val="16"/>
          </w:tcPr>
          <w:p w14:paraId="31C9B8FF" w14:textId="28C8C28F" w:rsidR="00400690" w:rsidRPr="005E2A3C" w:rsidRDefault="0066467D" w:rsidP="00400690">
            <w:pPr>
              <w:spacing w:line="252" w:lineRule="auto"/>
              <w:jc w:val="both"/>
            </w:pPr>
            <w:hyperlink w:anchor="Pavlačková" w:history="1">
              <w:r w:rsidR="00400690" w:rsidRPr="00D058D7">
                <w:rPr>
                  <w:rStyle w:val="Hypertextovodkaz"/>
                </w:rPr>
                <w:t>Ing. Jana Pavlačková, Ph.D.</w:t>
              </w:r>
            </w:hyperlink>
            <w:r w:rsidR="00400690" w:rsidRPr="005E2A3C">
              <w:t xml:space="preserve"> (100% </w:t>
            </w:r>
            <w:r w:rsidR="00400690">
              <w:t>s</w:t>
            </w:r>
            <w:r w:rsidR="00400690" w:rsidRPr="005E2A3C">
              <w:t>)</w:t>
            </w:r>
          </w:p>
          <w:p w14:paraId="5251480E" w14:textId="6B13CEEB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</w:tcPr>
          <w:p w14:paraId="13462DBC" w14:textId="77777777" w:rsidR="00400690" w:rsidRPr="00E920CC" w:rsidRDefault="00400690" w:rsidP="00400690">
            <w:pPr>
              <w:spacing w:line="252" w:lineRule="auto"/>
            </w:pPr>
            <w:r w:rsidRPr="00E920CC">
              <w:t>2/ZS</w:t>
            </w:r>
          </w:p>
        </w:tc>
        <w:tc>
          <w:tcPr>
            <w:tcW w:w="713" w:type="dxa"/>
            <w:gridSpan w:val="5"/>
          </w:tcPr>
          <w:p w14:paraId="06554750" w14:textId="4B746032" w:rsidR="00400690" w:rsidRPr="00E920CC" w:rsidRDefault="00400690" w:rsidP="00400690">
            <w:pPr>
              <w:spacing w:line="252" w:lineRule="auto"/>
              <w:jc w:val="center"/>
            </w:pPr>
          </w:p>
        </w:tc>
      </w:tr>
      <w:tr w:rsidR="00400690" w14:paraId="4EF4F93D" w14:textId="77777777" w:rsidTr="00FA4A57">
        <w:tc>
          <w:tcPr>
            <w:tcW w:w="2474" w:type="dxa"/>
            <w:gridSpan w:val="5"/>
          </w:tcPr>
          <w:p w14:paraId="04BE8D21" w14:textId="5875C624" w:rsidR="00400690" w:rsidRPr="00E920CC" w:rsidRDefault="0066467D" w:rsidP="00400690">
            <w:pPr>
              <w:spacing w:line="252" w:lineRule="auto"/>
            </w:pPr>
            <w:hyperlink w:anchor="Seminář_k_DP" w:history="1">
              <w:r w:rsidR="00400690" w:rsidRPr="00BB18EF">
                <w:rPr>
                  <w:rStyle w:val="Hypertextovodkaz"/>
                  <w:lang w:val="en-GB"/>
                </w:rPr>
                <w:t xml:space="preserve">Master Thesis Seminar </w:t>
              </w:r>
            </w:hyperlink>
          </w:p>
        </w:tc>
        <w:tc>
          <w:tcPr>
            <w:tcW w:w="1276" w:type="dxa"/>
            <w:gridSpan w:val="5"/>
          </w:tcPr>
          <w:p w14:paraId="1D38CECE" w14:textId="5C5FEF9C" w:rsidR="00400690" w:rsidRPr="00E920CC" w:rsidRDefault="00400690" w:rsidP="00400690">
            <w:pPr>
              <w:spacing w:line="252" w:lineRule="auto"/>
            </w:pPr>
            <w:r>
              <w:t>0p</w:t>
            </w:r>
            <w:r>
              <w:rPr>
                <w:lang w:val="en-GB"/>
              </w:rPr>
              <w:t>+</w:t>
            </w:r>
            <w:r w:rsidRPr="00E920CC">
              <w:t>14s</w:t>
            </w:r>
            <w:r>
              <w:t>+0l</w:t>
            </w:r>
          </w:p>
        </w:tc>
        <w:tc>
          <w:tcPr>
            <w:tcW w:w="745" w:type="dxa"/>
            <w:gridSpan w:val="5"/>
          </w:tcPr>
          <w:p w14:paraId="276287EF" w14:textId="77777777" w:rsidR="00400690" w:rsidRPr="00E920CC" w:rsidRDefault="00400690" w:rsidP="00400690">
            <w:pPr>
              <w:spacing w:line="252" w:lineRule="auto"/>
            </w:pPr>
            <w:r w:rsidRPr="00E920CC">
              <w:t>z</w:t>
            </w:r>
          </w:p>
        </w:tc>
        <w:tc>
          <w:tcPr>
            <w:tcW w:w="607" w:type="dxa"/>
            <w:gridSpan w:val="4"/>
          </w:tcPr>
          <w:p w14:paraId="0A05A02A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1</w:t>
            </w:r>
          </w:p>
        </w:tc>
        <w:tc>
          <w:tcPr>
            <w:tcW w:w="3825" w:type="dxa"/>
            <w:gridSpan w:val="16"/>
          </w:tcPr>
          <w:p w14:paraId="22CAEDCC" w14:textId="5357D346" w:rsidR="00400690" w:rsidRPr="005E2A3C" w:rsidRDefault="0066467D" w:rsidP="00400690">
            <w:pPr>
              <w:spacing w:line="252" w:lineRule="auto"/>
              <w:jc w:val="both"/>
            </w:pPr>
            <w:hyperlink w:anchor="Pavlačková" w:history="1">
              <w:r w:rsidR="00400690" w:rsidRPr="00D058D7">
                <w:rPr>
                  <w:rStyle w:val="Hypertextovodkaz"/>
                </w:rPr>
                <w:t>Ing. Jana Pavlačková, Ph.D.</w:t>
              </w:r>
            </w:hyperlink>
            <w:r w:rsidR="00400690" w:rsidRPr="005E2A3C">
              <w:t xml:space="preserve"> (100% </w:t>
            </w:r>
            <w:r w:rsidR="00400690">
              <w:t>s</w:t>
            </w:r>
            <w:r w:rsidR="00400690" w:rsidRPr="005E2A3C">
              <w:t>)</w:t>
            </w:r>
          </w:p>
          <w:p w14:paraId="2653FABB" w14:textId="4200B11F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</w:tcPr>
          <w:p w14:paraId="7EC6ADB9" w14:textId="77777777" w:rsidR="00400690" w:rsidRPr="00E920CC" w:rsidRDefault="00400690" w:rsidP="00400690">
            <w:pPr>
              <w:spacing w:line="252" w:lineRule="auto"/>
            </w:pPr>
            <w:r w:rsidRPr="00E920CC">
              <w:t>2/ZS</w:t>
            </w:r>
          </w:p>
        </w:tc>
        <w:tc>
          <w:tcPr>
            <w:tcW w:w="713" w:type="dxa"/>
            <w:gridSpan w:val="5"/>
          </w:tcPr>
          <w:p w14:paraId="27039196" w14:textId="4A9B2F3C" w:rsidR="00400690" w:rsidRPr="00E920CC" w:rsidRDefault="00400690" w:rsidP="00400690">
            <w:pPr>
              <w:spacing w:line="252" w:lineRule="auto"/>
              <w:jc w:val="center"/>
            </w:pPr>
          </w:p>
        </w:tc>
      </w:tr>
      <w:tr w:rsidR="00400690" w14:paraId="15DAE727" w14:textId="77777777" w:rsidTr="00FA4A57">
        <w:tc>
          <w:tcPr>
            <w:tcW w:w="2474" w:type="dxa"/>
            <w:gridSpan w:val="5"/>
          </w:tcPr>
          <w:p w14:paraId="270A7985" w14:textId="49938FD6" w:rsidR="00400690" w:rsidRPr="00E920CC" w:rsidRDefault="0066467D" w:rsidP="00400690">
            <w:pPr>
              <w:spacing w:line="252" w:lineRule="auto"/>
            </w:pPr>
            <w:hyperlink w:anchor="Dipl_práce" w:history="1">
              <w:r w:rsidR="00400690" w:rsidRPr="00BB18EF">
                <w:rPr>
                  <w:rStyle w:val="Hypertextovodkaz"/>
                  <w:lang w:val="en-GB"/>
                </w:rPr>
                <w:t xml:space="preserve">Master </w:t>
              </w:r>
              <w:r w:rsidR="00400690">
                <w:rPr>
                  <w:rStyle w:val="Hypertextovodkaz"/>
                  <w:lang w:val="en-GB"/>
                </w:rPr>
                <w:t>T</w:t>
              </w:r>
              <w:r w:rsidR="00400690" w:rsidRPr="00BB18EF">
                <w:rPr>
                  <w:rStyle w:val="Hypertextovodkaz"/>
                  <w:lang w:val="en-GB"/>
                </w:rPr>
                <w:t>hesis</w:t>
              </w:r>
            </w:hyperlink>
          </w:p>
        </w:tc>
        <w:tc>
          <w:tcPr>
            <w:tcW w:w="1276" w:type="dxa"/>
            <w:gridSpan w:val="5"/>
          </w:tcPr>
          <w:p w14:paraId="57E4AD6B" w14:textId="06357BCB" w:rsidR="00400690" w:rsidRPr="00E920CC" w:rsidRDefault="00400690" w:rsidP="00400690">
            <w:pPr>
              <w:spacing w:line="252" w:lineRule="auto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420l</w:t>
            </w:r>
          </w:p>
        </w:tc>
        <w:tc>
          <w:tcPr>
            <w:tcW w:w="745" w:type="dxa"/>
            <w:gridSpan w:val="5"/>
          </w:tcPr>
          <w:p w14:paraId="7ADDD45C" w14:textId="77777777" w:rsidR="00400690" w:rsidRPr="00E920CC" w:rsidRDefault="00400690" w:rsidP="00400690">
            <w:pPr>
              <w:spacing w:line="252" w:lineRule="auto"/>
            </w:pPr>
            <w:r w:rsidRPr="00E920CC">
              <w:t>z</w:t>
            </w:r>
          </w:p>
        </w:tc>
        <w:tc>
          <w:tcPr>
            <w:tcW w:w="607" w:type="dxa"/>
            <w:gridSpan w:val="4"/>
          </w:tcPr>
          <w:p w14:paraId="2B28BC3E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30</w:t>
            </w:r>
          </w:p>
        </w:tc>
        <w:tc>
          <w:tcPr>
            <w:tcW w:w="3825" w:type="dxa"/>
            <w:gridSpan w:val="16"/>
          </w:tcPr>
          <w:p w14:paraId="54CA62E0" w14:textId="37438FB6" w:rsidR="00400690" w:rsidRPr="005E2A3C" w:rsidRDefault="0066467D" w:rsidP="00400690">
            <w:pPr>
              <w:spacing w:line="252" w:lineRule="auto"/>
              <w:jc w:val="both"/>
            </w:pPr>
            <w:hyperlink w:anchor="Kašpárková" w:history="1">
              <w:r w:rsidR="00400690" w:rsidRPr="00D058D7">
                <w:rPr>
                  <w:rStyle w:val="Hypertextovodkaz"/>
                  <w:b/>
                </w:rPr>
                <w:t>doc. Ing. Věra Kašpárková, CSc</w:t>
              </w:r>
              <w:r w:rsidR="00400690" w:rsidRPr="00D058D7">
                <w:rPr>
                  <w:rStyle w:val="Hypertextovodkaz"/>
                </w:rPr>
                <w:t>.</w:t>
              </w:r>
            </w:hyperlink>
          </w:p>
          <w:p w14:paraId="734008BC" w14:textId="03CA02AD" w:rsidR="00400690" w:rsidRPr="005E2A3C" w:rsidRDefault="00400690" w:rsidP="00400690">
            <w:pPr>
              <w:spacing w:line="252" w:lineRule="auto"/>
              <w:jc w:val="both"/>
            </w:pPr>
            <w:r w:rsidRPr="005E2A3C">
              <w:t xml:space="preserve">vedoucí diplomových prací </w:t>
            </w:r>
            <w:r>
              <w:t>(</w:t>
            </w:r>
            <w:r w:rsidRPr="005E2A3C">
              <w:t>100% l</w:t>
            </w:r>
            <w:r>
              <w:t>)</w:t>
            </w:r>
          </w:p>
        </w:tc>
        <w:tc>
          <w:tcPr>
            <w:tcW w:w="569" w:type="dxa"/>
            <w:gridSpan w:val="4"/>
          </w:tcPr>
          <w:p w14:paraId="7A9BFA92" w14:textId="77777777" w:rsidR="00400690" w:rsidRPr="00E920CC" w:rsidRDefault="00400690" w:rsidP="00400690">
            <w:pPr>
              <w:spacing w:line="252" w:lineRule="auto"/>
            </w:pPr>
            <w:r w:rsidRPr="00E920CC">
              <w:t>2/LS</w:t>
            </w:r>
          </w:p>
        </w:tc>
        <w:tc>
          <w:tcPr>
            <w:tcW w:w="713" w:type="dxa"/>
            <w:gridSpan w:val="5"/>
          </w:tcPr>
          <w:p w14:paraId="4CE8B0FE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14:paraId="52302F9E" w14:textId="77777777" w:rsidTr="00FA4A57">
        <w:tc>
          <w:tcPr>
            <w:tcW w:w="10209" w:type="dxa"/>
            <w:gridSpan w:val="44"/>
            <w:shd w:val="clear" w:color="auto" w:fill="F7CAAC"/>
          </w:tcPr>
          <w:p w14:paraId="09E285B5" w14:textId="54AB0012" w:rsidR="00400690" w:rsidRPr="006F699C" w:rsidRDefault="00400690" w:rsidP="00400690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6F699C">
              <w:rPr>
                <w:b/>
                <w:sz w:val="22"/>
                <w:szCs w:val="22"/>
              </w:rPr>
              <w:t xml:space="preserve">Povinně volitelné předměty </w:t>
            </w:r>
            <w:r w:rsidR="00FD4B6A" w:rsidRPr="000E797D">
              <w:rPr>
                <w:b/>
                <w:sz w:val="22"/>
                <w:szCs w:val="22"/>
              </w:rPr>
              <w:t>–</w:t>
            </w:r>
            <w:r w:rsidRPr="006F699C">
              <w:rPr>
                <w:b/>
                <w:sz w:val="22"/>
                <w:szCs w:val="22"/>
              </w:rPr>
              <w:t xml:space="preserve"> skupina 1</w:t>
            </w:r>
          </w:p>
        </w:tc>
      </w:tr>
      <w:tr w:rsidR="00400690" w:rsidRPr="003D7C5C" w14:paraId="4776C8D8" w14:textId="77777777" w:rsidTr="00FA4A57">
        <w:tc>
          <w:tcPr>
            <w:tcW w:w="2474" w:type="dxa"/>
            <w:gridSpan w:val="5"/>
          </w:tcPr>
          <w:p w14:paraId="1D9FA973" w14:textId="40FC7CED" w:rsidR="00400690" w:rsidRPr="00E920CC" w:rsidRDefault="0066467D" w:rsidP="00400690">
            <w:pPr>
              <w:spacing w:line="252" w:lineRule="auto"/>
            </w:pPr>
            <w:hyperlink w:anchor="Senz_hodn_kosm_přípr" w:history="1">
              <w:r w:rsidR="00400690" w:rsidRPr="00BB18EF">
                <w:rPr>
                  <w:rStyle w:val="Hypertextovodkaz"/>
                  <w:lang w:val="en-GB"/>
                </w:rPr>
                <w:t xml:space="preserve">Sensory Analysis of Cosmetics </w:t>
              </w:r>
            </w:hyperlink>
          </w:p>
        </w:tc>
        <w:tc>
          <w:tcPr>
            <w:tcW w:w="1276" w:type="dxa"/>
            <w:gridSpan w:val="5"/>
          </w:tcPr>
          <w:p w14:paraId="11346D95" w14:textId="454A7599" w:rsidR="00400690" w:rsidRPr="00E920CC" w:rsidRDefault="00400690" w:rsidP="00400690">
            <w:pPr>
              <w:spacing w:line="252" w:lineRule="auto"/>
            </w:pPr>
            <w:r>
              <w:t>28p</w:t>
            </w:r>
            <w:r w:rsidRPr="00E920CC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28l</w:t>
            </w:r>
          </w:p>
        </w:tc>
        <w:tc>
          <w:tcPr>
            <w:tcW w:w="745" w:type="dxa"/>
            <w:gridSpan w:val="5"/>
          </w:tcPr>
          <w:p w14:paraId="235CA793" w14:textId="2E31DC67" w:rsidR="00400690" w:rsidRPr="00E920CC" w:rsidRDefault="00400690" w:rsidP="00400690">
            <w:pPr>
              <w:spacing w:line="252" w:lineRule="auto"/>
            </w:pPr>
            <w:r w:rsidRPr="00E920CC">
              <w:t>kl</w:t>
            </w:r>
            <w:r>
              <w:t>z</w:t>
            </w:r>
          </w:p>
        </w:tc>
        <w:tc>
          <w:tcPr>
            <w:tcW w:w="607" w:type="dxa"/>
            <w:gridSpan w:val="4"/>
          </w:tcPr>
          <w:p w14:paraId="34957FF4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3</w:t>
            </w:r>
          </w:p>
        </w:tc>
        <w:tc>
          <w:tcPr>
            <w:tcW w:w="3825" w:type="dxa"/>
            <w:gridSpan w:val="16"/>
          </w:tcPr>
          <w:p w14:paraId="3AEF997C" w14:textId="3EBE43DD" w:rsidR="00400690" w:rsidRPr="005E2A3C" w:rsidRDefault="0066467D" w:rsidP="00400690">
            <w:pPr>
              <w:spacing w:line="252" w:lineRule="auto"/>
              <w:jc w:val="both"/>
            </w:pPr>
            <w:hyperlink w:anchor="Buňka" w:history="1">
              <w:r w:rsidR="00400690" w:rsidRPr="00D058D7">
                <w:rPr>
                  <w:rStyle w:val="Hypertextovodkaz"/>
                  <w:b/>
                </w:rPr>
                <w:t>doc. Ing. František Buňka,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 xml:space="preserve">(35% </w:t>
            </w:r>
            <w:r w:rsidR="00400690">
              <w:t>p</w:t>
            </w:r>
            <w:r w:rsidR="00400690" w:rsidRPr="005E2A3C">
              <w:t>)</w:t>
            </w:r>
          </w:p>
          <w:p w14:paraId="718EC6CC" w14:textId="6FA7FAB1" w:rsidR="00400690" w:rsidRPr="005E2A3C" w:rsidRDefault="0066467D" w:rsidP="00400690">
            <w:pPr>
              <w:spacing w:line="252" w:lineRule="auto"/>
              <w:jc w:val="both"/>
            </w:pPr>
            <w:hyperlink w:anchor="Pavlačková" w:history="1">
              <w:r w:rsidR="00400690" w:rsidRPr="00D058D7">
                <w:rPr>
                  <w:rStyle w:val="Hypertextovodkaz"/>
                </w:rPr>
                <w:t>Ing. Jana Pavlačková, Ph.D.</w:t>
              </w:r>
            </w:hyperlink>
            <w:r w:rsidR="00400690" w:rsidRPr="005E2A3C">
              <w:t xml:space="preserve"> (65% </w:t>
            </w:r>
            <w:r w:rsidR="00400690">
              <w:t>p</w:t>
            </w:r>
            <w:r w:rsidR="00400690" w:rsidRPr="005E2A3C">
              <w:t>)</w:t>
            </w:r>
          </w:p>
        </w:tc>
        <w:tc>
          <w:tcPr>
            <w:tcW w:w="569" w:type="dxa"/>
            <w:gridSpan w:val="4"/>
          </w:tcPr>
          <w:p w14:paraId="0D6D75C0" w14:textId="77777777" w:rsidR="00400690" w:rsidRPr="00E920CC" w:rsidRDefault="00400690" w:rsidP="00400690">
            <w:pPr>
              <w:spacing w:line="252" w:lineRule="auto"/>
            </w:pPr>
            <w:r w:rsidRPr="00E920CC">
              <w:t>1/ZS</w:t>
            </w:r>
          </w:p>
        </w:tc>
        <w:tc>
          <w:tcPr>
            <w:tcW w:w="713" w:type="dxa"/>
            <w:gridSpan w:val="5"/>
          </w:tcPr>
          <w:p w14:paraId="3B4B011F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:rsidRPr="009123BA" w14:paraId="78CCF730" w14:textId="77777777" w:rsidTr="00FA4A57">
        <w:tc>
          <w:tcPr>
            <w:tcW w:w="2474" w:type="dxa"/>
            <w:gridSpan w:val="5"/>
          </w:tcPr>
          <w:p w14:paraId="3303E45B" w14:textId="7C6B6966" w:rsidR="00400690" w:rsidRPr="00E920CC" w:rsidRDefault="0066467D" w:rsidP="00400690">
            <w:pPr>
              <w:spacing w:line="252" w:lineRule="auto"/>
            </w:pPr>
            <w:hyperlink w:anchor="Lab_z_anal_kosm_sur" w:history="1">
              <w:r w:rsidR="00400690" w:rsidRPr="00BB18EF">
                <w:rPr>
                  <w:rStyle w:val="Hypertextovodkaz"/>
                  <w:lang w:val="en-GB"/>
                </w:rPr>
                <w:t xml:space="preserve">Analysis of </w:t>
              </w:r>
              <w:r w:rsidR="00400690">
                <w:rPr>
                  <w:rStyle w:val="Hypertextovodkaz"/>
                  <w:lang w:val="en-GB"/>
                </w:rPr>
                <w:t>C</w:t>
              </w:r>
              <w:r w:rsidR="00400690" w:rsidRPr="00BB18EF">
                <w:rPr>
                  <w:rStyle w:val="Hypertextovodkaz"/>
                  <w:lang w:val="en-GB"/>
                </w:rPr>
                <w:t xml:space="preserve">osmetic </w:t>
              </w:r>
              <w:r w:rsidR="00400690">
                <w:rPr>
                  <w:rStyle w:val="Hypertextovodkaz"/>
                  <w:lang w:val="en-GB"/>
                </w:rPr>
                <w:t>R</w:t>
              </w:r>
              <w:r w:rsidR="00400690" w:rsidRPr="00BB18EF">
                <w:rPr>
                  <w:rStyle w:val="Hypertextovodkaz"/>
                  <w:lang w:val="en-GB"/>
                </w:rPr>
                <w:t xml:space="preserve">aw </w:t>
              </w:r>
              <w:r w:rsidR="00400690">
                <w:rPr>
                  <w:rStyle w:val="Hypertextovodkaz"/>
                  <w:lang w:val="en-GB"/>
                </w:rPr>
                <w:t>M</w:t>
              </w:r>
              <w:r w:rsidR="00400690" w:rsidRPr="00BB18EF">
                <w:rPr>
                  <w:rStyle w:val="Hypertextovodkaz"/>
                  <w:lang w:val="en-GB"/>
                </w:rPr>
                <w:t xml:space="preserve">aterials </w:t>
              </w:r>
              <w:r w:rsidR="00400690">
                <w:rPr>
                  <w:rStyle w:val="Hypertextovodkaz"/>
                  <w:lang w:val="en-GB"/>
                </w:rPr>
                <w:t>-</w:t>
              </w:r>
              <w:r w:rsidR="00400690" w:rsidRPr="00BB18EF">
                <w:rPr>
                  <w:rStyle w:val="Hypertextovodkaz"/>
                  <w:lang w:val="en-GB"/>
                </w:rPr>
                <w:t xml:space="preserve"> </w:t>
              </w:r>
              <w:r w:rsidR="00400690">
                <w:rPr>
                  <w:rStyle w:val="Hypertextovodkaz"/>
                  <w:lang w:val="en-GB"/>
                </w:rPr>
                <w:t>L</w:t>
              </w:r>
              <w:r w:rsidR="00400690" w:rsidRPr="00BB18EF">
                <w:rPr>
                  <w:rStyle w:val="Hypertextovodkaz"/>
                  <w:lang w:val="en-GB"/>
                </w:rPr>
                <w:t>aboratory</w:t>
              </w:r>
            </w:hyperlink>
          </w:p>
        </w:tc>
        <w:tc>
          <w:tcPr>
            <w:tcW w:w="1276" w:type="dxa"/>
            <w:gridSpan w:val="5"/>
          </w:tcPr>
          <w:p w14:paraId="375C4163" w14:textId="4CDAD7AA" w:rsidR="00400690" w:rsidRPr="00E920CC" w:rsidRDefault="00400690" w:rsidP="00400690">
            <w:pPr>
              <w:spacing w:line="252" w:lineRule="auto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42l</w:t>
            </w:r>
          </w:p>
        </w:tc>
        <w:tc>
          <w:tcPr>
            <w:tcW w:w="745" w:type="dxa"/>
            <w:gridSpan w:val="5"/>
          </w:tcPr>
          <w:p w14:paraId="694553FF" w14:textId="49E11DA8" w:rsidR="00400690" w:rsidRPr="00E920CC" w:rsidRDefault="00400690" w:rsidP="00400690">
            <w:pPr>
              <w:spacing w:line="252" w:lineRule="auto"/>
            </w:pPr>
            <w:r w:rsidRPr="00E920CC">
              <w:t>kl</w:t>
            </w:r>
            <w:r>
              <w:t>z</w:t>
            </w:r>
          </w:p>
        </w:tc>
        <w:tc>
          <w:tcPr>
            <w:tcW w:w="607" w:type="dxa"/>
            <w:gridSpan w:val="4"/>
          </w:tcPr>
          <w:p w14:paraId="23B44018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2</w:t>
            </w:r>
          </w:p>
        </w:tc>
        <w:tc>
          <w:tcPr>
            <w:tcW w:w="3825" w:type="dxa"/>
            <w:gridSpan w:val="16"/>
          </w:tcPr>
          <w:p w14:paraId="3AF0BF17" w14:textId="7902C4BD" w:rsidR="00400690" w:rsidRPr="005E2A3C" w:rsidRDefault="0066467D" w:rsidP="00400690">
            <w:pPr>
              <w:spacing w:line="252" w:lineRule="auto"/>
              <w:jc w:val="both"/>
            </w:pPr>
            <w:hyperlink w:anchor="Rudolf" w:history="1">
              <w:r w:rsidR="00400690" w:rsidRPr="00D058D7">
                <w:rPr>
                  <w:rStyle w:val="Hypertextovodkaz"/>
                  <w:b/>
                </w:rPr>
                <w:t>Ing. Ondřej Rudolf,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 xml:space="preserve">(100% </w:t>
            </w:r>
            <w:r w:rsidR="00400690">
              <w:t>l</w:t>
            </w:r>
            <w:r w:rsidR="00400690" w:rsidRPr="005E2A3C">
              <w:t>)</w:t>
            </w:r>
          </w:p>
        </w:tc>
        <w:tc>
          <w:tcPr>
            <w:tcW w:w="569" w:type="dxa"/>
            <w:gridSpan w:val="4"/>
          </w:tcPr>
          <w:p w14:paraId="40DFA84D" w14:textId="77777777" w:rsidR="00400690" w:rsidRPr="00E920CC" w:rsidRDefault="00400690" w:rsidP="00400690">
            <w:pPr>
              <w:spacing w:line="252" w:lineRule="auto"/>
            </w:pPr>
            <w:r w:rsidRPr="00E920CC">
              <w:t>1/LS</w:t>
            </w:r>
          </w:p>
        </w:tc>
        <w:tc>
          <w:tcPr>
            <w:tcW w:w="713" w:type="dxa"/>
            <w:gridSpan w:val="5"/>
          </w:tcPr>
          <w:p w14:paraId="5F486EBB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:rsidRPr="009123BA" w14:paraId="51C7234A" w14:textId="77777777" w:rsidTr="00FA4A57">
        <w:tc>
          <w:tcPr>
            <w:tcW w:w="2474" w:type="dxa"/>
            <w:gridSpan w:val="5"/>
          </w:tcPr>
          <w:p w14:paraId="6A33E4EC" w14:textId="135547DD" w:rsidR="00400690" w:rsidRPr="00E920CC" w:rsidRDefault="0066467D" w:rsidP="00400690">
            <w:pPr>
              <w:spacing w:line="252" w:lineRule="auto"/>
            </w:pPr>
            <w:hyperlink w:anchor="Chem_a_technol_lipidů_II" w:history="1">
              <w:r w:rsidR="00400690" w:rsidRPr="00BE28A0">
                <w:rPr>
                  <w:rStyle w:val="Hypertextovodkaz"/>
                  <w:shd w:val="clear" w:color="auto" w:fill="FFFFFF"/>
                </w:rPr>
                <w:t>Chemist</w:t>
              </w:r>
              <w:r w:rsidR="00400690">
                <w:rPr>
                  <w:rStyle w:val="Hypertextovodkaz"/>
                  <w:shd w:val="clear" w:color="auto" w:fill="FFFFFF"/>
                </w:rPr>
                <w:t>r</w:t>
              </w:r>
              <w:r w:rsidR="00400690" w:rsidRPr="00BE28A0">
                <w:rPr>
                  <w:rStyle w:val="Hypertextovodkaz"/>
                  <w:shd w:val="clear" w:color="auto" w:fill="FFFFFF"/>
                </w:rPr>
                <w:t>y and Technology of Lipids II</w:t>
              </w:r>
            </w:hyperlink>
          </w:p>
        </w:tc>
        <w:tc>
          <w:tcPr>
            <w:tcW w:w="1276" w:type="dxa"/>
            <w:gridSpan w:val="5"/>
          </w:tcPr>
          <w:p w14:paraId="63E20E92" w14:textId="6EB6849B" w:rsidR="00400690" w:rsidRPr="00E920CC" w:rsidRDefault="00400690" w:rsidP="00400690">
            <w:pPr>
              <w:spacing w:line="252" w:lineRule="auto"/>
            </w:pPr>
            <w:r w:rsidRPr="00E920CC">
              <w:t>28p</w:t>
            </w:r>
            <w:r>
              <w:t>+</w:t>
            </w:r>
            <w:r w:rsidRPr="00E920CC">
              <w:t>14s+42l</w:t>
            </w:r>
          </w:p>
        </w:tc>
        <w:tc>
          <w:tcPr>
            <w:tcW w:w="745" w:type="dxa"/>
            <w:gridSpan w:val="5"/>
          </w:tcPr>
          <w:p w14:paraId="7255D2E6" w14:textId="33C83FBB" w:rsidR="00400690" w:rsidRPr="00E920CC" w:rsidRDefault="00400690" w:rsidP="00400690">
            <w:pPr>
              <w:spacing w:line="252" w:lineRule="auto"/>
            </w:pPr>
            <w:r w:rsidRPr="00E920CC">
              <w:t>z,</w:t>
            </w:r>
            <w:r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6188B5EB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6</w:t>
            </w:r>
          </w:p>
        </w:tc>
        <w:tc>
          <w:tcPr>
            <w:tcW w:w="3825" w:type="dxa"/>
            <w:gridSpan w:val="16"/>
          </w:tcPr>
          <w:p w14:paraId="2B8C6D57" w14:textId="7C3A304F" w:rsidR="00400690" w:rsidRPr="005E2A3C" w:rsidRDefault="0066467D" w:rsidP="00400690">
            <w:pPr>
              <w:spacing w:line="252" w:lineRule="auto"/>
              <w:jc w:val="both"/>
            </w:pPr>
            <w:hyperlink w:anchor="Kašpárková" w:history="1">
              <w:r w:rsidR="00400690" w:rsidRPr="00D058D7">
                <w:rPr>
                  <w:rStyle w:val="Hypertextovodkaz"/>
                  <w:b/>
                </w:rPr>
                <w:t>doc. Ing. Věra Kašpárková, CSc.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 xml:space="preserve">(100% </w:t>
            </w:r>
            <w:r w:rsidR="00400690">
              <w:t>p</w:t>
            </w:r>
            <w:r w:rsidR="00400690" w:rsidRPr="005E2A3C">
              <w:t>)</w:t>
            </w:r>
          </w:p>
          <w:p w14:paraId="62FD3EC4" w14:textId="0D2A3634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</w:tcPr>
          <w:p w14:paraId="285DD67F" w14:textId="77777777" w:rsidR="00400690" w:rsidRPr="00E920CC" w:rsidRDefault="00400690" w:rsidP="00400690">
            <w:pPr>
              <w:spacing w:line="252" w:lineRule="auto"/>
            </w:pPr>
            <w:r w:rsidRPr="00E920CC">
              <w:t>1/LS</w:t>
            </w:r>
          </w:p>
        </w:tc>
        <w:tc>
          <w:tcPr>
            <w:tcW w:w="713" w:type="dxa"/>
            <w:gridSpan w:val="5"/>
          </w:tcPr>
          <w:p w14:paraId="32FA9231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:rsidRPr="009123BA" w14:paraId="15043226" w14:textId="77777777" w:rsidTr="00FA4A57">
        <w:tc>
          <w:tcPr>
            <w:tcW w:w="2474" w:type="dxa"/>
            <w:gridSpan w:val="5"/>
          </w:tcPr>
          <w:p w14:paraId="5FA19E47" w14:textId="50252335" w:rsidR="00400690" w:rsidRPr="00E920CC" w:rsidRDefault="0066467D" w:rsidP="00400690">
            <w:pPr>
              <w:spacing w:line="252" w:lineRule="auto"/>
            </w:pPr>
            <w:hyperlink w:anchor="Kosmetika_a_kosmetologie" w:history="1">
              <w:r w:rsidR="00400690" w:rsidRPr="00FD5412">
                <w:rPr>
                  <w:rStyle w:val="Hypertextovodkaz"/>
                  <w:lang w:val="en-US"/>
                </w:rPr>
                <w:t xml:space="preserve">Cosmetics and </w:t>
              </w:r>
              <w:r w:rsidR="00400690">
                <w:rPr>
                  <w:rStyle w:val="Hypertextovodkaz"/>
                  <w:lang w:val="en-US"/>
                </w:rPr>
                <w:t>C</w:t>
              </w:r>
              <w:r w:rsidR="00400690" w:rsidRPr="00FD5412">
                <w:rPr>
                  <w:rStyle w:val="Hypertextovodkaz"/>
                  <w:lang w:val="en-US"/>
                </w:rPr>
                <w:t>osmetology</w:t>
              </w:r>
            </w:hyperlink>
          </w:p>
        </w:tc>
        <w:tc>
          <w:tcPr>
            <w:tcW w:w="1276" w:type="dxa"/>
            <w:gridSpan w:val="5"/>
          </w:tcPr>
          <w:p w14:paraId="5642062C" w14:textId="548E49EB" w:rsidR="00400690" w:rsidRPr="00E920CC" w:rsidRDefault="00400690" w:rsidP="00400690">
            <w:pPr>
              <w:spacing w:line="252" w:lineRule="auto"/>
            </w:pPr>
            <w:r>
              <w:t>28p+0s</w:t>
            </w:r>
            <w:r>
              <w:rPr>
                <w:lang w:val="en-GB"/>
              </w:rPr>
              <w:t>+</w:t>
            </w:r>
            <w:r w:rsidRPr="00E920CC">
              <w:t>42l</w:t>
            </w:r>
          </w:p>
        </w:tc>
        <w:tc>
          <w:tcPr>
            <w:tcW w:w="745" w:type="dxa"/>
            <w:gridSpan w:val="5"/>
          </w:tcPr>
          <w:p w14:paraId="3DF3B3E8" w14:textId="174AD76D" w:rsidR="00400690" w:rsidRPr="00E920CC" w:rsidRDefault="00400690" w:rsidP="00400690">
            <w:pPr>
              <w:spacing w:line="252" w:lineRule="auto"/>
            </w:pPr>
            <w:r>
              <w:t>z</w:t>
            </w:r>
            <w:r w:rsidRPr="00E920CC">
              <w:t>,</w:t>
            </w:r>
            <w:r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494990AA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5</w:t>
            </w:r>
          </w:p>
        </w:tc>
        <w:tc>
          <w:tcPr>
            <w:tcW w:w="3825" w:type="dxa"/>
            <w:gridSpan w:val="16"/>
          </w:tcPr>
          <w:p w14:paraId="3BC48863" w14:textId="77777777" w:rsidR="00400690" w:rsidRDefault="0066467D" w:rsidP="00400690">
            <w:pPr>
              <w:spacing w:line="252" w:lineRule="auto"/>
              <w:jc w:val="both"/>
            </w:pPr>
            <w:hyperlink w:anchor="Čermáková" w:history="1">
              <w:r w:rsidR="00400690" w:rsidRPr="00D058D7">
                <w:rPr>
                  <w:rStyle w:val="Hypertextovodkaz"/>
                  <w:b/>
                </w:rPr>
                <w:t>RNDr. Iva Čermáková,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 xml:space="preserve">(100% </w:t>
            </w:r>
            <w:r w:rsidR="00400690">
              <w:t>p</w:t>
            </w:r>
            <w:r w:rsidR="00400690" w:rsidRPr="005E2A3C">
              <w:t>)</w:t>
            </w:r>
          </w:p>
          <w:p w14:paraId="20BDEA59" w14:textId="013F99EB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</w:tcPr>
          <w:p w14:paraId="30D41D1E" w14:textId="77777777" w:rsidR="00400690" w:rsidRPr="00E920CC" w:rsidRDefault="00400690" w:rsidP="00400690">
            <w:pPr>
              <w:spacing w:line="252" w:lineRule="auto"/>
            </w:pPr>
            <w:r w:rsidRPr="00E920CC">
              <w:t>2/ZS</w:t>
            </w:r>
          </w:p>
        </w:tc>
        <w:tc>
          <w:tcPr>
            <w:tcW w:w="713" w:type="dxa"/>
            <w:gridSpan w:val="5"/>
          </w:tcPr>
          <w:p w14:paraId="546DD7FF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:rsidRPr="009123BA" w14:paraId="06201590" w14:textId="77777777" w:rsidTr="00FA4A57">
        <w:tc>
          <w:tcPr>
            <w:tcW w:w="2474" w:type="dxa"/>
            <w:gridSpan w:val="5"/>
            <w:tcBorders>
              <w:bottom w:val="single" w:sz="4" w:space="0" w:color="auto"/>
            </w:tcBorders>
          </w:tcPr>
          <w:p w14:paraId="5D048D7B" w14:textId="3308AF4F" w:rsidR="00400690" w:rsidRPr="00E920CC" w:rsidRDefault="0066467D" w:rsidP="00400690">
            <w:pPr>
              <w:spacing w:line="252" w:lineRule="auto"/>
            </w:pPr>
            <w:hyperlink w:anchor="Technol_cvič_a_kosm_form" w:history="1">
              <w:r w:rsidR="00400690">
                <w:rPr>
                  <w:rStyle w:val="Hypertextovodkaz"/>
                  <w:lang w:val="en-US"/>
                </w:rPr>
                <w:t>Technological P</w:t>
              </w:r>
              <w:r w:rsidR="00400690" w:rsidRPr="00D72825">
                <w:rPr>
                  <w:rStyle w:val="Hypertextovodkaz"/>
                  <w:lang w:val="en-US"/>
                </w:rPr>
                <w:t>ractice</w:t>
              </w:r>
              <w:r w:rsidR="00400690" w:rsidRPr="00FD5412">
                <w:rPr>
                  <w:rStyle w:val="Hypertextovodkaz"/>
                  <w:lang w:val="en-US"/>
                </w:rPr>
                <w:t xml:space="preserve"> a</w:t>
              </w:r>
              <w:r w:rsidR="00400690">
                <w:rPr>
                  <w:rStyle w:val="Hypertextovodkaz"/>
                  <w:lang w:val="en-US"/>
                </w:rPr>
                <w:t>nd Cosmetic Formulations</w:t>
              </w:r>
              <w:r w:rsidR="00400690" w:rsidRPr="00FD5412">
                <w:rPr>
                  <w:rStyle w:val="Hypertextovodkaz"/>
                  <w:lang w:val="en-US"/>
                </w:rPr>
                <w:t xml:space="preserve"> </w:t>
              </w:r>
            </w:hyperlink>
          </w:p>
        </w:tc>
        <w:tc>
          <w:tcPr>
            <w:tcW w:w="1276" w:type="dxa"/>
            <w:gridSpan w:val="5"/>
            <w:tcBorders>
              <w:bottom w:val="single" w:sz="4" w:space="0" w:color="auto"/>
            </w:tcBorders>
          </w:tcPr>
          <w:p w14:paraId="12B491EF" w14:textId="02906216" w:rsidR="00400690" w:rsidRPr="00E920CC" w:rsidRDefault="00400690" w:rsidP="00400690">
            <w:pPr>
              <w:spacing w:line="252" w:lineRule="auto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42l</w:t>
            </w:r>
          </w:p>
        </w:tc>
        <w:tc>
          <w:tcPr>
            <w:tcW w:w="745" w:type="dxa"/>
            <w:gridSpan w:val="5"/>
            <w:tcBorders>
              <w:bottom w:val="single" w:sz="4" w:space="0" w:color="auto"/>
            </w:tcBorders>
          </w:tcPr>
          <w:p w14:paraId="344F4708" w14:textId="5C3B7F62" w:rsidR="00400690" w:rsidRPr="00E920CC" w:rsidRDefault="00400690" w:rsidP="00400690">
            <w:pPr>
              <w:spacing w:line="252" w:lineRule="auto"/>
            </w:pPr>
            <w:r w:rsidRPr="00E920CC">
              <w:t>kl</w:t>
            </w:r>
            <w:r>
              <w:t>z</w:t>
            </w:r>
          </w:p>
        </w:tc>
        <w:tc>
          <w:tcPr>
            <w:tcW w:w="607" w:type="dxa"/>
            <w:gridSpan w:val="4"/>
            <w:tcBorders>
              <w:bottom w:val="single" w:sz="4" w:space="0" w:color="auto"/>
            </w:tcBorders>
          </w:tcPr>
          <w:p w14:paraId="6064C323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2</w:t>
            </w:r>
          </w:p>
        </w:tc>
        <w:tc>
          <w:tcPr>
            <w:tcW w:w="3825" w:type="dxa"/>
            <w:gridSpan w:val="16"/>
            <w:tcBorders>
              <w:bottom w:val="single" w:sz="4" w:space="0" w:color="auto"/>
            </w:tcBorders>
          </w:tcPr>
          <w:p w14:paraId="352734E8" w14:textId="62391675" w:rsidR="00400690" w:rsidRPr="005E2A3C" w:rsidRDefault="0066467D" w:rsidP="00400690">
            <w:pPr>
              <w:spacing w:line="252" w:lineRule="auto"/>
              <w:jc w:val="both"/>
              <w:rPr>
                <w:b/>
              </w:rPr>
            </w:pPr>
            <w:hyperlink w:anchor="Egner" w:history="1">
              <w:r w:rsidR="00400690" w:rsidRPr="00D058D7">
                <w:rPr>
                  <w:rStyle w:val="Hypertextovodkaz"/>
                  <w:b/>
                </w:rPr>
                <w:t>Ing. Pavlína Egner,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 w:rsidRPr="005E2A3C">
              <w:t xml:space="preserve">(100% </w:t>
            </w:r>
            <w:r w:rsidR="00400690">
              <w:t>l</w:t>
            </w:r>
            <w:r w:rsidR="00400690" w:rsidRPr="005E2A3C">
              <w:t>)</w:t>
            </w:r>
          </w:p>
        </w:tc>
        <w:tc>
          <w:tcPr>
            <w:tcW w:w="569" w:type="dxa"/>
            <w:gridSpan w:val="4"/>
            <w:tcBorders>
              <w:bottom w:val="single" w:sz="4" w:space="0" w:color="auto"/>
            </w:tcBorders>
          </w:tcPr>
          <w:p w14:paraId="3C258292" w14:textId="77777777" w:rsidR="00400690" w:rsidRPr="00E920CC" w:rsidRDefault="00400690" w:rsidP="00400690">
            <w:pPr>
              <w:spacing w:line="252" w:lineRule="auto"/>
            </w:pPr>
            <w:r w:rsidRPr="00E920CC">
              <w:t>2/ZS</w:t>
            </w:r>
          </w:p>
        </w:tc>
        <w:tc>
          <w:tcPr>
            <w:tcW w:w="713" w:type="dxa"/>
            <w:gridSpan w:val="5"/>
            <w:tcBorders>
              <w:bottom w:val="single" w:sz="4" w:space="0" w:color="auto"/>
            </w:tcBorders>
          </w:tcPr>
          <w:p w14:paraId="060EF029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:rsidRPr="009123BA" w14:paraId="35730F39" w14:textId="77777777" w:rsidTr="00FA4A57">
        <w:tc>
          <w:tcPr>
            <w:tcW w:w="10209" w:type="dxa"/>
            <w:gridSpan w:val="44"/>
            <w:shd w:val="clear" w:color="auto" w:fill="F7CAAC" w:themeFill="accent2" w:themeFillTint="66"/>
          </w:tcPr>
          <w:p w14:paraId="17E7DF6D" w14:textId="7A2ABB9E" w:rsidR="00400690" w:rsidRPr="006F699C" w:rsidRDefault="00400690" w:rsidP="00400690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6F699C">
              <w:rPr>
                <w:b/>
                <w:sz w:val="22"/>
                <w:szCs w:val="22"/>
              </w:rPr>
              <w:lastRenderedPageBreak/>
              <w:t xml:space="preserve">Povinně volitelné předměty </w:t>
            </w:r>
            <w:r w:rsidR="00FD4B6A" w:rsidRPr="000E797D">
              <w:rPr>
                <w:b/>
                <w:sz w:val="22"/>
                <w:szCs w:val="22"/>
              </w:rPr>
              <w:t>–</w:t>
            </w:r>
            <w:r w:rsidRPr="006F699C">
              <w:rPr>
                <w:b/>
                <w:sz w:val="22"/>
                <w:szCs w:val="22"/>
              </w:rPr>
              <w:t xml:space="preserve"> skupina 2</w:t>
            </w:r>
          </w:p>
        </w:tc>
      </w:tr>
      <w:tr w:rsidR="00400690" w:rsidRPr="009123BA" w14:paraId="4C6842D4" w14:textId="77777777" w:rsidTr="00FA4A57">
        <w:tc>
          <w:tcPr>
            <w:tcW w:w="2474" w:type="dxa"/>
            <w:gridSpan w:val="5"/>
          </w:tcPr>
          <w:p w14:paraId="1A1BC125" w14:textId="4775A42B" w:rsidR="00400690" w:rsidRPr="00E920CC" w:rsidRDefault="0066467D" w:rsidP="006F32C6">
            <w:pPr>
              <w:spacing w:line="252" w:lineRule="auto"/>
            </w:pPr>
            <w:hyperlink w:anchor="Nanomat_a_nanotechn" w:history="1">
              <w:r w:rsidR="00400690" w:rsidRPr="006F32C6">
                <w:rPr>
                  <w:rStyle w:val="Hypertextovodkaz"/>
                  <w:lang w:val="en-GB"/>
                </w:rPr>
                <w:t>Nanomaterials and Nanotechnolog</w:t>
              </w:r>
              <w:r w:rsidR="006F32C6" w:rsidRPr="006F32C6">
                <w:rPr>
                  <w:rStyle w:val="Hypertextovodkaz"/>
                  <w:lang w:val="en-GB"/>
                </w:rPr>
                <w:t>y for Cosmetics and Biomaterials</w:t>
              </w:r>
            </w:hyperlink>
          </w:p>
        </w:tc>
        <w:tc>
          <w:tcPr>
            <w:tcW w:w="1276" w:type="dxa"/>
            <w:gridSpan w:val="5"/>
          </w:tcPr>
          <w:p w14:paraId="35CD6E33" w14:textId="68774E30" w:rsidR="00400690" w:rsidRPr="00E920CC" w:rsidRDefault="00400690" w:rsidP="00400690">
            <w:pPr>
              <w:spacing w:line="252" w:lineRule="auto"/>
            </w:pPr>
            <w:r>
              <w:t>14p</w:t>
            </w:r>
            <w:r w:rsidRPr="00E920CC">
              <w:t>+14s</w:t>
            </w:r>
            <w:r>
              <w:t>+0l</w:t>
            </w:r>
          </w:p>
        </w:tc>
        <w:tc>
          <w:tcPr>
            <w:tcW w:w="745" w:type="dxa"/>
            <w:gridSpan w:val="5"/>
          </w:tcPr>
          <w:p w14:paraId="2509787D" w14:textId="7192CC22" w:rsidR="00400690" w:rsidRPr="00E920CC" w:rsidRDefault="00400690" w:rsidP="00400690">
            <w:pPr>
              <w:spacing w:line="252" w:lineRule="auto"/>
            </w:pPr>
            <w:r w:rsidRPr="00E920CC">
              <w:t>kl</w:t>
            </w:r>
            <w:r>
              <w:t>z</w:t>
            </w:r>
          </w:p>
        </w:tc>
        <w:tc>
          <w:tcPr>
            <w:tcW w:w="607" w:type="dxa"/>
            <w:gridSpan w:val="4"/>
          </w:tcPr>
          <w:p w14:paraId="776024B4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3</w:t>
            </w:r>
          </w:p>
        </w:tc>
        <w:tc>
          <w:tcPr>
            <w:tcW w:w="3825" w:type="dxa"/>
            <w:gridSpan w:val="16"/>
          </w:tcPr>
          <w:p w14:paraId="1C6E1809" w14:textId="310B2620" w:rsidR="00400690" w:rsidRPr="005E2A3C" w:rsidRDefault="0066467D" w:rsidP="00400690">
            <w:pPr>
              <w:spacing w:line="252" w:lineRule="auto"/>
              <w:jc w:val="both"/>
            </w:pPr>
            <w:hyperlink w:anchor="Kuřitka" w:history="1">
              <w:r w:rsidR="00400690" w:rsidRPr="00D058D7">
                <w:rPr>
                  <w:rStyle w:val="Hypertextovodkaz"/>
                  <w:b/>
                </w:rPr>
                <w:t>doc. Ing. et Ing. Ivo Kuřitka, Ph.D. et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>
              <w:t>(100</w:t>
            </w:r>
            <w:r w:rsidR="00400690" w:rsidRPr="005E2A3C">
              <w:t xml:space="preserve">% </w:t>
            </w:r>
            <w:r w:rsidR="00400690">
              <w:t>p</w:t>
            </w:r>
            <w:r w:rsidR="00400690" w:rsidRPr="005E2A3C">
              <w:t>)</w:t>
            </w:r>
          </w:p>
        </w:tc>
        <w:tc>
          <w:tcPr>
            <w:tcW w:w="569" w:type="dxa"/>
            <w:gridSpan w:val="4"/>
          </w:tcPr>
          <w:p w14:paraId="469CCDA9" w14:textId="77777777" w:rsidR="00400690" w:rsidRPr="00E920CC" w:rsidRDefault="00400690" w:rsidP="00400690">
            <w:pPr>
              <w:spacing w:line="252" w:lineRule="auto"/>
            </w:pPr>
            <w:r w:rsidRPr="00E920CC">
              <w:t>1/ZS</w:t>
            </w:r>
          </w:p>
        </w:tc>
        <w:tc>
          <w:tcPr>
            <w:tcW w:w="713" w:type="dxa"/>
            <w:gridSpan w:val="5"/>
          </w:tcPr>
          <w:p w14:paraId="088AB5AC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:rsidRPr="009123BA" w14:paraId="327B038E" w14:textId="77777777" w:rsidTr="00FA4A57">
        <w:tc>
          <w:tcPr>
            <w:tcW w:w="2474" w:type="dxa"/>
            <w:gridSpan w:val="5"/>
          </w:tcPr>
          <w:p w14:paraId="56D89375" w14:textId="369DB55A" w:rsidR="00400690" w:rsidRPr="00E920CC" w:rsidRDefault="0066467D" w:rsidP="00400690">
            <w:pPr>
              <w:spacing w:line="252" w:lineRule="auto"/>
            </w:pPr>
            <w:hyperlink w:anchor="Biomateriály_II" w:history="1">
              <w:r w:rsidR="00400690" w:rsidRPr="00BB18EF">
                <w:rPr>
                  <w:rStyle w:val="Hypertextovodkaz"/>
                  <w:lang w:val="en-GB"/>
                </w:rPr>
                <w:t>Biomaterials II</w:t>
              </w:r>
            </w:hyperlink>
          </w:p>
        </w:tc>
        <w:tc>
          <w:tcPr>
            <w:tcW w:w="1276" w:type="dxa"/>
            <w:gridSpan w:val="5"/>
          </w:tcPr>
          <w:p w14:paraId="4D9DE48B" w14:textId="43FF7EE0" w:rsidR="00400690" w:rsidRPr="00E920CC" w:rsidRDefault="00400690" w:rsidP="00400690">
            <w:pPr>
              <w:spacing w:line="252" w:lineRule="auto"/>
            </w:pPr>
            <w:r>
              <w:t>28p+</w:t>
            </w:r>
            <w:r w:rsidRPr="00E920CC">
              <w:t>14s</w:t>
            </w:r>
            <w:r>
              <w:t>+0l</w:t>
            </w:r>
          </w:p>
        </w:tc>
        <w:tc>
          <w:tcPr>
            <w:tcW w:w="745" w:type="dxa"/>
            <w:gridSpan w:val="5"/>
          </w:tcPr>
          <w:p w14:paraId="3D5577B2" w14:textId="77E107FB" w:rsidR="00400690" w:rsidRPr="00E920CC" w:rsidRDefault="00400690" w:rsidP="00400690">
            <w:pPr>
              <w:spacing w:line="252" w:lineRule="auto"/>
            </w:pPr>
            <w:r w:rsidRPr="00E920CC">
              <w:t>z,</w:t>
            </w:r>
            <w:r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12DDC148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5</w:t>
            </w:r>
          </w:p>
        </w:tc>
        <w:tc>
          <w:tcPr>
            <w:tcW w:w="3825" w:type="dxa"/>
            <w:gridSpan w:val="16"/>
          </w:tcPr>
          <w:p w14:paraId="77397A7C" w14:textId="41A1D370" w:rsidR="00400690" w:rsidRPr="005E2A3C" w:rsidRDefault="0066467D" w:rsidP="00400690">
            <w:pPr>
              <w:spacing w:line="252" w:lineRule="auto"/>
              <w:jc w:val="both"/>
            </w:pPr>
            <w:hyperlink w:anchor="Humpolíček" w:history="1">
              <w:r w:rsidR="00400690" w:rsidRPr="00D058D7">
                <w:rPr>
                  <w:rStyle w:val="Hypertextovodkaz"/>
                  <w:b/>
                </w:rPr>
                <w:t>doc. Ing. Petr Humpolíček,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>
              <w:t>(60</w:t>
            </w:r>
            <w:r w:rsidR="00400690" w:rsidRPr="005E2A3C">
              <w:t xml:space="preserve">% </w:t>
            </w:r>
            <w:r w:rsidR="00400690">
              <w:t>p</w:t>
            </w:r>
            <w:r w:rsidR="00400690" w:rsidRPr="005E2A3C">
              <w:t>)</w:t>
            </w:r>
          </w:p>
          <w:p w14:paraId="34F7A9FC" w14:textId="2C796199" w:rsidR="00400690" w:rsidRPr="005E2A3C" w:rsidRDefault="0066467D" w:rsidP="00400690">
            <w:pPr>
              <w:spacing w:line="252" w:lineRule="auto"/>
              <w:jc w:val="both"/>
            </w:pPr>
            <w:hyperlink w:anchor="Lehocký" w:history="1">
              <w:r w:rsidR="00400690" w:rsidRPr="00D058D7">
                <w:rPr>
                  <w:rStyle w:val="Hypertextovodkaz"/>
                </w:rPr>
                <w:t>doc. Ing. Marián Lehocký, Ph.D.</w:t>
              </w:r>
            </w:hyperlink>
            <w:r w:rsidR="00400690" w:rsidRPr="005E2A3C">
              <w:t xml:space="preserve"> </w:t>
            </w:r>
            <w:r w:rsidR="00400690">
              <w:t>(20</w:t>
            </w:r>
            <w:r w:rsidR="00400690" w:rsidRPr="005E2A3C">
              <w:t xml:space="preserve">% </w:t>
            </w:r>
            <w:r w:rsidR="00400690">
              <w:t>p</w:t>
            </w:r>
            <w:r w:rsidR="00400690" w:rsidRPr="005E2A3C">
              <w:t>)</w:t>
            </w:r>
          </w:p>
          <w:p w14:paraId="0C75C4BD" w14:textId="3A4F0696" w:rsidR="00400690" w:rsidRPr="005E2A3C" w:rsidRDefault="0066467D" w:rsidP="00400690">
            <w:pPr>
              <w:spacing w:line="252" w:lineRule="auto"/>
              <w:jc w:val="both"/>
            </w:pPr>
            <w:hyperlink w:anchor="Minařík" w:history="1">
              <w:r w:rsidR="00400690" w:rsidRPr="00D058D7">
                <w:rPr>
                  <w:rStyle w:val="Hypertextovodkaz"/>
                </w:rPr>
                <w:t>Ing. Antonín Minařík, Ph.D.</w:t>
              </w:r>
            </w:hyperlink>
            <w:r w:rsidR="00400690" w:rsidRPr="005E2A3C">
              <w:t xml:space="preserve"> </w:t>
            </w:r>
            <w:r w:rsidR="00400690">
              <w:t>(20</w:t>
            </w:r>
            <w:r w:rsidR="00400690" w:rsidRPr="005E2A3C">
              <w:t xml:space="preserve">% </w:t>
            </w:r>
            <w:r w:rsidR="00400690">
              <w:t>p</w:t>
            </w:r>
            <w:r w:rsidR="00400690" w:rsidRPr="005E2A3C">
              <w:t xml:space="preserve">) </w:t>
            </w:r>
          </w:p>
        </w:tc>
        <w:tc>
          <w:tcPr>
            <w:tcW w:w="569" w:type="dxa"/>
            <w:gridSpan w:val="4"/>
          </w:tcPr>
          <w:p w14:paraId="1D093485" w14:textId="77777777" w:rsidR="00400690" w:rsidRPr="00E920CC" w:rsidRDefault="00400690" w:rsidP="00400690">
            <w:pPr>
              <w:spacing w:line="252" w:lineRule="auto"/>
            </w:pPr>
            <w:r w:rsidRPr="00E920CC">
              <w:t>1/LS</w:t>
            </w:r>
          </w:p>
        </w:tc>
        <w:tc>
          <w:tcPr>
            <w:tcW w:w="713" w:type="dxa"/>
            <w:gridSpan w:val="5"/>
          </w:tcPr>
          <w:p w14:paraId="05308C17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:rsidRPr="009123BA" w14:paraId="3849A46F" w14:textId="77777777" w:rsidTr="00FA4A57">
        <w:tc>
          <w:tcPr>
            <w:tcW w:w="2474" w:type="dxa"/>
            <w:gridSpan w:val="5"/>
          </w:tcPr>
          <w:p w14:paraId="34443714" w14:textId="7DF17890" w:rsidR="00400690" w:rsidRPr="00E920CC" w:rsidRDefault="0066467D" w:rsidP="002555EF">
            <w:pPr>
              <w:spacing w:line="252" w:lineRule="auto"/>
            </w:pPr>
            <w:hyperlink w:anchor="Technol_výr_kerm_a_kov_biomat" w:history="1">
              <w:r w:rsidR="00400690" w:rsidRPr="002555EF">
                <w:rPr>
                  <w:rStyle w:val="Hypertextovodkaz"/>
                  <w:lang w:val="en-GB"/>
                </w:rPr>
                <w:t>Technology of Ceramic and Metallic Biomateri</w:t>
              </w:r>
              <w:r w:rsidR="002555EF" w:rsidRPr="002555EF">
                <w:rPr>
                  <w:rStyle w:val="Hypertextovodkaz"/>
                  <w:lang w:val="en-GB"/>
                </w:rPr>
                <w:t>als</w:t>
              </w:r>
            </w:hyperlink>
          </w:p>
        </w:tc>
        <w:tc>
          <w:tcPr>
            <w:tcW w:w="1276" w:type="dxa"/>
            <w:gridSpan w:val="5"/>
          </w:tcPr>
          <w:p w14:paraId="3801C199" w14:textId="3BB31F62" w:rsidR="00400690" w:rsidRPr="00E920CC" w:rsidRDefault="00400690" w:rsidP="00400690">
            <w:pPr>
              <w:spacing w:line="252" w:lineRule="auto"/>
            </w:pPr>
            <w:r>
              <w:t>28p</w:t>
            </w:r>
            <w:r w:rsidRPr="00E920CC">
              <w:t>+14s</w:t>
            </w:r>
            <w:r>
              <w:t>+0l</w:t>
            </w:r>
          </w:p>
        </w:tc>
        <w:tc>
          <w:tcPr>
            <w:tcW w:w="745" w:type="dxa"/>
            <w:gridSpan w:val="5"/>
          </w:tcPr>
          <w:p w14:paraId="366CE16D" w14:textId="27AE2605" w:rsidR="00400690" w:rsidRPr="00E920CC" w:rsidRDefault="00400690" w:rsidP="00400690">
            <w:pPr>
              <w:spacing w:line="252" w:lineRule="auto"/>
            </w:pPr>
            <w:r w:rsidRPr="00E920CC">
              <w:t>kl</w:t>
            </w:r>
            <w:r>
              <w:t>z</w:t>
            </w:r>
          </w:p>
        </w:tc>
        <w:tc>
          <w:tcPr>
            <w:tcW w:w="607" w:type="dxa"/>
            <w:gridSpan w:val="4"/>
          </w:tcPr>
          <w:p w14:paraId="0A10DA15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3</w:t>
            </w:r>
          </w:p>
        </w:tc>
        <w:tc>
          <w:tcPr>
            <w:tcW w:w="3825" w:type="dxa"/>
            <w:gridSpan w:val="16"/>
          </w:tcPr>
          <w:p w14:paraId="49D98999" w14:textId="553906C7" w:rsidR="00400690" w:rsidRPr="005E2A3C" w:rsidRDefault="0066467D" w:rsidP="00400690">
            <w:pPr>
              <w:spacing w:line="252" w:lineRule="auto"/>
              <w:jc w:val="both"/>
            </w:pPr>
            <w:hyperlink w:anchor="Lehocký" w:history="1">
              <w:r w:rsidR="00400690" w:rsidRPr="00D058D7">
                <w:rPr>
                  <w:rStyle w:val="Hypertextovodkaz"/>
                  <w:b/>
                </w:rPr>
                <w:t>doc. Ing. Marián Lehocký,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>
              <w:t>(100</w:t>
            </w:r>
            <w:r w:rsidR="00400690" w:rsidRPr="005E2A3C">
              <w:t xml:space="preserve">% </w:t>
            </w:r>
            <w:r w:rsidR="00400690">
              <w:t>p</w:t>
            </w:r>
            <w:r w:rsidR="00400690" w:rsidRPr="005E2A3C">
              <w:t>)</w:t>
            </w:r>
          </w:p>
          <w:p w14:paraId="155848BC" w14:textId="3A5434C1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</w:tcPr>
          <w:p w14:paraId="76EB109C" w14:textId="77777777" w:rsidR="00400690" w:rsidRPr="00E920CC" w:rsidRDefault="00400690" w:rsidP="00400690">
            <w:pPr>
              <w:spacing w:line="252" w:lineRule="auto"/>
            </w:pPr>
            <w:r w:rsidRPr="00E920CC">
              <w:t>1/LS</w:t>
            </w:r>
          </w:p>
        </w:tc>
        <w:tc>
          <w:tcPr>
            <w:tcW w:w="713" w:type="dxa"/>
            <w:gridSpan w:val="5"/>
          </w:tcPr>
          <w:p w14:paraId="32E93958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:rsidRPr="009123BA" w14:paraId="104F3A98" w14:textId="77777777" w:rsidTr="00FA4A57">
        <w:tc>
          <w:tcPr>
            <w:tcW w:w="2474" w:type="dxa"/>
            <w:gridSpan w:val="5"/>
          </w:tcPr>
          <w:p w14:paraId="7C360A64" w14:textId="2E82DCE4" w:rsidR="00400690" w:rsidRPr="00E920CC" w:rsidRDefault="0066467D" w:rsidP="00400690">
            <w:pPr>
              <w:spacing w:line="252" w:lineRule="auto"/>
            </w:pPr>
            <w:hyperlink w:anchor="Elektromagn_vlastn_mat" w:history="1">
              <w:r w:rsidR="00400690" w:rsidRPr="00BB18EF">
                <w:rPr>
                  <w:rStyle w:val="Hypertextovodkaz"/>
                  <w:lang w:val="en-GB"/>
                </w:rPr>
                <w:t xml:space="preserve">Electromagnetic </w:t>
              </w:r>
              <w:r w:rsidR="00400690">
                <w:rPr>
                  <w:rStyle w:val="Hypertextovodkaz"/>
                  <w:lang w:val="en-GB"/>
                </w:rPr>
                <w:t>P</w:t>
              </w:r>
              <w:r w:rsidR="00400690" w:rsidRPr="00BB18EF">
                <w:rPr>
                  <w:rStyle w:val="Hypertextovodkaz"/>
                  <w:lang w:val="en-GB"/>
                </w:rPr>
                <w:t xml:space="preserve">roperties of </w:t>
              </w:r>
              <w:r w:rsidR="00400690">
                <w:rPr>
                  <w:rStyle w:val="Hypertextovodkaz"/>
                  <w:lang w:val="en-GB"/>
                </w:rPr>
                <w:t>M</w:t>
              </w:r>
              <w:r w:rsidR="00400690" w:rsidRPr="00BB18EF">
                <w:rPr>
                  <w:rStyle w:val="Hypertextovodkaz"/>
                  <w:lang w:val="en-GB"/>
                </w:rPr>
                <w:t>aterials</w:t>
              </w:r>
            </w:hyperlink>
          </w:p>
        </w:tc>
        <w:tc>
          <w:tcPr>
            <w:tcW w:w="1276" w:type="dxa"/>
            <w:gridSpan w:val="5"/>
          </w:tcPr>
          <w:p w14:paraId="403996E3" w14:textId="61C7BB6E" w:rsidR="00400690" w:rsidRPr="00E920CC" w:rsidRDefault="00400690" w:rsidP="00400690">
            <w:pPr>
              <w:spacing w:line="252" w:lineRule="auto"/>
            </w:pPr>
            <w:r>
              <w:t>28p</w:t>
            </w:r>
            <w:r w:rsidRPr="00E920CC">
              <w:t>+14s</w:t>
            </w:r>
            <w:r>
              <w:t>+0l</w:t>
            </w:r>
          </w:p>
        </w:tc>
        <w:tc>
          <w:tcPr>
            <w:tcW w:w="745" w:type="dxa"/>
            <w:gridSpan w:val="5"/>
          </w:tcPr>
          <w:p w14:paraId="7C5E6657" w14:textId="5EF5566C" w:rsidR="00400690" w:rsidRPr="00E920CC" w:rsidRDefault="00400690" w:rsidP="00400690">
            <w:pPr>
              <w:spacing w:line="252" w:lineRule="auto"/>
            </w:pPr>
            <w:r w:rsidRPr="00E920CC">
              <w:t>kl</w:t>
            </w:r>
            <w:r>
              <w:t>z</w:t>
            </w:r>
          </w:p>
        </w:tc>
        <w:tc>
          <w:tcPr>
            <w:tcW w:w="607" w:type="dxa"/>
            <w:gridSpan w:val="4"/>
          </w:tcPr>
          <w:p w14:paraId="4C891CAD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3</w:t>
            </w:r>
          </w:p>
        </w:tc>
        <w:tc>
          <w:tcPr>
            <w:tcW w:w="3825" w:type="dxa"/>
            <w:gridSpan w:val="16"/>
          </w:tcPr>
          <w:p w14:paraId="725DF44B" w14:textId="16CF58D2" w:rsidR="00400690" w:rsidRPr="005E2A3C" w:rsidRDefault="0066467D" w:rsidP="00400690">
            <w:pPr>
              <w:spacing w:line="252" w:lineRule="auto"/>
              <w:jc w:val="both"/>
            </w:pPr>
            <w:hyperlink w:anchor="Vilčáková" w:history="1">
              <w:r w:rsidR="00400690" w:rsidRPr="00D058D7">
                <w:rPr>
                  <w:rStyle w:val="Hypertextovodkaz"/>
                  <w:b/>
                </w:rPr>
                <w:t>doc. Ing. Jarmila Vilčáková, Ph.D.</w:t>
              </w:r>
            </w:hyperlink>
            <w:r w:rsidR="00400690" w:rsidRPr="005E2A3C">
              <w:t xml:space="preserve"> (50% </w:t>
            </w:r>
            <w:r w:rsidR="00400690">
              <w:t>p</w:t>
            </w:r>
            <w:r w:rsidR="00400690" w:rsidRPr="005E2A3C">
              <w:t>)</w:t>
            </w:r>
          </w:p>
          <w:p w14:paraId="3D0BB6C1" w14:textId="2E095FBB" w:rsidR="00400690" w:rsidRPr="005E2A3C" w:rsidRDefault="0066467D" w:rsidP="00400690">
            <w:pPr>
              <w:spacing w:line="252" w:lineRule="auto"/>
              <w:jc w:val="both"/>
            </w:pPr>
            <w:hyperlink w:anchor="Moučka" w:history="1">
              <w:r w:rsidR="00400690" w:rsidRPr="00706AEE">
                <w:rPr>
                  <w:rStyle w:val="Hypertextovodkaz"/>
                </w:rPr>
                <w:t>Ing. Robert Moučka, Ph.D.</w:t>
              </w:r>
            </w:hyperlink>
            <w:r w:rsidR="00400690" w:rsidRPr="005E2A3C">
              <w:t xml:space="preserve"> </w:t>
            </w:r>
            <w:r w:rsidR="00400690">
              <w:t>(50</w:t>
            </w:r>
            <w:r w:rsidR="00400690" w:rsidRPr="005E2A3C">
              <w:t xml:space="preserve">% </w:t>
            </w:r>
            <w:r w:rsidR="00400690">
              <w:t>p</w:t>
            </w:r>
            <w:r w:rsidR="00400690" w:rsidRPr="005E2A3C">
              <w:t>)</w:t>
            </w:r>
          </w:p>
        </w:tc>
        <w:tc>
          <w:tcPr>
            <w:tcW w:w="569" w:type="dxa"/>
            <w:gridSpan w:val="4"/>
          </w:tcPr>
          <w:p w14:paraId="056EE06F" w14:textId="77777777" w:rsidR="00400690" w:rsidRPr="00E920CC" w:rsidRDefault="00400690" w:rsidP="00400690">
            <w:pPr>
              <w:spacing w:line="252" w:lineRule="auto"/>
            </w:pPr>
            <w:r w:rsidRPr="00E920CC">
              <w:t>2/ZS</w:t>
            </w:r>
          </w:p>
        </w:tc>
        <w:tc>
          <w:tcPr>
            <w:tcW w:w="713" w:type="dxa"/>
            <w:gridSpan w:val="5"/>
          </w:tcPr>
          <w:p w14:paraId="09A4BF65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:rsidRPr="009123BA" w14:paraId="051DC0C7" w14:textId="77777777" w:rsidTr="00FA4A57">
        <w:tc>
          <w:tcPr>
            <w:tcW w:w="2474" w:type="dxa"/>
            <w:gridSpan w:val="5"/>
          </w:tcPr>
          <w:p w14:paraId="4A8795D6" w14:textId="11094145" w:rsidR="00400690" w:rsidRPr="00E920CC" w:rsidRDefault="0066467D" w:rsidP="00400690">
            <w:pPr>
              <w:spacing w:line="252" w:lineRule="auto"/>
            </w:pPr>
            <w:hyperlink w:anchor="Sep_met" w:history="1">
              <w:r w:rsidR="00400690" w:rsidRPr="00BB18EF">
                <w:rPr>
                  <w:rStyle w:val="Hypertextovodkaz"/>
                  <w:lang w:val="en-GB"/>
                </w:rPr>
                <w:t xml:space="preserve">Separation </w:t>
              </w:r>
              <w:r w:rsidR="00400690">
                <w:rPr>
                  <w:rStyle w:val="Hypertextovodkaz"/>
                  <w:lang w:val="en-GB"/>
                </w:rPr>
                <w:t>M</w:t>
              </w:r>
              <w:r w:rsidR="00400690" w:rsidRPr="00BB18EF">
                <w:rPr>
                  <w:rStyle w:val="Hypertextovodkaz"/>
                  <w:lang w:val="en-GB"/>
                </w:rPr>
                <w:t>ethods</w:t>
              </w:r>
            </w:hyperlink>
          </w:p>
        </w:tc>
        <w:tc>
          <w:tcPr>
            <w:tcW w:w="1276" w:type="dxa"/>
            <w:gridSpan w:val="5"/>
          </w:tcPr>
          <w:p w14:paraId="4E8C0A8F" w14:textId="71B6A651" w:rsidR="00400690" w:rsidRPr="00E920CC" w:rsidRDefault="00400690" w:rsidP="00400690">
            <w:pPr>
              <w:spacing w:line="252" w:lineRule="auto"/>
            </w:pPr>
            <w:r>
              <w:t>28p</w:t>
            </w:r>
            <w:r w:rsidRPr="00E920CC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28l</w:t>
            </w:r>
          </w:p>
        </w:tc>
        <w:tc>
          <w:tcPr>
            <w:tcW w:w="745" w:type="dxa"/>
            <w:gridSpan w:val="5"/>
          </w:tcPr>
          <w:p w14:paraId="6D7DE54A" w14:textId="42DB733F" w:rsidR="00400690" w:rsidRPr="00E920CC" w:rsidRDefault="00400690" w:rsidP="00400690">
            <w:pPr>
              <w:spacing w:line="252" w:lineRule="auto"/>
            </w:pPr>
            <w:r w:rsidRPr="00E920CC">
              <w:t>z,</w:t>
            </w:r>
            <w:r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11D243D1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4</w:t>
            </w:r>
          </w:p>
        </w:tc>
        <w:tc>
          <w:tcPr>
            <w:tcW w:w="3825" w:type="dxa"/>
            <w:gridSpan w:val="16"/>
          </w:tcPr>
          <w:p w14:paraId="5F5484E6" w14:textId="0A346CB2" w:rsidR="00400690" w:rsidRPr="005E2A3C" w:rsidRDefault="0066467D" w:rsidP="00400690">
            <w:pPr>
              <w:spacing w:line="252" w:lineRule="auto"/>
              <w:jc w:val="both"/>
            </w:pPr>
            <w:hyperlink w:anchor="Ingr" w:history="1">
              <w:r w:rsidR="00400690" w:rsidRPr="00D058D7">
                <w:rPr>
                  <w:rStyle w:val="Hypertextovodkaz"/>
                  <w:b/>
                </w:rPr>
                <w:t>RNDr. Marek Ingr, Ph.D.</w:t>
              </w:r>
            </w:hyperlink>
            <w:r w:rsidR="00400690" w:rsidRPr="005E2A3C">
              <w:rPr>
                <w:b/>
              </w:rPr>
              <w:t xml:space="preserve"> </w:t>
            </w:r>
            <w:r w:rsidR="00400690">
              <w:t>(100</w:t>
            </w:r>
            <w:r w:rsidR="00400690" w:rsidRPr="005E2A3C">
              <w:t xml:space="preserve">% </w:t>
            </w:r>
            <w:r w:rsidR="00400690">
              <w:t>p</w:t>
            </w:r>
            <w:r w:rsidR="00400690" w:rsidRPr="005E2A3C">
              <w:t>)</w:t>
            </w:r>
          </w:p>
          <w:p w14:paraId="728AAF07" w14:textId="1D2305F5" w:rsidR="00400690" w:rsidRPr="005E2A3C" w:rsidRDefault="00400690" w:rsidP="00400690">
            <w:pPr>
              <w:spacing w:line="252" w:lineRule="auto"/>
              <w:jc w:val="both"/>
            </w:pPr>
          </w:p>
        </w:tc>
        <w:tc>
          <w:tcPr>
            <w:tcW w:w="569" w:type="dxa"/>
            <w:gridSpan w:val="4"/>
          </w:tcPr>
          <w:p w14:paraId="4D69A271" w14:textId="77777777" w:rsidR="00400690" w:rsidRPr="00E920CC" w:rsidRDefault="00400690" w:rsidP="00400690">
            <w:pPr>
              <w:spacing w:line="252" w:lineRule="auto"/>
            </w:pPr>
            <w:r w:rsidRPr="00E920CC">
              <w:t>2/ZS</w:t>
            </w:r>
          </w:p>
        </w:tc>
        <w:tc>
          <w:tcPr>
            <w:tcW w:w="713" w:type="dxa"/>
            <w:gridSpan w:val="5"/>
          </w:tcPr>
          <w:p w14:paraId="6889AF7A" w14:textId="77777777" w:rsidR="00400690" w:rsidRPr="009A1098" w:rsidRDefault="00400690" w:rsidP="00400690">
            <w:pPr>
              <w:spacing w:line="252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400690" w:rsidRPr="009123BA" w14:paraId="04202C1F" w14:textId="77777777" w:rsidTr="00FA4A57">
        <w:tc>
          <w:tcPr>
            <w:tcW w:w="10209" w:type="dxa"/>
            <w:gridSpan w:val="44"/>
            <w:tcBorders>
              <w:bottom w:val="single" w:sz="4" w:space="0" w:color="auto"/>
            </w:tcBorders>
          </w:tcPr>
          <w:p w14:paraId="61794385" w14:textId="77777777" w:rsidR="00400690" w:rsidRPr="00E920CC" w:rsidRDefault="00400690" w:rsidP="00400690">
            <w:pPr>
              <w:spacing w:before="60" w:after="60" w:line="252" w:lineRule="auto"/>
              <w:jc w:val="both"/>
            </w:pPr>
            <w:r w:rsidRPr="00E920CC">
              <w:rPr>
                <w:b/>
              </w:rPr>
              <w:t xml:space="preserve">Podmínka pro splnění těchto skupin předmětů: </w:t>
            </w:r>
            <w:r w:rsidRPr="00E920CC">
              <w:t>Student si zvolí buď všechny předměty ze skupiny 1, nebo všechny předměty ze skupiny 2.</w:t>
            </w:r>
          </w:p>
        </w:tc>
      </w:tr>
      <w:tr w:rsidR="00400690" w:rsidRPr="009123BA" w14:paraId="567B1A5D" w14:textId="77777777" w:rsidTr="00FA4A57">
        <w:tc>
          <w:tcPr>
            <w:tcW w:w="10209" w:type="dxa"/>
            <w:gridSpan w:val="44"/>
            <w:shd w:val="clear" w:color="auto" w:fill="F7CAAC" w:themeFill="accent2" w:themeFillTint="66"/>
          </w:tcPr>
          <w:p w14:paraId="61495CD4" w14:textId="679ADC47" w:rsidR="00400690" w:rsidRPr="006F699C" w:rsidRDefault="00400690" w:rsidP="00400690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6F699C">
              <w:rPr>
                <w:b/>
                <w:sz w:val="22"/>
                <w:szCs w:val="22"/>
              </w:rPr>
              <w:t xml:space="preserve">Povinně volitelné předměty </w:t>
            </w:r>
            <w:r w:rsidR="00FD4B6A" w:rsidRPr="000E797D">
              <w:rPr>
                <w:b/>
                <w:sz w:val="22"/>
                <w:szCs w:val="22"/>
              </w:rPr>
              <w:t>–</w:t>
            </w:r>
            <w:r w:rsidRPr="006F699C">
              <w:rPr>
                <w:b/>
                <w:sz w:val="22"/>
                <w:szCs w:val="22"/>
              </w:rPr>
              <w:t xml:space="preserve"> skupina 3</w:t>
            </w:r>
          </w:p>
        </w:tc>
      </w:tr>
      <w:tr w:rsidR="00400690" w:rsidRPr="00474FA7" w14:paraId="55D276AD" w14:textId="77777777" w:rsidTr="00FA4A57">
        <w:tc>
          <w:tcPr>
            <w:tcW w:w="2474" w:type="dxa"/>
            <w:gridSpan w:val="5"/>
          </w:tcPr>
          <w:p w14:paraId="4BAF4A76" w14:textId="2002D488" w:rsidR="00400690" w:rsidRPr="00E920CC" w:rsidRDefault="0066467D" w:rsidP="00400690">
            <w:pPr>
              <w:spacing w:line="252" w:lineRule="auto"/>
            </w:pPr>
            <w:hyperlink w:anchor="Podn_akt_II" w:history="1">
              <w:r w:rsidR="00400690">
                <w:rPr>
                  <w:rStyle w:val="Hypertextovodkaz"/>
                </w:rPr>
                <w:t>Business Activities</w:t>
              </w:r>
              <w:r w:rsidR="00400690" w:rsidRPr="004E6D2C">
                <w:rPr>
                  <w:rStyle w:val="Hypertextovodkaz"/>
                </w:rPr>
                <w:t xml:space="preserve"> II</w:t>
              </w:r>
            </w:hyperlink>
          </w:p>
        </w:tc>
        <w:tc>
          <w:tcPr>
            <w:tcW w:w="1276" w:type="dxa"/>
            <w:gridSpan w:val="5"/>
          </w:tcPr>
          <w:p w14:paraId="1EC86131" w14:textId="17CFCC19" w:rsidR="00400690" w:rsidRPr="00E920CC" w:rsidRDefault="00400690" w:rsidP="00400690">
            <w:pPr>
              <w:spacing w:line="252" w:lineRule="auto"/>
            </w:pPr>
            <w:r>
              <w:t>14p</w:t>
            </w:r>
            <w:r w:rsidRPr="00E920CC">
              <w:t>+</w:t>
            </w:r>
            <w:r>
              <w:t>14s+0l</w:t>
            </w:r>
          </w:p>
        </w:tc>
        <w:tc>
          <w:tcPr>
            <w:tcW w:w="745" w:type="dxa"/>
            <w:gridSpan w:val="5"/>
          </w:tcPr>
          <w:p w14:paraId="084563DB" w14:textId="05014774" w:rsidR="00400690" w:rsidRPr="00E920CC" w:rsidRDefault="00400690" w:rsidP="00400690">
            <w:pPr>
              <w:spacing w:line="252" w:lineRule="auto"/>
            </w:pPr>
            <w:r w:rsidRPr="00E920CC">
              <w:t>kl</w:t>
            </w:r>
            <w:r>
              <w:t>z</w:t>
            </w:r>
          </w:p>
        </w:tc>
        <w:tc>
          <w:tcPr>
            <w:tcW w:w="607" w:type="dxa"/>
            <w:gridSpan w:val="4"/>
          </w:tcPr>
          <w:p w14:paraId="69146DDF" w14:textId="77777777" w:rsidR="00400690" w:rsidRPr="00E920CC" w:rsidRDefault="00400690" w:rsidP="00400690">
            <w:pPr>
              <w:spacing w:line="252" w:lineRule="auto"/>
              <w:jc w:val="center"/>
            </w:pPr>
            <w:r w:rsidRPr="00E920CC">
              <w:t>2</w:t>
            </w:r>
          </w:p>
        </w:tc>
        <w:tc>
          <w:tcPr>
            <w:tcW w:w="3825" w:type="dxa"/>
            <w:gridSpan w:val="16"/>
          </w:tcPr>
          <w:p w14:paraId="20D6304F" w14:textId="17590B43" w:rsidR="00400690" w:rsidRPr="00E920CC" w:rsidRDefault="00400690" w:rsidP="00400690">
            <w:pPr>
              <w:spacing w:line="252" w:lineRule="auto"/>
              <w:jc w:val="both"/>
              <w:rPr>
                <w:i/>
              </w:rPr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  <w:tc>
          <w:tcPr>
            <w:tcW w:w="569" w:type="dxa"/>
            <w:gridSpan w:val="4"/>
          </w:tcPr>
          <w:p w14:paraId="54080005" w14:textId="77777777" w:rsidR="00400690" w:rsidRPr="00E920CC" w:rsidRDefault="00400690" w:rsidP="00400690">
            <w:pPr>
              <w:spacing w:line="252" w:lineRule="auto"/>
            </w:pPr>
            <w:r w:rsidRPr="00E920CC">
              <w:t>2/ZS</w:t>
            </w:r>
          </w:p>
        </w:tc>
        <w:tc>
          <w:tcPr>
            <w:tcW w:w="713" w:type="dxa"/>
            <w:gridSpan w:val="5"/>
          </w:tcPr>
          <w:p w14:paraId="51F597EE" w14:textId="2720F5E1" w:rsidR="00400690" w:rsidRPr="00E920CC" w:rsidRDefault="00400690" w:rsidP="00400690">
            <w:pPr>
              <w:spacing w:line="252" w:lineRule="auto"/>
              <w:jc w:val="center"/>
            </w:pPr>
          </w:p>
        </w:tc>
      </w:tr>
      <w:tr w:rsidR="00400690" w:rsidRPr="003D46FF" w14:paraId="695CC999" w14:textId="77777777" w:rsidTr="00FA4A57">
        <w:tc>
          <w:tcPr>
            <w:tcW w:w="2474" w:type="dxa"/>
            <w:gridSpan w:val="5"/>
          </w:tcPr>
          <w:p w14:paraId="061FB64C" w14:textId="057F607B" w:rsidR="00400690" w:rsidRPr="00E920CC" w:rsidRDefault="0066467D" w:rsidP="00400690">
            <w:pPr>
              <w:spacing w:line="252" w:lineRule="auto"/>
              <w:rPr>
                <w:i/>
              </w:rPr>
            </w:pPr>
            <w:hyperlink w:anchor="Akad_dov_v_ang" w:history="1">
              <w:r w:rsidR="00400690" w:rsidRPr="00167933">
                <w:rPr>
                  <w:rStyle w:val="Hypertextovodkaz"/>
                </w:rPr>
                <w:t>A</w:t>
              </w:r>
              <w:r w:rsidR="00400690">
                <w:rPr>
                  <w:rStyle w:val="Hypertextovodkaz"/>
                </w:rPr>
                <w:t>cademic Skills in English</w:t>
              </w:r>
            </w:hyperlink>
          </w:p>
        </w:tc>
        <w:tc>
          <w:tcPr>
            <w:tcW w:w="1276" w:type="dxa"/>
            <w:gridSpan w:val="5"/>
          </w:tcPr>
          <w:p w14:paraId="09A14739" w14:textId="347C8B13" w:rsidR="00400690" w:rsidRPr="00E920CC" w:rsidRDefault="00400690" w:rsidP="00400690">
            <w:pPr>
              <w:spacing w:line="252" w:lineRule="auto"/>
              <w:rPr>
                <w:i/>
              </w:rPr>
            </w:pPr>
            <w:r>
              <w:t>0p</w:t>
            </w:r>
            <w:r>
              <w:rPr>
                <w:lang w:val="en-GB"/>
              </w:rPr>
              <w:t>+</w:t>
            </w:r>
            <w:r w:rsidRPr="00E920CC">
              <w:t>28s</w:t>
            </w:r>
            <w:r>
              <w:t>+0l</w:t>
            </w:r>
          </w:p>
        </w:tc>
        <w:tc>
          <w:tcPr>
            <w:tcW w:w="745" w:type="dxa"/>
            <w:gridSpan w:val="5"/>
          </w:tcPr>
          <w:p w14:paraId="0B35FF5F" w14:textId="1D1ED4EE" w:rsidR="00400690" w:rsidRPr="00E920CC" w:rsidRDefault="00400690" w:rsidP="00400690">
            <w:pPr>
              <w:spacing w:line="252" w:lineRule="auto"/>
              <w:rPr>
                <w:i/>
              </w:rPr>
            </w:pPr>
            <w:r w:rsidRPr="00E920CC">
              <w:t>kl</w:t>
            </w:r>
            <w:r>
              <w:t>z</w:t>
            </w:r>
          </w:p>
        </w:tc>
        <w:tc>
          <w:tcPr>
            <w:tcW w:w="607" w:type="dxa"/>
            <w:gridSpan w:val="4"/>
          </w:tcPr>
          <w:p w14:paraId="319292B0" w14:textId="77777777" w:rsidR="00400690" w:rsidRPr="00E920CC" w:rsidRDefault="00400690" w:rsidP="00400690">
            <w:pPr>
              <w:spacing w:line="252" w:lineRule="auto"/>
              <w:jc w:val="center"/>
              <w:rPr>
                <w:i/>
              </w:rPr>
            </w:pPr>
            <w:r w:rsidRPr="00E920CC">
              <w:t>2</w:t>
            </w:r>
          </w:p>
        </w:tc>
        <w:tc>
          <w:tcPr>
            <w:tcW w:w="3825" w:type="dxa"/>
            <w:gridSpan w:val="16"/>
          </w:tcPr>
          <w:p w14:paraId="5B1816F4" w14:textId="4E11D4F1" w:rsidR="00400690" w:rsidRPr="00E920CC" w:rsidRDefault="00400690" w:rsidP="00400690">
            <w:pPr>
              <w:spacing w:line="252" w:lineRule="auto"/>
              <w:jc w:val="both"/>
              <w:rPr>
                <w:i/>
              </w:rPr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  <w:tc>
          <w:tcPr>
            <w:tcW w:w="569" w:type="dxa"/>
            <w:gridSpan w:val="4"/>
          </w:tcPr>
          <w:p w14:paraId="463581BB" w14:textId="77777777" w:rsidR="00400690" w:rsidRPr="00E920CC" w:rsidRDefault="00400690" w:rsidP="00400690">
            <w:pPr>
              <w:spacing w:line="252" w:lineRule="auto"/>
              <w:rPr>
                <w:i/>
              </w:rPr>
            </w:pPr>
            <w:r w:rsidRPr="00E920CC">
              <w:t>2/ZS</w:t>
            </w:r>
          </w:p>
        </w:tc>
        <w:tc>
          <w:tcPr>
            <w:tcW w:w="713" w:type="dxa"/>
            <w:gridSpan w:val="5"/>
          </w:tcPr>
          <w:p w14:paraId="0DBEBCC7" w14:textId="36857E46" w:rsidR="00400690" w:rsidRPr="00E920CC" w:rsidRDefault="00400690" w:rsidP="00400690">
            <w:pPr>
              <w:spacing w:line="252" w:lineRule="auto"/>
              <w:jc w:val="center"/>
              <w:rPr>
                <w:i/>
              </w:rPr>
            </w:pPr>
          </w:p>
        </w:tc>
      </w:tr>
      <w:tr w:rsidR="00400690" w:rsidRPr="00887A99" w14:paraId="7D939B77" w14:textId="77777777" w:rsidTr="00FA4A57">
        <w:tc>
          <w:tcPr>
            <w:tcW w:w="10209" w:type="dxa"/>
            <w:gridSpan w:val="44"/>
          </w:tcPr>
          <w:p w14:paraId="27AEF256" w14:textId="77777777" w:rsidR="00400690" w:rsidRPr="00E920CC" w:rsidRDefault="00400690" w:rsidP="00400690">
            <w:pPr>
              <w:spacing w:before="120" w:after="120" w:line="252" w:lineRule="auto"/>
            </w:pPr>
            <w:r w:rsidRPr="00E920CC">
              <w:rPr>
                <w:b/>
              </w:rPr>
              <w:t xml:space="preserve">Podmínka pro splnění těchto skupin předmětů: </w:t>
            </w:r>
            <w:r w:rsidRPr="00E920CC">
              <w:t>Student si z uvedené skupiny předmětů zapíše předměty do celkového počtu minimálně 60 kreditů za druhý ročník studia.</w:t>
            </w:r>
          </w:p>
        </w:tc>
      </w:tr>
      <w:tr w:rsidR="00400690" w:rsidRPr="00887A99" w14:paraId="57B53773" w14:textId="77777777" w:rsidTr="00FA4A57">
        <w:tc>
          <w:tcPr>
            <w:tcW w:w="3852" w:type="dxa"/>
            <w:gridSpan w:val="14"/>
            <w:shd w:val="clear" w:color="auto" w:fill="F7CAAC"/>
          </w:tcPr>
          <w:p w14:paraId="22C01659" w14:textId="77777777" w:rsidR="00400690" w:rsidRPr="00E920CC" w:rsidRDefault="00400690" w:rsidP="00E36AB4">
            <w:pPr>
              <w:rPr>
                <w:b/>
              </w:rPr>
            </w:pPr>
            <w:r w:rsidRPr="00E920CC">
              <w:rPr>
                <w:b/>
              </w:rPr>
              <w:t>Součásti SZZ a jejich obsah</w:t>
            </w:r>
          </w:p>
        </w:tc>
        <w:tc>
          <w:tcPr>
            <w:tcW w:w="6357" w:type="dxa"/>
            <w:gridSpan w:val="30"/>
            <w:tcBorders>
              <w:bottom w:val="nil"/>
            </w:tcBorders>
          </w:tcPr>
          <w:p w14:paraId="3E262062" w14:textId="77777777" w:rsidR="00400690" w:rsidRPr="00E920CC" w:rsidRDefault="00400690" w:rsidP="00E36AB4"/>
        </w:tc>
      </w:tr>
      <w:tr w:rsidR="00400690" w:rsidRPr="00887A99" w14:paraId="0EAE9F0D" w14:textId="77777777" w:rsidTr="00FA4A57">
        <w:trPr>
          <w:trHeight w:val="1370"/>
        </w:trPr>
        <w:tc>
          <w:tcPr>
            <w:tcW w:w="10209" w:type="dxa"/>
            <w:gridSpan w:val="44"/>
            <w:tcBorders>
              <w:top w:val="nil"/>
            </w:tcBorders>
          </w:tcPr>
          <w:p w14:paraId="5E1D2D8A" w14:textId="77777777" w:rsidR="00400690" w:rsidRPr="00E920CC" w:rsidRDefault="00400690" w:rsidP="00F15483">
            <w:pPr>
              <w:spacing w:before="120" w:line="264" w:lineRule="auto"/>
              <w:rPr>
                <w:u w:val="single"/>
              </w:rPr>
            </w:pPr>
            <w:r w:rsidRPr="00E920CC">
              <w:rPr>
                <w:u w:val="single"/>
              </w:rPr>
              <w:t>Povinné předměty</w:t>
            </w:r>
          </w:p>
          <w:p w14:paraId="2068DD27" w14:textId="77777777" w:rsidR="00400690" w:rsidRPr="00E920CC" w:rsidRDefault="00400690" w:rsidP="00034E5F">
            <w:pPr>
              <w:spacing w:before="60" w:after="60" w:line="264" w:lineRule="auto"/>
              <w:jc w:val="both"/>
              <w:rPr>
                <w:b/>
              </w:rPr>
            </w:pPr>
            <w:r w:rsidRPr="00E920CC">
              <w:rPr>
                <w:b/>
              </w:rPr>
              <w:t>Obhajoba diplomové práce</w:t>
            </w:r>
          </w:p>
          <w:p w14:paraId="71F8E8B9" w14:textId="79A2D07C" w:rsidR="00400690" w:rsidRPr="00C86E4A" w:rsidRDefault="00400690" w:rsidP="00BB2F30">
            <w:pPr>
              <w:spacing w:after="60" w:line="264" w:lineRule="auto"/>
              <w:jc w:val="both"/>
              <w:rPr>
                <w:color w:val="FF0000"/>
              </w:rPr>
            </w:pPr>
            <w:r w:rsidRPr="00E920CC">
              <w:rPr>
                <w:b/>
              </w:rPr>
              <w:t>Aplikovaná koloidní a povrchová chemie</w:t>
            </w:r>
            <w:r w:rsidRPr="00E920CC">
              <w:t xml:space="preserve"> (koloidní systémy, klíčové vlastnosti koloidů, intermolekulární síly a interakce mezi koloidními částicemi, základní zákony a principy koloidní a povrchové chemie, adsorpce, metody charakterizace koloidů, stabilita koloidů) – </w:t>
            </w:r>
            <w:ins w:id="4" w:author="Simona Mrkvičková" w:date="2018-05-30T17:57:00Z">
              <w:r w:rsidR="007965D9">
                <w:t xml:space="preserve"> </w:t>
              </w:r>
              <w:r w:rsidR="007965D9" w:rsidRPr="007965D9">
                <w:t xml:space="preserve">tematické okruhy navazují na předmět </w:t>
              </w:r>
            </w:ins>
            <w:ins w:id="5" w:author="Simona Mrkvičková" w:date="2018-05-30T18:02:00Z">
              <w:r w:rsidR="007965D9" w:rsidRPr="007965D9">
                <w:t>Aplikovaná koloidní a povrchová chemie</w:t>
              </w:r>
            </w:ins>
          </w:p>
          <w:p w14:paraId="7504ECF3" w14:textId="7FA74395" w:rsidR="00400690" w:rsidRPr="007965D9" w:rsidRDefault="00400690" w:rsidP="00BB2F30">
            <w:pPr>
              <w:spacing w:after="60" w:line="264" w:lineRule="auto"/>
              <w:jc w:val="both"/>
            </w:pPr>
            <w:r w:rsidRPr="00E920CC">
              <w:rPr>
                <w:b/>
              </w:rPr>
              <w:t>Biomakromolekuly</w:t>
            </w:r>
            <w:r w:rsidRPr="00E920CC">
              <w:t xml:space="preserve"> (funkce a klasifikace biopolymerů, chemie, struktura a přehled významných představitelů biomakromolekul (bílkoviny, sacharidy), hydrokoloidy a jejich praktické aplikace) </w:t>
            </w:r>
            <w:r w:rsidRPr="007965D9">
              <w:t xml:space="preserve">– </w:t>
            </w:r>
            <w:del w:id="6" w:author="Simona Mrkvičková" w:date="2018-05-30T17:57:00Z">
              <w:r w:rsidRPr="007965D9" w:rsidDel="007965D9">
                <w:delText>tematické okruhy navazují na předmět Biomakromolekuly</w:delText>
              </w:r>
            </w:del>
            <w:ins w:id="7" w:author="Simona Mrkvičková" w:date="2018-05-30T17:57:00Z">
              <w:r w:rsidR="007965D9" w:rsidRPr="007965D9">
                <w:t xml:space="preserve"> tematické okruhy navazují na předmět Biomakromolekuly</w:t>
              </w:r>
            </w:ins>
          </w:p>
          <w:p w14:paraId="59032E45" w14:textId="77777777" w:rsidR="00400690" w:rsidRPr="00E920CC" w:rsidRDefault="00400690" w:rsidP="00BB2F30">
            <w:pPr>
              <w:spacing w:line="264" w:lineRule="auto"/>
              <w:contextualSpacing/>
              <w:jc w:val="both"/>
            </w:pPr>
          </w:p>
          <w:p w14:paraId="6A1300FA" w14:textId="77777777" w:rsidR="00400690" w:rsidRPr="00E920CC" w:rsidRDefault="00400690" w:rsidP="00BB2F30">
            <w:pPr>
              <w:spacing w:line="264" w:lineRule="auto"/>
              <w:contextualSpacing/>
              <w:jc w:val="both"/>
              <w:rPr>
                <w:u w:val="single"/>
              </w:rPr>
            </w:pPr>
            <w:r w:rsidRPr="00E920CC">
              <w:rPr>
                <w:u w:val="single"/>
              </w:rPr>
              <w:t>Povinně volitelné předměty</w:t>
            </w:r>
          </w:p>
          <w:p w14:paraId="761976F2" w14:textId="4FE1A287" w:rsidR="00400690" w:rsidRPr="00E920CC" w:rsidRDefault="00400690" w:rsidP="00ED0CB2">
            <w:pPr>
              <w:spacing w:before="60" w:after="60" w:line="264" w:lineRule="auto"/>
              <w:jc w:val="both"/>
            </w:pPr>
            <w:r w:rsidRPr="00E920CC">
              <w:rPr>
                <w:b/>
              </w:rPr>
              <w:t>Biomateriály a nanomateriály</w:t>
            </w:r>
            <w:r w:rsidRPr="00E920CC">
              <w:t xml:space="preserve"> (biomateriály na bázi polymerů, keramiky a sklokeramiky, kompozitní biomateriály, netkané textilie, nosiče a systémy pro řízené uvolňování aktivních látek, gely, hydrogely, aerogely, nanomateriály a nanostruktury) – </w:t>
            </w:r>
            <w:ins w:id="8" w:author="Simona Mrkvičková" w:date="2018-05-30T17:57:00Z">
              <w:r w:rsidR="007965D9">
                <w:t xml:space="preserve"> </w:t>
              </w:r>
              <w:r w:rsidR="007965D9" w:rsidRPr="007965D9">
                <w:t>tematické okruhy navazují na předměty Biomateriály II a Nanomateriály a nanotechnologie pro kosmetiku a biomateriály</w:t>
              </w:r>
            </w:ins>
          </w:p>
          <w:p w14:paraId="49F512FB" w14:textId="77777777" w:rsidR="00400690" w:rsidRPr="00E920CC" w:rsidRDefault="00400690" w:rsidP="00BB2F30">
            <w:pPr>
              <w:spacing w:after="60" w:line="264" w:lineRule="auto"/>
              <w:jc w:val="both"/>
            </w:pPr>
            <w:r w:rsidRPr="00E920CC">
              <w:rPr>
                <w:b/>
              </w:rPr>
              <w:t>Kosmetika a kosmetologie</w:t>
            </w:r>
            <w:r w:rsidRPr="00E920CC">
              <w:t xml:space="preserve"> (legislativa kosmetických přípravků, stavba kůže, funkce, voda v kůži, lipidy a surfaktanty v kosmetice, konzervace kosmetických přípravků, formy kosmetických přípravků, funkční a dekorativní kosmetika, parfémy, instrumentální metody v analýze kosmetických přípravků) – tematické okruhy navazují na předměty Kosmetika a kosmetologie, Legislativa a systémy managementu jakosti, Speciální metody instrumentální analýzy a Charakterizace polymerů</w:t>
            </w:r>
          </w:p>
          <w:p w14:paraId="59E604C5" w14:textId="7F24E64D" w:rsidR="00400690" w:rsidRPr="00C86E4A" w:rsidRDefault="00400690" w:rsidP="00BB2F30">
            <w:pPr>
              <w:spacing w:line="264" w:lineRule="auto"/>
              <w:contextualSpacing/>
              <w:jc w:val="both"/>
              <w:rPr>
                <w:color w:val="FF0000"/>
              </w:rPr>
            </w:pPr>
            <w:r w:rsidRPr="00E920CC">
              <w:rPr>
                <w:b/>
              </w:rPr>
              <w:t>Chemie a technologie tenzidů a lipidů</w:t>
            </w:r>
            <w:r w:rsidRPr="00E920CC">
              <w:t xml:space="preserve"> (fázové rozhraní, adsorpce tenzidů na pevné substráty, interakce mezi tenzidy a polymery, tenzidy a životní prostředí, analytika tenzidů, biotenzidy a polymerní tenzidy, využití tenzidů, lipidy, klasifikace a vlastnosti, acylglyceroly, chemické a fyzikální charakteristiky, získávání a rafinace tuků a olejů, fosfolipidy, ceramidy, liposomy a lipidové částice jako nosiče aktivních látek, instrumentální metody v analýze tenzidů a lipidů) – </w:t>
            </w:r>
            <w:ins w:id="9" w:author="Simona Mrkvičková" w:date="2018-05-30T17:58:00Z">
              <w:r w:rsidR="007965D9">
                <w:t xml:space="preserve"> </w:t>
              </w:r>
              <w:r w:rsidR="007965D9" w:rsidRPr="007965D9">
                <w:t>tematické okruhy navazují na předměty Chemie a technologie povrchově aktivních látek II, Chemie a technologie lipidů II, Speciální metody instrumentální analýzy a Charakterizace polymerů</w:t>
              </w:r>
            </w:ins>
          </w:p>
          <w:p w14:paraId="6851CE62" w14:textId="77777777" w:rsidR="00400690" w:rsidRPr="00E920CC" w:rsidRDefault="00400690" w:rsidP="00BB2F30">
            <w:pPr>
              <w:spacing w:line="264" w:lineRule="auto"/>
              <w:jc w:val="both"/>
              <w:rPr>
                <w:color w:val="FF0000"/>
              </w:rPr>
            </w:pPr>
          </w:p>
          <w:p w14:paraId="0D519ADC" w14:textId="6617AE36" w:rsidR="00400690" w:rsidRPr="00E920CC" w:rsidRDefault="00400690" w:rsidP="00F15483">
            <w:pPr>
              <w:spacing w:line="264" w:lineRule="auto"/>
              <w:jc w:val="both"/>
            </w:pPr>
            <w:r w:rsidRPr="00E920CC">
              <w:t>Student si ze skupiny povinně-volitelných předmětů vybere minimálně jeden předmět.</w:t>
            </w:r>
          </w:p>
        </w:tc>
      </w:tr>
      <w:tr w:rsidR="00400690" w:rsidRPr="00887A99" w14:paraId="562EE30D" w14:textId="77777777" w:rsidTr="00FA4A57">
        <w:tc>
          <w:tcPr>
            <w:tcW w:w="3852" w:type="dxa"/>
            <w:gridSpan w:val="14"/>
            <w:shd w:val="clear" w:color="auto" w:fill="F7CAAC"/>
          </w:tcPr>
          <w:p w14:paraId="5C1860E1" w14:textId="77777777" w:rsidR="00400690" w:rsidRPr="00E920CC" w:rsidRDefault="00400690" w:rsidP="00E36AB4">
            <w:pPr>
              <w:rPr>
                <w:b/>
              </w:rPr>
            </w:pPr>
            <w:r w:rsidRPr="00E920CC">
              <w:rPr>
                <w:b/>
              </w:rPr>
              <w:t>Další studijní povinnosti</w:t>
            </w:r>
          </w:p>
        </w:tc>
        <w:tc>
          <w:tcPr>
            <w:tcW w:w="6357" w:type="dxa"/>
            <w:gridSpan w:val="30"/>
            <w:tcBorders>
              <w:bottom w:val="nil"/>
            </w:tcBorders>
          </w:tcPr>
          <w:p w14:paraId="2E49898E" w14:textId="77777777" w:rsidR="00400690" w:rsidRPr="00E920CC" w:rsidRDefault="00400690" w:rsidP="00E36AB4"/>
        </w:tc>
      </w:tr>
      <w:tr w:rsidR="00400690" w:rsidRPr="00887A99" w14:paraId="28CCABF7" w14:textId="77777777" w:rsidTr="00FA4A57">
        <w:trPr>
          <w:trHeight w:val="895"/>
        </w:trPr>
        <w:tc>
          <w:tcPr>
            <w:tcW w:w="10209" w:type="dxa"/>
            <w:gridSpan w:val="44"/>
            <w:tcBorders>
              <w:top w:val="nil"/>
            </w:tcBorders>
          </w:tcPr>
          <w:p w14:paraId="4CF416F9" w14:textId="1BCDD236" w:rsidR="00400690" w:rsidRDefault="00400690" w:rsidP="00D544BB">
            <w:pPr>
              <w:spacing w:before="60"/>
            </w:pPr>
            <w:r w:rsidRPr="00E920CC">
              <w:t>Nejsou definovány</w:t>
            </w:r>
            <w:r>
              <w:t>.</w:t>
            </w:r>
          </w:p>
          <w:p w14:paraId="4B223BED" w14:textId="77777777" w:rsidR="00400690" w:rsidRDefault="00400690" w:rsidP="00D544BB">
            <w:pPr>
              <w:spacing w:before="60"/>
            </w:pPr>
          </w:p>
          <w:p w14:paraId="5EA631AD" w14:textId="64E7E23D" w:rsidR="00400690" w:rsidRPr="00E920CC" w:rsidRDefault="00400690" w:rsidP="00D544BB">
            <w:pPr>
              <w:spacing w:before="60"/>
            </w:pPr>
          </w:p>
        </w:tc>
      </w:tr>
      <w:tr w:rsidR="00400690" w:rsidRPr="00887A99" w14:paraId="1C331FBD" w14:textId="77777777" w:rsidTr="00FA4A57">
        <w:tc>
          <w:tcPr>
            <w:tcW w:w="3852" w:type="dxa"/>
            <w:gridSpan w:val="14"/>
            <w:shd w:val="clear" w:color="auto" w:fill="F7CAAC"/>
          </w:tcPr>
          <w:p w14:paraId="4EEDEEB5" w14:textId="77777777" w:rsidR="00400690" w:rsidRPr="00E920CC" w:rsidRDefault="00400690" w:rsidP="00E36AB4">
            <w:pPr>
              <w:rPr>
                <w:b/>
              </w:rPr>
            </w:pPr>
            <w:r w:rsidRPr="00E920CC">
              <w:rPr>
                <w:b/>
              </w:rPr>
              <w:lastRenderedPageBreak/>
              <w:t>Návrh témat kvalifikačních prací a témata obhájených prací</w:t>
            </w:r>
          </w:p>
        </w:tc>
        <w:tc>
          <w:tcPr>
            <w:tcW w:w="6357" w:type="dxa"/>
            <w:gridSpan w:val="30"/>
            <w:tcBorders>
              <w:bottom w:val="nil"/>
            </w:tcBorders>
          </w:tcPr>
          <w:p w14:paraId="18EB76A4" w14:textId="77777777" w:rsidR="00400690" w:rsidRPr="00E920CC" w:rsidRDefault="00400690" w:rsidP="00E36AB4"/>
        </w:tc>
      </w:tr>
      <w:tr w:rsidR="00400690" w:rsidRPr="00887A99" w14:paraId="42104693" w14:textId="77777777" w:rsidTr="00FA4A57">
        <w:trPr>
          <w:trHeight w:val="4018"/>
        </w:trPr>
        <w:tc>
          <w:tcPr>
            <w:tcW w:w="10209" w:type="dxa"/>
            <w:gridSpan w:val="44"/>
            <w:tcBorders>
              <w:top w:val="nil"/>
            </w:tcBorders>
          </w:tcPr>
          <w:p w14:paraId="705544F0" w14:textId="2F9DFF42" w:rsidR="00400690" w:rsidRPr="00887A99" w:rsidRDefault="00400690" w:rsidP="00BB2F30">
            <w:pPr>
              <w:spacing w:before="60" w:line="264" w:lineRule="auto"/>
              <w:rPr>
                <w:u w:val="single"/>
              </w:rPr>
            </w:pPr>
            <w:r w:rsidRPr="00887A99">
              <w:rPr>
                <w:u w:val="single"/>
              </w:rPr>
              <w:t xml:space="preserve">Návrh témat kvalifikačních prací: </w:t>
            </w:r>
          </w:p>
          <w:p w14:paraId="12429CA2" w14:textId="77777777" w:rsidR="00400690" w:rsidRPr="00887A99" w:rsidRDefault="00400690" w:rsidP="00BB2F30">
            <w:pPr>
              <w:spacing w:before="60" w:line="264" w:lineRule="auto"/>
              <w:contextualSpacing/>
            </w:pPr>
            <w:r w:rsidRPr="00887A99">
              <w:t xml:space="preserve">Interakce kmenových buněk s materiály </w:t>
            </w:r>
            <w:r w:rsidRPr="00887A99">
              <w:tab/>
            </w:r>
          </w:p>
          <w:p w14:paraId="207FA6A1" w14:textId="77777777" w:rsidR="00400690" w:rsidRPr="00887A99" w:rsidRDefault="00400690" w:rsidP="00BB2F30">
            <w:pPr>
              <w:spacing w:before="60" w:line="264" w:lineRule="auto"/>
              <w:contextualSpacing/>
            </w:pPr>
            <w:r w:rsidRPr="00887A99">
              <w:t>Biologické vlastnosti scaffoldů</w:t>
            </w:r>
          </w:p>
          <w:p w14:paraId="5C2835AB" w14:textId="77777777" w:rsidR="00400690" w:rsidRPr="00887A99" w:rsidRDefault="00400690" w:rsidP="00BB2F30">
            <w:pPr>
              <w:spacing w:before="60" w:line="264" w:lineRule="auto"/>
              <w:contextualSpacing/>
            </w:pPr>
            <w:r w:rsidRPr="00887A99">
              <w:t>V</w:t>
            </w:r>
            <w:r>
              <w:t>liv</w:t>
            </w:r>
            <w:r w:rsidRPr="00887A99">
              <w:t xml:space="preserve"> povrchových vlastností kompozitních materiálů na adhezi buněk </w:t>
            </w:r>
            <w:r w:rsidRPr="00887A99">
              <w:tab/>
            </w:r>
          </w:p>
          <w:p w14:paraId="0D9FD065" w14:textId="77777777" w:rsidR="00400690" w:rsidRPr="00887A99" w:rsidRDefault="00400690" w:rsidP="00BB2F30">
            <w:pPr>
              <w:spacing w:before="60" w:line="264" w:lineRule="auto"/>
              <w:contextualSpacing/>
            </w:pPr>
            <w:r w:rsidRPr="00887A99">
              <w:t xml:space="preserve">Transdermální penetrace esenciálních olejů z emulzí </w:t>
            </w:r>
          </w:p>
          <w:p w14:paraId="737A42C0" w14:textId="77777777" w:rsidR="00400690" w:rsidRPr="00887A99" w:rsidRDefault="00400690" w:rsidP="00BB2F30">
            <w:pPr>
              <w:spacing w:before="60" w:line="264" w:lineRule="auto"/>
              <w:contextualSpacing/>
            </w:pPr>
            <w:r w:rsidRPr="00887A99">
              <w:t xml:space="preserve">Fyziologie kůže mužů a žen: </w:t>
            </w:r>
            <w:r w:rsidRPr="00887A99">
              <w:rPr>
                <w:i/>
              </w:rPr>
              <w:t>in vivo</w:t>
            </w:r>
            <w:r w:rsidRPr="00887A99">
              <w:t xml:space="preserve"> hodnocení kožního povrchu české populace</w:t>
            </w:r>
          </w:p>
          <w:p w14:paraId="345FAC66" w14:textId="77777777" w:rsidR="00400690" w:rsidRPr="00887A99" w:rsidRDefault="00400690" w:rsidP="00BB2F30">
            <w:pPr>
              <w:spacing w:before="60" w:line="264" w:lineRule="auto"/>
              <w:contextualSpacing/>
            </w:pPr>
            <w:r w:rsidRPr="00887A99">
              <w:t xml:space="preserve">Studium interakcí ve směsích biopolymerů a tenzidů </w:t>
            </w:r>
          </w:p>
          <w:p w14:paraId="7D8DABB8" w14:textId="77777777" w:rsidR="00C86E4A" w:rsidRDefault="00400690" w:rsidP="00BB2F30">
            <w:pPr>
              <w:spacing w:before="60" w:line="264" w:lineRule="auto"/>
              <w:contextualSpacing/>
              <w:rPr>
                <w:ins w:id="10" w:author="Ekorn" w:date="2018-05-27T16:24:00Z"/>
              </w:rPr>
            </w:pPr>
            <w:r w:rsidRPr="00887A99">
              <w:t>Dekorativní kosmetika a odličovací přípravky</w:t>
            </w:r>
          </w:p>
          <w:p w14:paraId="3D8B99F4" w14:textId="750FDBAE" w:rsidR="00C86E4A" w:rsidRPr="00C86E4A" w:rsidRDefault="00C86E4A" w:rsidP="00BB2F30">
            <w:pPr>
              <w:spacing w:before="60" w:line="264" w:lineRule="auto"/>
              <w:contextualSpacing/>
              <w:rPr>
                <w:ins w:id="11" w:author="Ekorn" w:date="2018-05-27T16:24:00Z"/>
                <w:lang w:val="en-GB"/>
              </w:rPr>
            </w:pPr>
            <w:ins w:id="12" w:author="Ekorn" w:date="2018-05-27T16:24:00Z">
              <w:r w:rsidRPr="00C86E4A">
                <w:rPr>
                  <w:lang w:val="en-GB"/>
                </w:rPr>
                <w:t xml:space="preserve">Pickering </w:t>
              </w:r>
            </w:ins>
            <w:ins w:id="13" w:author="Ekorn" w:date="2018-05-27T16:25:00Z">
              <w:r w:rsidRPr="00C86E4A">
                <w:rPr>
                  <w:lang w:val="en-GB"/>
                </w:rPr>
                <w:t>E</w:t>
              </w:r>
            </w:ins>
            <w:ins w:id="14" w:author="Ekorn" w:date="2018-05-27T16:24:00Z">
              <w:r w:rsidRPr="00C86E4A">
                <w:rPr>
                  <w:lang w:val="en-GB"/>
                </w:rPr>
                <w:t xml:space="preserve">mulsions </w:t>
              </w:r>
            </w:ins>
            <w:ins w:id="15" w:author="Ekorn" w:date="2018-05-27T16:25:00Z">
              <w:r w:rsidRPr="00C86E4A">
                <w:rPr>
                  <w:lang w:val="en-GB"/>
                </w:rPr>
                <w:t>S</w:t>
              </w:r>
            </w:ins>
            <w:ins w:id="16" w:author="Ekorn" w:date="2018-05-27T16:24:00Z">
              <w:r w:rsidRPr="00C86E4A">
                <w:rPr>
                  <w:lang w:val="en-GB"/>
                </w:rPr>
                <w:t xml:space="preserve">tabilized with </w:t>
              </w:r>
            </w:ins>
            <w:ins w:id="17" w:author="Ekorn" w:date="2018-05-27T16:25:00Z">
              <w:r w:rsidRPr="00C86E4A">
                <w:rPr>
                  <w:lang w:val="en-GB"/>
                </w:rPr>
                <w:t>N</w:t>
              </w:r>
            </w:ins>
            <w:ins w:id="18" w:author="Ekorn" w:date="2018-05-27T16:24:00Z">
              <w:r w:rsidRPr="00C86E4A">
                <w:rPr>
                  <w:lang w:val="en-GB"/>
                </w:rPr>
                <w:t xml:space="preserve">ano-cellulose </w:t>
              </w:r>
            </w:ins>
            <w:ins w:id="19" w:author="Ekorn" w:date="2018-05-27T16:25:00Z">
              <w:r w:rsidRPr="00C86E4A">
                <w:rPr>
                  <w:lang w:val="en-GB"/>
                </w:rPr>
                <w:t>P</w:t>
              </w:r>
            </w:ins>
            <w:ins w:id="20" w:author="Ekorn" w:date="2018-05-27T16:24:00Z">
              <w:r w:rsidRPr="00C86E4A">
                <w:rPr>
                  <w:lang w:val="en-GB"/>
                </w:rPr>
                <w:t>articles</w:t>
              </w:r>
            </w:ins>
          </w:p>
          <w:p w14:paraId="128612A9" w14:textId="45A40465" w:rsidR="00C86E4A" w:rsidRPr="00C86E4A" w:rsidRDefault="00C86E4A" w:rsidP="00C86E4A">
            <w:pPr>
              <w:spacing w:before="60" w:line="264" w:lineRule="auto"/>
              <w:contextualSpacing/>
              <w:rPr>
                <w:ins w:id="21" w:author="Ekorn" w:date="2018-05-27T16:26:00Z"/>
                <w:lang w:val="en-GB"/>
              </w:rPr>
            </w:pPr>
            <w:ins w:id="22" w:author="Ekorn" w:date="2018-05-27T16:26:00Z">
              <w:r w:rsidRPr="00C86E4A">
                <w:rPr>
                  <w:lang w:val="en-GB"/>
                </w:rPr>
                <w:t>pH responsive Emulsions for Controlled Delivery of Active Substances</w:t>
              </w:r>
            </w:ins>
          </w:p>
          <w:p w14:paraId="55658737" w14:textId="56CAE5E7" w:rsidR="00400690" w:rsidRPr="00887A99" w:rsidRDefault="00400690" w:rsidP="00BB2F30">
            <w:pPr>
              <w:spacing w:before="60" w:line="264" w:lineRule="auto"/>
              <w:contextualSpacing/>
            </w:pPr>
          </w:p>
          <w:p w14:paraId="0A350087" w14:textId="77777777" w:rsidR="00C86E4A" w:rsidRPr="00887A99" w:rsidRDefault="00C86E4A" w:rsidP="00BB2F30">
            <w:pPr>
              <w:spacing w:before="60" w:line="264" w:lineRule="auto"/>
              <w:contextualSpacing/>
            </w:pPr>
          </w:p>
          <w:p w14:paraId="4FDDAA39" w14:textId="77777777" w:rsidR="00400690" w:rsidRPr="00887A99" w:rsidRDefault="00400690" w:rsidP="00BB2F30">
            <w:pPr>
              <w:spacing w:before="60" w:line="264" w:lineRule="auto"/>
              <w:contextualSpacing/>
              <w:rPr>
                <w:u w:val="single"/>
              </w:rPr>
            </w:pPr>
            <w:r w:rsidRPr="00887A99">
              <w:rPr>
                <w:u w:val="single"/>
              </w:rPr>
              <w:t xml:space="preserve">Témata obhájených prací vypracovaných v rámci studijního oboru Technologie výroby tuků, kosmetiky a detergentů: </w:t>
            </w:r>
          </w:p>
          <w:p w14:paraId="05D83E01" w14:textId="77777777" w:rsidR="00400690" w:rsidRPr="00887A99" w:rsidRDefault="00400690" w:rsidP="00BB2F30">
            <w:pPr>
              <w:spacing w:before="60" w:line="264" w:lineRule="auto"/>
              <w:contextualSpacing/>
            </w:pPr>
            <w:r w:rsidRPr="00887A99">
              <w:t xml:space="preserve">Imobilizace biologicky aktivního proteinu v matrici biorozložitelného polymeru pro zdravotnické a kosmetické aplikace </w:t>
            </w:r>
          </w:p>
          <w:p w14:paraId="53CF520D" w14:textId="77777777" w:rsidR="00400690" w:rsidRPr="00887A99" w:rsidRDefault="00400690" w:rsidP="00BB2F30">
            <w:pPr>
              <w:spacing w:before="60" w:line="264" w:lineRule="auto"/>
              <w:contextualSpacing/>
            </w:pPr>
            <w:r w:rsidRPr="00887A99">
              <w:rPr>
                <w:i/>
              </w:rPr>
              <w:t>In vitro</w:t>
            </w:r>
            <w:r w:rsidRPr="00887A99">
              <w:t xml:space="preserve"> charakteristika SPF a UVA-PF kosmetických přípravků</w:t>
            </w:r>
          </w:p>
          <w:p w14:paraId="538BA493" w14:textId="77777777" w:rsidR="00400690" w:rsidRPr="00887A99" w:rsidRDefault="00400690" w:rsidP="00BB2F30">
            <w:pPr>
              <w:spacing w:before="60" w:line="264" w:lineRule="auto"/>
              <w:contextualSpacing/>
            </w:pPr>
            <w:r w:rsidRPr="00887A99">
              <w:t>Formulace a vlastnosti mikroemulzí s obsahem esenciálních olejů</w:t>
            </w:r>
          </w:p>
          <w:p w14:paraId="2F356BCD" w14:textId="77777777" w:rsidR="00400690" w:rsidRDefault="00400690" w:rsidP="00BB2F30">
            <w:pPr>
              <w:spacing w:before="60" w:line="264" w:lineRule="auto"/>
              <w:contextualSpacing/>
            </w:pPr>
            <w:r w:rsidRPr="00887A99">
              <w:rPr>
                <w:i/>
              </w:rPr>
              <w:t>In-vivo</w:t>
            </w:r>
            <w:r w:rsidRPr="00887A99">
              <w:t xml:space="preserve"> charakterizace bariérové funkce kůže postižené atopickou dermatitidou</w:t>
            </w:r>
          </w:p>
          <w:p w14:paraId="2186128A" w14:textId="77777777" w:rsidR="00400690" w:rsidRDefault="00400690" w:rsidP="00BB2F30">
            <w:pPr>
              <w:spacing w:before="60" w:line="264" w:lineRule="auto"/>
              <w:contextualSpacing/>
            </w:pPr>
            <w:r>
              <w:t>Ověření účinnosti diamantové mikrodermabraze pomocí 3D skenování reliéfu kůže</w:t>
            </w:r>
          </w:p>
          <w:p w14:paraId="5E96056A" w14:textId="37A5AFC6" w:rsidR="00C86E4A" w:rsidRPr="00C86E4A" w:rsidRDefault="00C86E4A" w:rsidP="00C86E4A">
            <w:pPr>
              <w:spacing w:before="60" w:line="264" w:lineRule="auto"/>
              <w:contextualSpacing/>
              <w:rPr>
                <w:ins w:id="23" w:author="Ekorn" w:date="2018-05-27T16:23:00Z"/>
                <w:lang w:val="en-GB"/>
              </w:rPr>
            </w:pPr>
            <w:ins w:id="24" w:author="Ekorn" w:date="2018-05-27T16:23:00Z">
              <w:r w:rsidRPr="00C86E4A">
                <w:rPr>
                  <w:lang w:val="en-GB"/>
                </w:rPr>
                <w:t xml:space="preserve">Phase Inversion in n-Undecane/Water Emulsions </w:t>
              </w:r>
            </w:ins>
          </w:p>
          <w:p w14:paraId="3C5AAC38" w14:textId="77777777" w:rsidR="00C86E4A" w:rsidRPr="00C86E4A" w:rsidRDefault="00C86E4A" w:rsidP="00C86E4A">
            <w:pPr>
              <w:spacing w:before="60" w:line="264" w:lineRule="auto"/>
              <w:contextualSpacing/>
              <w:rPr>
                <w:ins w:id="25" w:author="Ekorn" w:date="2018-05-27T16:23:00Z"/>
                <w:lang w:val="en-GB"/>
              </w:rPr>
            </w:pPr>
            <w:ins w:id="26" w:author="Ekorn" w:date="2018-05-27T16:23:00Z">
              <w:r w:rsidRPr="00C86E4A">
                <w:rPr>
                  <w:lang w:val="en-GB"/>
                </w:rPr>
                <w:t>The Behaviour of Surfactants in Binary Mixtures</w:t>
              </w:r>
            </w:ins>
          </w:p>
          <w:p w14:paraId="745027B5" w14:textId="61514CB9" w:rsidR="00C86E4A" w:rsidRPr="00887A99" w:rsidRDefault="00C86E4A" w:rsidP="00BB2F30">
            <w:pPr>
              <w:spacing w:before="60" w:line="264" w:lineRule="auto"/>
              <w:contextualSpacing/>
            </w:pPr>
          </w:p>
        </w:tc>
      </w:tr>
      <w:tr w:rsidR="00400690" w:rsidRPr="00887A99" w14:paraId="4376655C" w14:textId="77777777" w:rsidTr="00FA4A57">
        <w:tc>
          <w:tcPr>
            <w:tcW w:w="3852" w:type="dxa"/>
            <w:gridSpan w:val="14"/>
            <w:shd w:val="clear" w:color="auto" w:fill="F7CAAC"/>
          </w:tcPr>
          <w:p w14:paraId="0570425C" w14:textId="77777777" w:rsidR="00400690" w:rsidRPr="00887A99" w:rsidRDefault="00400690" w:rsidP="00E36AB4">
            <w:r w:rsidRPr="00887A99">
              <w:rPr>
                <w:b/>
              </w:rPr>
              <w:t>Návrh témat rigorózních prací a témata obhájených prací</w:t>
            </w:r>
          </w:p>
        </w:tc>
        <w:tc>
          <w:tcPr>
            <w:tcW w:w="6357" w:type="dxa"/>
            <w:gridSpan w:val="30"/>
            <w:tcBorders>
              <w:bottom w:val="nil"/>
            </w:tcBorders>
            <w:shd w:val="clear" w:color="auto" w:fill="FFFFFF"/>
          </w:tcPr>
          <w:p w14:paraId="3EAE6571" w14:textId="77777777" w:rsidR="00400690" w:rsidRPr="00887A99" w:rsidRDefault="00400690" w:rsidP="00E36AB4"/>
        </w:tc>
      </w:tr>
      <w:tr w:rsidR="00400690" w:rsidRPr="00887A99" w14:paraId="23963EDA" w14:textId="77777777" w:rsidTr="00FA4A57">
        <w:trPr>
          <w:trHeight w:val="680"/>
        </w:trPr>
        <w:tc>
          <w:tcPr>
            <w:tcW w:w="10209" w:type="dxa"/>
            <w:gridSpan w:val="44"/>
            <w:tcBorders>
              <w:top w:val="nil"/>
            </w:tcBorders>
          </w:tcPr>
          <w:p w14:paraId="301B54F0" w14:textId="06F94C59" w:rsidR="00400690" w:rsidRDefault="00400690" w:rsidP="00E36AB4">
            <w:r w:rsidRPr="00887A99">
              <w:t>---</w:t>
            </w:r>
          </w:p>
          <w:p w14:paraId="0AB6148C" w14:textId="77777777" w:rsidR="00400690" w:rsidRDefault="00400690" w:rsidP="00BB2F30"/>
          <w:p w14:paraId="063F061F" w14:textId="77777777" w:rsidR="00400690" w:rsidRDefault="00400690" w:rsidP="00BB2F30"/>
          <w:p w14:paraId="24F29E77" w14:textId="77777777" w:rsidR="00400690" w:rsidRPr="00BB2F30" w:rsidRDefault="00400690" w:rsidP="00BB2F30"/>
        </w:tc>
      </w:tr>
      <w:tr w:rsidR="00400690" w:rsidRPr="00887A99" w14:paraId="1312A0B9" w14:textId="77777777" w:rsidTr="00FA4A57">
        <w:tc>
          <w:tcPr>
            <w:tcW w:w="3852" w:type="dxa"/>
            <w:gridSpan w:val="14"/>
            <w:shd w:val="clear" w:color="auto" w:fill="F7CAAC"/>
          </w:tcPr>
          <w:p w14:paraId="55F5E57F" w14:textId="77777777" w:rsidR="00400690" w:rsidRPr="00887A99" w:rsidRDefault="00400690" w:rsidP="00E36AB4">
            <w:r w:rsidRPr="00887A99">
              <w:rPr>
                <w:b/>
              </w:rPr>
              <w:t xml:space="preserve"> Součásti SRZ a jejich obsah</w:t>
            </w:r>
          </w:p>
        </w:tc>
        <w:tc>
          <w:tcPr>
            <w:tcW w:w="6357" w:type="dxa"/>
            <w:gridSpan w:val="30"/>
            <w:tcBorders>
              <w:bottom w:val="nil"/>
            </w:tcBorders>
            <w:shd w:val="clear" w:color="auto" w:fill="FFFFFF"/>
          </w:tcPr>
          <w:p w14:paraId="55720ABC" w14:textId="77777777" w:rsidR="00400690" w:rsidRPr="00887A99" w:rsidRDefault="00400690" w:rsidP="00E36AB4"/>
        </w:tc>
      </w:tr>
      <w:tr w:rsidR="00400690" w:rsidRPr="00887A99" w14:paraId="117E742F" w14:textId="77777777" w:rsidTr="00FA4A57">
        <w:trPr>
          <w:trHeight w:val="594"/>
        </w:trPr>
        <w:tc>
          <w:tcPr>
            <w:tcW w:w="10209" w:type="dxa"/>
            <w:gridSpan w:val="44"/>
            <w:tcBorders>
              <w:top w:val="nil"/>
            </w:tcBorders>
          </w:tcPr>
          <w:p w14:paraId="4CAC8531" w14:textId="3ADA7CC6" w:rsidR="00400690" w:rsidRDefault="00400690" w:rsidP="00E36AB4">
            <w:r w:rsidRPr="00887A99">
              <w:t>---</w:t>
            </w:r>
          </w:p>
          <w:p w14:paraId="4E4FDCCF" w14:textId="77777777" w:rsidR="00400690" w:rsidRDefault="00400690" w:rsidP="00BB2F30"/>
          <w:p w14:paraId="68D6DA52" w14:textId="77777777" w:rsidR="00400690" w:rsidRDefault="00400690" w:rsidP="00BB2F30"/>
          <w:p w14:paraId="158275ED" w14:textId="77777777" w:rsidR="00400690" w:rsidRDefault="00400690" w:rsidP="00BB2F30"/>
          <w:p w14:paraId="41CCB723" w14:textId="77777777" w:rsidR="00400690" w:rsidRDefault="00400690" w:rsidP="00BB2F30"/>
          <w:p w14:paraId="659A962D" w14:textId="77777777" w:rsidR="00400690" w:rsidRDefault="00400690" w:rsidP="00BB2F30"/>
          <w:p w14:paraId="76801BBA" w14:textId="77777777" w:rsidR="00400690" w:rsidRDefault="00400690" w:rsidP="00BB2F30"/>
          <w:p w14:paraId="2BB4B78A" w14:textId="77777777" w:rsidR="00400690" w:rsidRDefault="00400690" w:rsidP="00BB2F30"/>
          <w:p w14:paraId="4EF20478" w14:textId="77777777" w:rsidR="00400690" w:rsidRDefault="00400690" w:rsidP="00BB2F30"/>
          <w:p w14:paraId="35A2598B" w14:textId="77777777" w:rsidR="00400690" w:rsidRDefault="00400690" w:rsidP="00BB2F30"/>
          <w:p w14:paraId="3051FD31" w14:textId="77777777" w:rsidR="00400690" w:rsidRDefault="00400690" w:rsidP="00BB2F30"/>
          <w:p w14:paraId="546B1685" w14:textId="77777777" w:rsidR="00400690" w:rsidRDefault="00400690" w:rsidP="00BB2F30"/>
          <w:p w14:paraId="2B4BBE5D" w14:textId="77777777" w:rsidR="00400690" w:rsidRDefault="00400690" w:rsidP="00BB2F30"/>
          <w:p w14:paraId="5D93AEFA" w14:textId="77777777" w:rsidR="00400690" w:rsidRDefault="00400690" w:rsidP="00BB2F30"/>
          <w:p w14:paraId="05AC99C5" w14:textId="77777777" w:rsidR="00400690" w:rsidRDefault="00400690" w:rsidP="00BB2F30"/>
          <w:p w14:paraId="4993D217" w14:textId="77777777" w:rsidR="00400690" w:rsidRDefault="00400690" w:rsidP="00BB2F30"/>
          <w:p w14:paraId="46EF86AF" w14:textId="77777777" w:rsidR="00400690" w:rsidRDefault="00400690" w:rsidP="00BB2F30"/>
          <w:p w14:paraId="6E0EC89B" w14:textId="77777777" w:rsidR="00400690" w:rsidRDefault="00400690" w:rsidP="00BB2F30"/>
          <w:p w14:paraId="4832C4C4" w14:textId="77777777" w:rsidR="00400690" w:rsidRDefault="00400690" w:rsidP="00BB2F30"/>
          <w:p w14:paraId="5EB360C1" w14:textId="77777777" w:rsidR="00400690" w:rsidRDefault="00400690" w:rsidP="00BB2F30"/>
          <w:p w14:paraId="2293A5E1" w14:textId="77777777" w:rsidR="00400690" w:rsidRDefault="00400690" w:rsidP="00BB2F30"/>
          <w:p w14:paraId="154F7372" w14:textId="77777777" w:rsidR="00400690" w:rsidRDefault="00400690" w:rsidP="00BB2F30"/>
          <w:p w14:paraId="5223FA8F" w14:textId="77777777" w:rsidR="00400690" w:rsidRDefault="00400690" w:rsidP="00BB2F30"/>
          <w:p w14:paraId="7B61DB65" w14:textId="77777777" w:rsidR="00400690" w:rsidRDefault="00400690" w:rsidP="00BB2F30"/>
          <w:p w14:paraId="742AABE6" w14:textId="77777777" w:rsidR="00400690" w:rsidRDefault="00400690" w:rsidP="00BB2F30"/>
          <w:p w14:paraId="24117A49" w14:textId="77777777" w:rsidR="00400690" w:rsidRDefault="00400690" w:rsidP="00BB2F30"/>
          <w:p w14:paraId="4D8D135E" w14:textId="77777777" w:rsidR="00400690" w:rsidRDefault="00400690" w:rsidP="00BB2F30"/>
          <w:p w14:paraId="183A93E7" w14:textId="77777777" w:rsidR="00400690" w:rsidRDefault="00400690" w:rsidP="00BB2F30"/>
          <w:p w14:paraId="6AF18388" w14:textId="77777777" w:rsidR="00400690" w:rsidRPr="00BB2F30" w:rsidRDefault="00400690" w:rsidP="00BB2F30"/>
        </w:tc>
      </w:tr>
      <w:tr w:rsidR="00400690" w14:paraId="0683D84C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</w:trPr>
        <w:tc>
          <w:tcPr>
            <w:tcW w:w="9858" w:type="dxa"/>
            <w:gridSpan w:val="40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5C42B76E" w14:textId="1B37386F" w:rsidR="00400690" w:rsidRDefault="00400690">
            <w:pPr>
              <w:jc w:val="both"/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400690" w14:paraId="70A6CBE1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B0D8D37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>Název studijního předmětu</w:t>
            </w:r>
          </w:p>
        </w:tc>
        <w:bookmarkStart w:id="27" w:name="Apl_kol_a_povrch_chem"/>
        <w:bookmarkEnd w:id="27"/>
        <w:tc>
          <w:tcPr>
            <w:tcW w:w="6778" w:type="dxa"/>
            <w:gridSpan w:val="35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EF33E6" w14:textId="4E36D32D" w:rsidR="00400690" w:rsidRPr="005F5311" w:rsidRDefault="00251A80" w:rsidP="004668AE">
            <w:pPr>
              <w:jc w:val="both"/>
              <w:rPr>
                <w:b/>
              </w:rPr>
            </w:pPr>
            <w:r w:rsidRPr="00772BC7">
              <w:fldChar w:fldCharType="begin"/>
            </w:r>
            <w:r w:rsidRPr="00772BC7">
              <w:rPr>
                <w:b/>
              </w:rPr>
              <w:instrText xml:space="preserve"> HYPERLINK \l "Apl_kol_a_povrch_chem" </w:instrText>
            </w:r>
            <w:r w:rsidRPr="00772BC7">
              <w:fldChar w:fldCharType="separate"/>
            </w:r>
            <w:r w:rsidRPr="00772BC7">
              <w:rPr>
                <w:rStyle w:val="Hypertextovodkaz"/>
                <w:b/>
                <w:color w:val="auto"/>
                <w:u w:val="none"/>
                <w:lang w:val="en-GB"/>
              </w:rPr>
              <w:t>Applied</w:t>
            </w:r>
            <w:r w:rsidRPr="00772BC7">
              <w:rPr>
                <w:rStyle w:val="Hypertextovodkaz"/>
                <w:b/>
                <w:color w:val="auto"/>
                <w:u w:val="none"/>
                <w:lang w:val="en-GB"/>
              </w:rPr>
              <w:fldChar w:fldCharType="end"/>
            </w:r>
            <w:r w:rsidRPr="00772BC7">
              <w:rPr>
                <w:rStyle w:val="Hypertextovodkaz"/>
                <w:b/>
                <w:color w:val="auto"/>
                <w:u w:val="none"/>
                <w:lang w:val="en-GB"/>
              </w:rPr>
              <w:t xml:space="preserve"> Colloid and Surface Chemistry</w:t>
            </w:r>
          </w:p>
        </w:tc>
      </w:tr>
      <w:tr w:rsidR="00400690" w14:paraId="30FEE114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9E861F6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>Typ předmětu</w:t>
            </w:r>
          </w:p>
        </w:tc>
        <w:tc>
          <w:tcPr>
            <w:tcW w:w="3412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02F182" w14:textId="3C6C5172" w:rsidR="00400690" w:rsidRPr="005F5311" w:rsidRDefault="00400690" w:rsidP="00836D80">
            <w:pPr>
              <w:jc w:val="both"/>
            </w:pPr>
            <w:r w:rsidRPr="005F5311">
              <w:t>povinný, ZT</w:t>
            </w:r>
          </w:p>
        </w:tc>
        <w:tc>
          <w:tcPr>
            <w:tcW w:w="269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2F7EB95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>doporučený ročník / semestr</w:t>
            </w:r>
          </w:p>
        </w:tc>
        <w:tc>
          <w:tcPr>
            <w:tcW w:w="67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158794" w14:textId="77777777" w:rsidR="00400690" w:rsidRPr="005F5311" w:rsidRDefault="00400690">
            <w:pPr>
              <w:jc w:val="both"/>
            </w:pPr>
            <w:r w:rsidRPr="005F5311">
              <w:t>1/ZS</w:t>
            </w:r>
          </w:p>
        </w:tc>
      </w:tr>
      <w:tr w:rsidR="00400690" w14:paraId="66A10AF3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D0D8B77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>Rozsah studijního předmětu</w:t>
            </w:r>
          </w:p>
        </w:tc>
        <w:tc>
          <w:tcPr>
            <w:tcW w:w="170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AC2DD8" w14:textId="1DFD27F6" w:rsidR="00400690" w:rsidRPr="005F5311" w:rsidRDefault="00400690" w:rsidP="004668AE">
            <w:pPr>
              <w:jc w:val="both"/>
            </w:pPr>
            <w:r w:rsidRPr="005F5311">
              <w:t>28p+14s+28l</w:t>
            </w:r>
          </w:p>
        </w:tc>
        <w:tc>
          <w:tcPr>
            <w:tcW w:w="88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7679A9A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A2C556" w14:textId="77777777" w:rsidR="00400690" w:rsidRPr="005F5311" w:rsidRDefault="00400690">
            <w:pPr>
              <w:jc w:val="both"/>
            </w:pPr>
            <w:r w:rsidRPr="005F5311">
              <w:t>70</w:t>
            </w:r>
          </w:p>
        </w:tc>
        <w:tc>
          <w:tcPr>
            <w:tcW w:w="215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B794159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>kreditů</w:t>
            </w:r>
          </w:p>
        </w:tc>
        <w:tc>
          <w:tcPr>
            <w:tcW w:w="121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CCA34A" w14:textId="06FDAB3C" w:rsidR="00400690" w:rsidRPr="005F5311" w:rsidRDefault="00400690">
            <w:pPr>
              <w:jc w:val="both"/>
              <w:rPr>
                <w:color w:val="FF0000"/>
              </w:rPr>
            </w:pPr>
            <w:r w:rsidRPr="005F5311">
              <w:t>6</w:t>
            </w:r>
          </w:p>
        </w:tc>
      </w:tr>
      <w:tr w:rsidR="00400690" w14:paraId="355E3C5A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B2DE78A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187C1D" w14:textId="77777777" w:rsidR="00400690" w:rsidRPr="005F5311" w:rsidRDefault="00400690">
            <w:pPr>
              <w:jc w:val="both"/>
            </w:pPr>
          </w:p>
        </w:tc>
      </w:tr>
      <w:tr w:rsidR="00400690" w14:paraId="02855D19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B3E1E09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>Způsob ověření studijních výsledků</w:t>
            </w:r>
          </w:p>
        </w:tc>
        <w:tc>
          <w:tcPr>
            <w:tcW w:w="3412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133B34" w14:textId="77777777" w:rsidR="00400690" w:rsidRPr="005F5311" w:rsidRDefault="00400690">
            <w:pPr>
              <w:jc w:val="both"/>
              <w:rPr>
                <w:highlight w:val="red"/>
              </w:rPr>
            </w:pPr>
            <w:r w:rsidRPr="005F5311">
              <w:t>zápočet, zkouška</w:t>
            </w:r>
          </w:p>
        </w:tc>
        <w:tc>
          <w:tcPr>
            <w:tcW w:w="14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1D2FE27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>Forma výuky</w:t>
            </w:r>
          </w:p>
        </w:tc>
        <w:tc>
          <w:tcPr>
            <w:tcW w:w="1950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FD7BDB" w14:textId="1DEBB55A" w:rsidR="00400690" w:rsidRPr="005F5311" w:rsidRDefault="00400690" w:rsidP="002F1ECD">
            <w:pPr>
              <w:jc w:val="both"/>
            </w:pPr>
            <w:r w:rsidRPr="005F5311">
              <w:t xml:space="preserve">přednášky, semináře, laboratorní cvičení </w:t>
            </w:r>
          </w:p>
        </w:tc>
      </w:tr>
      <w:tr w:rsidR="00400690" w14:paraId="52350DE5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1514812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216F52E" w14:textId="77777777" w:rsidR="00400690" w:rsidRPr="005F5311" w:rsidRDefault="00400690" w:rsidP="00CD054F">
            <w:pPr>
              <w:jc w:val="both"/>
            </w:pPr>
            <w:r w:rsidRPr="005F5311">
              <w:t xml:space="preserve">Zápočet: účast na všech seminářích a laboratorních cvičeních, odevzdaný plný počet protokolů, které vyhoví hodnocení vyučujícího, absolvování dvou zápočtových písemných prací s min. 65% úspěšností z každé práce. </w:t>
            </w:r>
          </w:p>
          <w:p w14:paraId="3646B907" w14:textId="35C8A5B3" w:rsidR="00400690" w:rsidRPr="005F5311" w:rsidRDefault="00400690" w:rsidP="00CD054F">
            <w:pPr>
              <w:jc w:val="both"/>
            </w:pPr>
            <w:r w:rsidRPr="005F5311">
              <w:t>Zkouška: písemný test z celého rozsahu učiva. Ústní zkouška.</w:t>
            </w:r>
          </w:p>
        </w:tc>
      </w:tr>
      <w:tr w:rsidR="00400690" w14:paraId="0F573B93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  <w:trHeight w:val="197"/>
        </w:trPr>
        <w:tc>
          <w:tcPr>
            <w:tcW w:w="3080" w:type="dxa"/>
            <w:gridSpan w:val="5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6B8F004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>Garant předmětu</w:t>
            </w:r>
          </w:p>
        </w:tc>
        <w:tc>
          <w:tcPr>
            <w:tcW w:w="6778" w:type="dxa"/>
            <w:gridSpan w:val="35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DCA949" w14:textId="77777777" w:rsidR="00400690" w:rsidRPr="005F5311" w:rsidRDefault="00400690">
            <w:pPr>
              <w:jc w:val="both"/>
            </w:pPr>
            <w:r w:rsidRPr="005F5311">
              <w:t>doc. Ing. Marián Lehocký, Ph.D.</w:t>
            </w:r>
          </w:p>
        </w:tc>
      </w:tr>
      <w:tr w:rsidR="00400690" w14:paraId="324C1973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  <w:trHeight w:val="243"/>
        </w:trPr>
        <w:tc>
          <w:tcPr>
            <w:tcW w:w="3080" w:type="dxa"/>
            <w:gridSpan w:val="5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0953904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35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B9144A" w14:textId="46CB46BA" w:rsidR="00400690" w:rsidRPr="005F5311" w:rsidRDefault="00400690" w:rsidP="00453789">
            <w:pPr>
              <w:jc w:val="both"/>
            </w:pPr>
            <w:r w:rsidRPr="005F5311">
              <w:t>50% p</w:t>
            </w:r>
          </w:p>
        </w:tc>
      </w:tr>
      <w:tr w:rsidR="00400690" w14:paraId="41F77E54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C791DF4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>Vyučující</w:t>
            </w:r>
          </w:p>
        </w:tc>
        <w:tc>
          <w:tcPr>
            <w:tcW w:w="6778" w:type="dxa"/>
            <w:gridSpan w:val="35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38AF8E6B" w14:textId="7A320259" w:rsidR="00400690" w:rsidRPr="005F5311" w:rsidRDefault="00400690" w:rsidP="003A5D77">
            <w:pPr>
              <w:jc w:val="both"/>
            </w:pPr>
          </w:p>
        </w:tc>
      </w:tr>
      <w:tr w:rsidR="00400690" w14:paraId="41ABB792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  <w:trHeight w:val="174"/>
        </w:trPr>
        <w:tc>
          <w:tcPr>
            <w:tcW w:w="9858" w:type="dxa"/>
            <w:gridSpan w:val="4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911913" w14:textId="47A6817C" w:rsidR="00400690" w:rsidRPr="005F5311" w:rsidRDefault="00400690" w:rsidP="00FA004A">
            <w:pPr>
              <w:jc w:val="both"/>
            </w:pPr>
            <w:r w:rsidRPr="005F5311">
              <w:rPr>
                <w:b/>
              </w:rPr>
              <w:t>doc. Ing. Marián Lehocký, Ph.D.</w:t>
            </w:r>
            <w:r w:rsidRPr="005F5311">
              <w:t xml:space="preserve"> (50% p)</w:t>
            </w:r>
          </w:p>
          <w:p w14:paraId="4EB64617" w14:textId="48158D07" w:rsidR="00400690" w:rsidRPr="005F5311" w:rsidRDefault="00400690" w:rsidP="006E29A2">
            <w:pPr>
              <w:jc w:val="both"/>
            </w:pPr>
            <w:r w:rsidRPr="005F5311">
              <w:t>doc. Ing. Věra Kašpárková, CSc. (50% p)</w:t>
            </w:r>
          </w:p>
        </w:tc>
      </w:tr>
      <w:tr w:rsidR="00400690" w14:paraId="23C5F7A2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 w:themeFill="accent2" w:themeFillTint="66"/>
          </w:tcPr>
          <w:p w14:paraId="73AE465C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35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7FCE2DF4" w14:textId="77777777" w:rsidR="00400690" w:rsidRPr="005F5311" w:rsidRDefault="00400690">
            <w:pPr>
              <w:jc w:val="both"/>
            </w:pPr>
          </w:p>
        </w:tc>
      </w:tr>
      <w:tr w:rsidR="00400690" w14:paraId="49510871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  <w:trHeight w:val="3459"/>
        </w:trPr>
        <w:tc>
          <w:tcPr>
            <w:tcW w:w="9858" w:type="dxa"/>
            <w:gridSpan w:val="40"/>
            <w:tcBorders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</w:tcPr>
          <w:p w14:paraId="2977886F" w14:textId="6E70AFB7" w:rsidR="00400690" w:rsidRPr="005F5311" w:rsidRDefault="00400690" w:rsidP="00860FD4">
            <w:pPr>
              <w:pStyle w:val="Normlnweb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1D2626"/>
                <w:sz w:val="20"/>
                <w:szCs w:val="20"/>
              </w:rPr>
            </w:pPr>
            <w:r w:rsidRPr="005F5311">
              <w:rPr>
                <w:bCs/>
                <w:color w:val="1D2626"/>
                <w:sz w:val="20"/>
                <w:szCs w:val="20"/>
              </w:rPr>
              <w:t>Cílem předmětu je seznámit studenta s problematikou a širokým aplikačním potenciálem koloidních soustav a povrchů. Předmět klade důraz na metody řešení praktických situací. Cílem předmětu bude taktéž teoretický základ pokročilé koloidní a povrchové chemie.</w:t>
            </w:r>
            <w:r w:rsidRPr="005F5311">
              <w:rPr>
                <w:sz w:val="20"/>
                <w:szCs w:val="20"/>
              </w:rPr>
              <w:t xml:space="preserve"> Obsah předmětu tvoří tyto tematické celky:</w:t>
            </w:r>
          </w:p>
          <w:p w14:paraId="5576B556" w14:textId="215F37A0" w:rsidR="00400690" w:rsidRPr="005F5311" w:rsidRDefault="00400690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20"/>
                <w:szCs w:val="20"/>
              </w:rPr>
            </w:pPr>
            <w:r w:rsidRPr="005F5311">
              <w:rPr>
                <w:bCs/>
                <w:color w:val="1D2626"/>
                <w:sz w:val="20"/>
                <w:szCs w:val="20"/>
              </w:rPr>
              <w:t>Úvod do aplikované koloidní a povrchové chemie, definice koloidů, jejich důležitost, aplikační potenciál, způsoby klasifikace koloidů, příprava koloidních systémů, klíčové vlastnosti koloidů, vývoj a historické milníky.</w:t>
            </w:r>
          </w:p>
          <w:p w14:paraId="46178F77" w14:textId="7308DC07" w:rsidR="00400690" w:rsidRPr="005F5311" w:rsidRDefault="00400690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20"/>
                <w:szCs w:val="20"/>
              </w:rPr>
            </w:pPr>
            <w:r w:rsidRPr="005F5311">
              <w:rPr>
                <w:bCs/>
                <w:color w:val="1D2626"/>
                <w:sz w:val="20"/>
                <w:szCs w:val="20"/>
              </w:rPr>
              <w:t>Intermolekulární síly a interakce mezi koloidními částicemi.</w:t>
            </w:r>
          </w:p>
          <w:p w14:paraId="10E79F4D" w14:textId="01DA7243" w:rsidR="00400690" w:rsidRPr="005F5311" w:rsidRDefault="00400690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sz w:val="20"/>
                <w:szCs w:val="20"/>
              </w:rPr>
            </w:pPr>
            <w:r w:rsidRPr="005F5311">
              <w:rPr>
                <w:bCs/>
                <w:color w:val="1D2626"/>
                <w:sz w:val="20"/>
                <w:szCs w:val="20"/>
              </w:rPr>
              <w:t xml:space="preserve">Povrchové a mezifázové napětí, základy a praktické způsoby získání hodnot, aplikace, adhezní práce, rozestíratelnost, rozestírací koeficient na rozhraní dvou kapalin, </w:t>
            </w:r>
            <w:r w:rsidRPr="005F5311">
              <w:rPr>
                <w:bCs/>
                <w:sz w:val="20"/>
                <w:szCs w:val="20"/>
              </w:rPr>
              <w:t>pokročilé teorie.</w:t>
            </w:r>
          </w:p>
          <w:p w14:paraId="20D70300" w14:textId="2209B78F" w:rsidR="00400690" w:rsidRPr="005F5311" w:rsidRDefault="00400690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20"/>
                <w:szCs w:val="20"/>
              </w:rPr>
            </w:pPr>
            <w:r w:rsidRPr="005F5311">
              <w:rPr>
                <w:bCs/>
                <w:color w:val="1D2626"/>
                <w:sz w:val="20"/>
                <w:szCs w:val="20"/>
              </w:rPr>
              <w:t>Základní zákony koloidní a povrchové chemie, Youngova rovnice, nezní úhel smáčení, adhezní práce pro rozhraní pevná látka - kapalina, validita Youngovy rovnice, Young - Laplaceova rovnice, Kelvinova rovnice a její aplikace, Gibbsova rovnice adsorpce a její aplikace, monovrstvy.</w:t>
            </w:r>
          </w:p>
          <w:p w14:paraId="05BF1D00" w14:textId="643FDCF8" w:rsidR="00400690" w:rsidRPr="005F5311" w:rsidRDefault="00400690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bCs/>
                <w:color w:val="1D2626"/>
                <w:sz w:val="20"/>
                <w:szCs w:val="20"/>
              </w:rPr>
            </w:pPr>
            <w:r w:rsidRPr="005F5311">
              <w:rPr>
                <w:bCs/>
                <w:color w:val="1D2626"/>
                <w:sz w:val="20"/>
                <w:szCs w:val="20"/>
              </w:rPr>
              <w:t>Surfaktanty, samouspořádávání, detergenty, aplikační vlastnosti, kritický parametr balení (CPP), aplikace micel.</w:t>
            </w:r>
          </w:p>
          <w:p w14:paraId="141FDE74" w14:textId="1B091222" w:rsidR="00400690" w:rsidRPr="005F5311" w:rsidRDefault="00400690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20"/>
                <w:szCs w:val="20"/>
              </w:rPr>
            </w:pPr>
            <w:r w:rsidRPr="005F5311">
              <w:rPr>
                <w:bCs/>
                <w:color w:val="1D2626"/>
                <w:sz w:val="20"/>
                <w:szCs w:val="20"/>
              </w:rPr>
              <w:t>Smáčení a adheze, Zismanova závislost, souvislost Youngovy rovnice a adhezní práce pro studium smáčení a adheze, aplikace smáčení, teorie adheze, adhezní síly, praktické uplatnění adheze a její limity.</w:t>
            </w:r>
          </w:p>
          <w:p w14:paraId="4A73B76F" w14:textId="756E54D4" w:rsidR="00400690" w:rsidRPr="005F5311" w:rsidRDefault="00400690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bCs/>
                <w:color w:val="1D2626"/>
                <w:sz w:val="20"/>
                <w:szCs w:val="20"/>
              </w:rPr>
            </w:pPr>
            <w:r w:rsidRPr="005F5311">
              <w:rPr>
                <w:bCs/>
                <w:color w:val="1D2626"/>
                <w:sz w:val="20"/>
                <w:szCs w:val="20"/>
              </w:rPr>
              <w:t>Aplikace adsorpce v koloidní a povrchové chemii.</w:t>
            </w:r>
          </w:p>
          <w:p w14:paraId="62496C00" w14:textId="3A0F5778" w:rsidR="00400690" w:rsidRPr="005F5311" w:rsidRDefault="00400690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20"/>
                <w:szCs w:val="20"/>
              </w:rPr>
            </w:pPr>
            <w:r w:rsidRPr="005F5311">
              <w:rPr>
                <w:bCs/>
                <w:color w:val="1D2626"/>
                <w:sz w:val="20"/>
                <w:szCs w:val="20"/>
              </w:rPr>
              <w:t>Charakterizační metody koloidů - 1. kinetické vlastnosti a reologie.</w:t>
            </w:r>
          </w:p>
          <w:p w14:paraId="35C1202E" w14:textId="1F09AD94" w:rsidR="00400690" w:rsidRPr="005F5311" w:rsidRDefault="00400690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20"/>
                <w:szCs w:val="20"/>
              </w:rPr>
            </w:pPr>
            <w:r w:rsidRPr="005F5311">
              <w:rPr>
                <w:bCs/>
                <w:color w:val="1D2626"/>
                <w:sz w:val="20"/>
                <w:szCs w:val="20"/>
              </w:rPr>
              <w:t>Charakterizační metody koloidů - 2. optické vlastnosti.</w:t>
            </w:r>
          </w:p>
          <w:p w14:paraId="4CFC58EE" w14:textId="7EF1855C" w:rsidR="00400690" w:rsidRPr="005F5311" w:rsidRDefault="00400690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20"/>
                <w:szCs w:val="20"/>
              </w:rPr>
            </w:pPr>
            <w:r w:rsidRPr="005F5311">
              <w:rPr>
                <w:bCs/>
                <w:color w:val="1D2626"/>
                <w:sz w:val="20"/>
                <w:szCs w:val="20"/>
              </w:rPr>
              <w:t>Stabilita koloidů - 1. van der Waalsovy síly a elektrostatické interakce v praxi.</w:t>
            </w:r>
          </w:p>
          <w:p w14:paraId="07EC8299" w14:textId="227A0A08" w:rsidR="00400690" w:rsidRPr="005F5311" w:rsidRDefault="00400690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20"/>
                <w:szCs w:val="20"/>
              </w:rPr>
            </w:pPr>
            <w:r w:rsidRPr="005F5311">
              <w:rPr>
                <w:bCs/>
                <w:color w:val="1D2626"/>
                <w:sz w:val="20"/>
                <w:szCs w:val="20"/>
              </w:rPr>
              <w:t>Stabilita koloidů - 2. DLVO teorie, kinetika agregace.</w:t>
            </w:r>
          </w:p>
          <w:p w14:paraId="175ADCC9" w14:textId="46016332" w:rsidR="00400690" w:rsidRPr="005F5311" w:rsidRDefault="00400690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20"/>
                <w:szCs w:val="20"/>
              </w:rPr>
            </w:pPr>
            <w:r w:rsidRPr="005F5311">
              <w:rPr>
                <w:bCs/>
                <w:color w:val="1D2626"/>
                <w:sz w:val="20"/>
                <w:szCs w:val="20"/>
              </w:rPr>
              <w:t>Emulze, aplikace a charakterizace emulzí, emulzní stabilita, destabilizace emulzí.</w:t>
            </w:r>
          </w:p>
          <w:p w14:paraId="13D4BD26" w14:textId="79CDF122" w:rsidR="00400690" w:rsidRPr="005F5311" w:rsidRDefault="00400690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bCs/>
                <w:color w:val="1D2626"/>
                <w:sz w:val="20"/>
                <w:szCs w:val="20"/>
              </w:rPr>
            </w:pPr>
            <w:r w:rsidRPr="005F5311">
              <w:rPr>
                <w:bCs/>
                <w:color w:val="1D2626"/>
                <w:sz w:val="20"/>
                <w:szCs w:val="20"/>
              </w:rPr>
              <w:t>Pěny, aplikace pěn, charakterizace pěn, příprava pěn, stabilita pěn.</w:t>
            </w:r>
          </w:p>
          <w:p w14:paraId="1900A89B" w14:textId="7202CFAC" w:rsidR="00400690" w:rsidRPr="005F5311" w:rsidRDefault="00400690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sz w:val="20"/>
                <w:szCs w:val="20"/>
              </w:rPr>
            </w:pPr>
            <w:r w:rsidRPr="005F5311">
              <w:rPr>
                <w:bCs/>
                <w:color w:val="1D2626"/>
                <w:sz w:val="20"/>
                <w:szCs w:val="20"/>
              </w:rPr>
              <w:t>Multikomponentní adsorpce, Langmuirova teorie pro multikomponentní adsorpci, ideální a reálné teorie.</w:t>
            </w:r>
          </w:p>
        </w:tc>
      </w:tr>
      <w:tr w:rsidR="00400690" w14:paraId="3AAC1304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  <w:trHeight w:val="265"/>
        </w:trPr>
        <w:tc>
          <w:tcPr>
            <w:tcW w:w="3647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4BDB17D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>Studijní literatura a studijní pomůcky</w:t>
            </w:r>
          </w:p>
        </w:tc>
        <w:tc>
          <w:tcPr>
            <w:tcW w:w="6211" w:type="dxa"/>
            <w:gridSpan w:val="30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3C4EEB77" w14:textId="77777777" w:rsidR="00400690" w:rsidRPr="005F5311" w:rsidRDefault="00400690">
            <w:pPr>
              <w:jc w:val="both"/>
            </w:pPr>
          </w:p>
        </w:tc>
      </w:tr>
      <w:tr w:rsidR="00400690" w14:paraId="0E132F0D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  <w:trHeight w:val="1497"/>
        </w:trPr>
        <w:tc>
          <w:tcPr>
            <w:tcW w:w="9858" w:type="dxa"/>
            <w:gridSpan w:val="4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6251AC" w14:textId="6361611F" w:rsidR="00400690" w:rsidRDefault="00400690" w:rsidP="007665A3">
            <w:pPr>
              <w:shd w:val="clear" w:color="auto" w:fill="FFFFFF"/>
              <w:suppressAutoHyphens w:val="0"/>
              <w:jc w:val="both"/>
            </w:pPr>
            <w:r w:rsidRPr="005F5311">
              <w:rPr>
                <w:u w:val="single"/>
              </w:rPr>
              <w:t>Povinná literatura:</w:t>
            </w:r>
            <w:r w:rsidRPr="005F5311">
              <w:t xml:space="preserve">  </w:t>
            </w:r>
          </w:p>
          <w:p w14:paraId="69EA313E" w14:textId="77777777" w:rsidR="00400690" w:rsidRPr="008A30DB" w:rsidRDefault="00400690" w:rsidP="00DD3F93">
            <w:pPr>
              <w:jc w:val="both"/>
            </w:pPr>
            <w:r>
              <w:t>Výukové materiály v anglickém jazyce poskytnuté vyučujícím.</w:t>
            </w:r>
          </w:p>
          <w:p w14:paraId="34E42FCB" w14:textId="636D47A7" w:rsidR="00400690" w:rsidRPr="005F5311" w:rsidRDefault="00400690" w:rsidP="007665A3">
            <w:pPr>
              <w:shd w:val="clear" w:color="auto" w:fill="FFFFFF"/>
              <w:suppressAutoHyphens w:val="0"/>
              <w:jc w:val="both"/>
            </w:pPr>
            <w:r w:rsidRPr="005F5311">
              <w:t xml:space="preserve">SHAW, D. Introduction to Colloid and Surface Chemistry. 4th Ed. Oxford: Butterworth-Heinemann, 2013. </w:t>
            </w:r>
            <w:r w:rsidRPr="005F5311">
              <w:rPr>
                <w:bCs/>
                <w:spacing w:val="1"/>
                <w:kern w:val="0"/>
              </w:rPr>
              <w:t xml:space="preserve">ISBN </w:t>
            </w:r>
            <w:r w:rsidRPr="005F5311">
              <w:rPr>
                <w:shd w:val="clear" w:color="auto" w:fill="FFFFFF"/>
              </w:rPr>
              <w:t>9780750611824</w:t>
            </w:r>
            <w:r w:rsidRPr="005F5311">
              <w:rPr>
                <w:spacing w:val="1"/>
                <w:kern w:val="0"/>
              </w:rPr>
              <w:t>.</w:t>
            </w:r>
            <w:r w:rsidRPr="005F5311">
              <w:t xml:space="preserve"> </w:t>
            </w:r>
          </w:p>
          <w:p w14:paraId="310A3F69" w14:textId="44E003C1" w:rsidR="00400690" w:rsidRPr="005F5311" w:rsidRDefault="00400690" w:rsidP="007665A3">
            <w:pPr>
              <w:shd w:val="clear" w:color="auto" w:fill="FFFFFF"/>
              <w:suppressAutoHyphens w:val="0"/>
              <w:jc w:val="both"/>
            </w:pPr>
            <w:r w:rsidRPr="005F5311">
              <w:t>PASHLEY, R., KARAMAN, M. Applied Colloid and Surface Chemistry. Chichester: Wiley, 2004. ISBN 0470868821.</w:t>
            </w:r>
          </w:p>
          <w:p w14:paraId="1770F15F" w14:textId="5DBA6435" w:rsidR="00400690" w:rsidRPr="005F5311" w:rsidRDefault="00400690" w:rsidP="007665A3">
            <w:pPr>
              <w:shd w:val="clear" w:color="auto" w:fill="FFFFFF"/>
              <w:suppressAutoHyphens w:val="0"/>
              <w:jc w:val="both"/>
              <w:rPr>
                <w:color w:val="000000"/>
                <w:shd w:val="clear" w:color="auto" w:fill="FFFFFF"/>
              </w:rPr>
            </w:pPr>
            <w:r w:rsidRPr="005F5311">
              <w:t xml:space="preserve">CHEHIMI, M.M., PINSON, J. Applied Surface Chemistry of Nanomaterials. New York: Nova Science Publishers, 2013. </w:t>
            </w:r>
            <w:r w:rsidRPr="005F5311">
              <w:rPr>
                <w:bCs/>
                <w:color w:val="000000"/>
                <w:shd w:val="clear" w:color="auto" w:fill="FFFFFF"/>
              </w:rPr>
              <w:t xml:space="preserve">ISBN </w:t>
            </w:r>
            <w:r w:rsidRPr="005F5311">
              <w:rPr>
                <w:color w:val="000000"/>
                <w:shd w:val="clear" w:color="auto" w:fill="FFFFFF"/>
              </w:rPr>
              <w:t>978-1-62808-351-4.</w:t>
            </w:r>
          </w:p>
          <w:p w14:paraId="381D9727" w14:textId="4FE71A0D" w:rsidR="00400690" w:rsidRPr="003F3D45" w:rsidRDefault="00400690" w:rsidP="007665A3">
            <w:pPr>
              <w:shd w:val="clear" w:color="auto" w:fill="FFFFFF"/>
              <w:suppressAutoHyphens w:val="0"/>
              <w:jc w:val="both"/>
              <w:rPr>
                <w:u w:val="single"/>
              </w:rPr>
            </w:pPr>
          </w:p>
          <w:p w14:paraId="712F6F9D" w14:textId="1C48A028" w:rsidR="00400690" w:rsidRPr="005F5311" w:rsidRDefault="00400690" w:rsidP="007665A3">
            <w:pPr>
              <w:shd w:val="clear" w:color="auto" w:fill="FFFFFF"/>
              <w:suppressAutoHyphens w:val="0"/>
              <w:jc w:val="both"/>
              <w:rPr>
                <w:u w:val="single"/>
              </w:rPr>
            </w:pPr>
            <w:r w:rsidRPr="005F5311">
              <w:rPr>
                <w:u w:val="single"/>
              </w:rPr>
              <w:t>Doporučená literatura:</w:t>
            </w:r>
            <w:r w:rsidRPr="005F5311">
              <w:t xml:space="preserve"> </w:t>
            </w:r>
          </w:p>
          <w:p w14:paraId="43D9DD62" w14:textId="364923D9" w:rsidR="00400690" w:rsidRPr="005F5311" w:rsidRDefault="00400690" w:rsidP="007665A3">
            <w:pPr>
              <w:shd w:val="clear" w:color="auto" w:fill="FFFFFF"/>
              <w:suppressAutoHyphens w:val="0"/>
              <w:jc w:val="both"/>
            </w:pPr>
            <w:r w:rsidRPr="005F5311">
              <w:t>KONTOGEORGIS, G.M., KIIL, S. Introduction to Applied Colloid and Surface Chemistry. Chichester: Wiley, 2016. ISBN 9781118881187</w:t>
            </w:r>
            <w:r w:rsidRPr="005F5311">
              <w:rPr>
                <w:spacing w:val="1"/>
                <w:kern w:val="0"/>
              </w:rPr>
              <w:t>.</w:t>
            </w:r>
            <w:r w:rsidRPr="005F5311">
              <w:t xml:space="preserve"> </w:t>
            </w:r>
          </w:p>
          <w:p w14:paraId="15A60977" w14:textId="7EC57E2D" w:rsidR="00400690" w:rsidRPr="005F5311" w:rsidRDefault="00400690" w:rsidP="007665A3">
            <w:pPr>
              <w:shd w:val="clear" w:color="auto" w:fill="FFFFFF"/>
              <w:suppressAutoHyphens w:val="0"/>
              <w:jc w:val="both"/>
            </w:pPr>
            <w:r w:rsidRPr="005F5311">
              <w:t xml:space="preserve">BIRDI, K.S. </w:t>
            </w:r>
            <w:r w:rsidRPr="005F5311">
              <w:rPr>
                <w:iCs/>
              </w:rPr>
              <w:t xml:space="preserve">Handbook of Surface and Colloid Chemistry. </w:t>
            </w:r>
            <w:r w:rsidRPr="005F5311">
              <w:t>Boca Raton: CRC Press, 2015. ISBN 9781466596689.</w:t>
            </w:r>
          </w:p>
          <w:p w14:paraId="180EE27A" w14:textId="29D1C560" w:rsidR="00400690" w:rsidRPr="005F5311" w:rsidRDefault="00400690" w:rsidP="008C282C">
            <w:pPr>
              <w:shd w:val="clear" w:color="auto" w:fill="FFFFFF"/>
              <w:suppressAutoHyphens w:val="0"/>
              <w:jc w:val="both"/>
            </w:pPr>
            <w:r w:rsidRPr="005F5311">
              <w:t>NEUMANN, A.W., DAVID, R., ZUO, Y. Applied Surface Thermodynamics. Boca Raton: CRC Press, 2017. ISBN 9781420009668.</w:t>
            </w:r>
          </w:p>
        </w:tc>
      </w:tr>
      <w:tr w:rsidR="00400690" w14:paraId="63CDAB33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</w:trPr>
        <w:tc>
          <w:tcPr>
            <w:tcW w:w="9858" w:type="dxa"/>
            <w:gridSpan w:val="40"/>
            <w:tcBorders>
              <w:top w:val="single" w:sz="1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7CAAC"/>
          </w:tcPr>
          <w:p w14:paraId="1100B934" w14:textId="77777777" w:rsidR="00400690" w:rsidRPr="005F5311" w:rsidRDefault="00400690">
            <w:pPr>
              <w:jc w:val="center"/>
            </w:pPr>
            <w:r w:rsidRPr="005F5311">
              <w:rPr>
                <w:b/>
              </w:rPr>
              <w:t>Informace ke kombinované nebo distanční formě</w:t>
            </w:r>
          </w:p>
        </w:tc>
      </w:tr>
      <w:tr w:rsidR="00400690" w14:paraId="76B2DD37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</w:trPr>
        <w:tc>
          <w:tcPr>
            <w:tcW w:w="4787" w:type="dxa"/>
            <w:gridSpan w:val="15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42D9CEA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5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E9B199" w14:textId="7B41E923" w:rsidR="00400690" w:rsidRPr="005F5311" w:rsidRDefault="00400690" w:rsidP="00EE155D">
            <w:pPr>
              <w:jc w:val="center"/>
              <w:rPr>
                <w:highlight w:val="yellow"/>
              </w:rPr>
            </w:pPr>
          </w:p>
        </w:tc>
        <w:tc>
          <w:tcPr>
            <w:tcW w:w="4182" w:type="dxa"/>
            <w:gridSpan w:val="20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44F0655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 xml:space="preserve">hodin </w:t>
            </w:r>
          </w:p>
        </w:tc>
      </w:tr>
      <w:tr w:rsidR="00400690" w14:paraId="3CA61BAA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</w:trPr>
        <w:tc>
          <w:tcPr>
            <w:tcW w:w="9858" w:type="dxa"/>
            <w:gridSpan w:val="4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6DD8E3A" w14:textId="77777777" w:rsidR="00400690" w:rsidRPr="005F5311" w:rsidRDefault="00400690">
            <w:pPr>
              <w:jc w:val="both"/>
            </w:pPr>
            <w:r w:rsidRPr="005F5311">
              <w:rPr>
                <w:b/>
              </w:rPr>
              <w:t>Informace o způsobu kontaktu s vyučujícím</w:t>
            </w:r>
          </w:p>
        </w:tc>
      </w:tr>
      <w:tr w:rsidR="00400690" w14:paraId="744EF9F4" w14:textId="77777777" w:rsidTr="00FA4A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67" w:type="dxa"/>
          <w:wAfter w:w="184" w:type="dxa"/>
          <w:trHeight w:val="282"/>
        </w:trPr>
        <w:tc>
          <w:tcPr>
            <w:tcW w:w="9858" w:type="dxa"/>
            <w:gridSpan w:val="4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267479" w14:textId="2A99DE39" w:rsidR="00400690" w:rsidRPr="007665A3" w:rsidRDefault="00400690" w:rsidP="00447DEF">
            <w:pPr>
              <w:jc w:val="both"/>
              <w:rPr>
                <w:sz w:val="19"/>
                <w:szCs w:val="19"/>
              </w:rPr>
            </w:pPr>
          </w:p>
        </w:tc>
      </w:tr>
      <w:tr w:rsidR="00400690" w14:paraId="19EB7864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9858" w:type="dxa"/>
            <w:gridSpan w:val="40"/>
            <w:tcBorders>
              <w:bottom w:val="double" w:sz="4" w:space="0" w:color="auto"/>
            </w:tcBorders>
            <w:shd w:val="clear" w:color="auto" w:fill="BDD6EE"/>
          </w:tcPr>
          <w:p w14:paraId="23E4C1CC" w14:textId="77777777" w:rsidR="00400690" w:rsidRDefault="00400690" w:rsidP="002871D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400690" w14:paraId="462C8389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tcBorders>
              <w:top w:val="double" w:sz="4" w:space="0" w:color="auto"/>
            </w:tcBorders>
            <w:shd w:val="clear" w:color="auto" w:fill="F7CAAC"/>
          </w:tcPr>
          <w:p w14:paraId="79766087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bookmarkStart w:id="28" w:name="Spec_met_instr_anal"/>
        <w:bookmarkEnd w:id="28"/>
        <w:tc>
          <w:tcPr>
            <w:tcW w:w="6778" w:type="dxa"/>
            <w:gridSpan w:val="35"/>
            <w:tcBorders>
              <w:top w:val="double" w:sz="4" w:space="0" w:color="auto"/>
            </w:tcBorders>
          </w:tcPr>
          <w:p w14:paraId="4D6210D4" w14:textId="5800EA50" w:rsidR="00400690" w:rsidRPr="00767DAA" w:rsidRDefault="00251A80" w:rsidP="002871DA">
            <w:pPr>
              <w:jc w:val="both"/>
              <w:rPr>
                <w:b/>
              </w:rPr>
            </w:pPr>
            <w:r w:rsidRPr="00772BC7">
              <w:fldChar w:fldCharType="begin"/>
            </w:r>
            <w:r w:rsidRPr="00772BC7">
              <w:rPr>
                <w:b/>
              </w:rPr>
              <w:instrText xml:space="preserve"> HYPERLINK \l "Spec_met_instr_anal" </w:instrText>
            </w:r>
            <w:r w:rsidRPr="00772BC7">
              <w:fldChar w:fldCharType="separate"/>
            </w:r>
            <w:r w:rsidRPr="00772BC7">
              <w:rPr>
                <w:rStyle w:val="Hypertextovodkaz"/>
                <w:b/>
                <w:color w:val="auto"/>
                <w:u w:val="none"/>
                <w:lang w:val="en-GB"/>
              </w:rPr>
              <w:t xml:space="preserve">Special Methods of Instrumental Analysis </w:t>
            </w:r>
            <w:r w:rsidRPr="00772BC7">
              <w:rPr>
                <w:rStyle w:val="Hypertextovodkaz"/>
                <w:b/>
                <w:color w:val="auto"/>
                <w:u w:val="none"/>
                <w:lang w:val="en-GB"/>
              </w:rPr>
              <w:fldChar w:fldCharType="end"/>
            </w:r>
          </w:p>
        </w:tc>
      </w:tr>
      <w:tr w:rsidR="00400690" w14:paraId="78018BED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34BEF58A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12" w:type="dxa"/>
            <w:gridSpan w:val="18"/>
          </w:tcPr>
          <w:p w14:paraId="1CDE6FA6" w14:textId="66CF9347" w:rsidR="00400690" w:rsidRDefault="00400690" w:rsidP="002871DA">
            <w:pPr>
              <w:jc w:val="both"/>
            </w:pPr>
            <w:r>
              <w:t>povinný, PZ</w:t>
            </w:r>
          </w:p>
        </w:tc>
        <w:tc>
          <w:tcPr>
            <w:tcW w:w="2695" w:type="dxa"/>
            <w:gridSpan w:val="12"/>
            <w:shd w:val="clear" w:color="auto" w:fill="F7CAAC"/>
          </w:tcPr>
          <w:p w14:paraId="1C6DF5D8" w14:textId="77777777" w:rsidR="00400690" w:rsidRDefault="00400690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1" w:type="dxa"/>
            <w:gridSpan w:val="5"/>
          </w:tcPr>
          <w:p w14:paraId="417D1E55" w14:textId="77777777" w:rsidR="00400690" w:rsidRDefault="00400690" w:rsidP="002871DA">
            <w:pPr>
              <w:jc w:val="both"/>
            </w:pPr>
            <w:r>
              <w:t>1/ZS</w:t>
            </w:r>
          </w:p>
        </w:tc>
      </w:tr>
      <w:tr w:rsidR="00400690" w14:paraId="50016A2A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6E61F643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7" w:type="dxa"/>
            <w:gridSpan w:val="10"/>
          </w:tcPr>
          <w:p w14:paraId="3F314939" w14:textId="44962E28" w:rsidR="00400690" w:rsidRDefault="00400690" w:rsidP="00C57FFB">
            <w:pPr>
              <w:jc w:val="both"/>
            </w:pPr>
            <w:r w:rsidRPr="00E9107F">
              <w:t>28p</w:t>
            </w:r>
            <w:r>
              <w:t>+14s+</w:t>
            </w:r>
            <w:r w:rsidRPr="00E9107F">
              <w:t>28l</w:t>
            </w:r>
          </w:p>
        </w:tc>
        <w:tc>
          <w:tcPr>
            <w:tcW w:w="889" w:type="dxa"/>
            <w:gridSpan w:val="5"/>
            <w:shd w:val="clear" w:color="auto" w:fill="F7CAAC"/>
          </w:tcPr>
          <w:p w14:paraId="60D2E44D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14:paraId="158D3A96" w14:textId="77777777" w:rsidR="00400690" w:rsidRDefault="00400690" w:rsidP="002871DA">
            <w:pPr>
              <w:jc w:val="both"/>
            </w:pPr>
            <w:r>
              <w:t>70</w:t>
            </w:r>
          </w:p>
        </w:tc>
        <w:tc>
          <w:tcPr>
            <w:tcW w:w="2156" w:type="dxa"/>
            <w:gridSpan w:val="8"/>
            <w:shd w:val="clear" w:color="auto" w:fill="F7CAAC"/>
          </w:tcPr>
          <w:p w14:paraId="660D5373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0" w:type="dxa"/>
            <w:gridSpan w:val="9"/>
          </w:tcPr>
          <w:p w14:paraId="28473D25" w14:textId="77777777" w:rsidR="00400690" w:rsidRDefault="00400690" w:rsidP="002871DA">
            <w:pPr>
              <w:jc w:val="both"/>
            </w:pPr>
            <w:r w:rsidRPr="00C57FFB">
              <w:t>5</w:t>
            </w:r>
          </w:p>
        </w:tc>
      </w:tr>
      <w:tr w:rsidR="00400690" w14:paraId="0D064147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6152B029" w14:textId="77777777" w:rsidR="00400690" w:rsidRDefault="00400690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35"/>
          </w:tcPr>
          <w:p w14:paraId="3C3D0C1B" w14:textId="77777777" w:rsidR="00400690" w:rsidRDefault="00400690" w:rsidP="002871DA">
            <w:pPr>
              <w:jc w:val="both"/>
            </w:pPr>
          </w:p>
        </w:tc>
      </w:tr>
      <w:tr w:rsidR="00400690" w14:paraId="5F315527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4402EFA0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12" w:type="dxa"/>
            <w:gridSpan w:val="18"/>
          </w:tcPr>
          <w:p w14:paraId="3FAF94C2" w14:textId="77777777" w:rsidR="00400690" w:rsidRDefault="00400690" w:rsidP="002871DA">
            <w:pPr>
              <w:jc w:val="both"/>
            </w:pPr>
            <w:r>
              <w:t>zápočet, zkouška</w:t>
            </w:r>
          </w:p>
        </w:tc>
        <w:tc>
          <w:tcPr>
            <w:tcW w:w="1416" w:type="dxa"/>
            <w:gridSpan w:val="3"/>
            <w:shd w:val="clear" w:color="auto" w:fill="F7CAAC"/>
          </w:tcPr>
          <w:p w14:paraId="4DEAA2D4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50" w:type="dxa"/>
            <w:gridSpan w:val="14"/>
          </w:tcPr>
          <w:p w14:paraId="3D757C60" w14:textId="0B3B0CF5" w:rsidR="00400690" w:rsidRDefault="00400690" w:rsidP="00B46B6F">
            <w:pPr>
              <w:jc w:val="both"/>
            </w:pPr>
            <w:r>
              <w:t>přednášky</w:t>
            </w:r>
            <w:r w:rsidRPr="002C1060">
              <w:t>, seminář</w:t>
            </w:r>
            <w:r>
              <w:t>e, laboratorní cvičení</w:t>
            </w:r>
          </w:p>
        </w:tc>
      </w:tr>
      <w:tr w:rsidR="00400690" w14:paraId="127E0B5C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029C90B0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5"/>
            <w:tcBorders>
              <w:bottom w:val="single" w:sz="4" w:space="0" w:color="auto"/>
            </w:tcBorders>
          </w:tcPr>
          <w:p w14:paraId="4B676968" w14:textId="112FBE5E" w:rsidR="00400690" w:rsidRDefault="00400690" w:rsidP="002871DA">
            <w:pPr>
              <w:jc w:val="both"/>
            </w:pPr>
            <w:r w:rsidRPr="002C1060">
              <w:t>Zápoče</w:t>
            </w:r>
            <w:r>
              <w:t xml:space="preserve">t: min. 80% účast na seminářích, povinná 100% účast v laboratorních cvičeních a odevzdání vypracovaných protokolů. Vyřešení NMR, IČ, MS a Ramanových spekter u 2 zadaných neznámých látek. </w:t>
            </w:r>
          </w:p>
          <w:p w14:paraId="5943A0D6" w14:textId="01EF6A5B" w:rsidR="00400690" w:rsidRDefault="00400690" w:rsidP="00424050">
            <w:pPr>
              <w:jc w:val="both"/>
            </w:pPr>
            <w:r>
              <w:t>Zkouška: prokázání znalosti probíraných tematických okruhů, ústní zkouška.</w:t>
            </w:r>
          </w:p>
        </w:tc>
      </w:tr>
      <w:tr w:rsidR="00400690" w14:paraId="67A1513A" w14:textId="77777777" w:rsidTr="00FA4A57">
        <w:trPr>
          <w:gridBefore w:val="2"/>
          <w:gridAfter w:val="2"/>
          <w:wBefore w:w="167" w:type="dxa"/>
          <w:wAfter w:w="184" w:type="dxa"/>
          <w:trHeight w:val="197"/>
        </w:trPr>
        <w:tc>
          <w:tcPr>
            <w:tcW w:w="3080" w:type="dxa"/>
            <w:gridSpan w:val="5"/>
            <w:tcBorders>
              <w:top w:val="nil"/>
            </w:tcBorders>
            <w:shd w:val="clear" w:color="auto" w:fill="F7CAAC"/>
          </w:tcPr>
          <w:p w14:paraId="2999ECE7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35"/>
            <w:tcBorders>
              <w:top w:val="single" w:sz="4" w:space="0" w:color="auto"/>
            </w:tcBorders>
          </w:tcPr>
          <w:p w14:paraId="1122303D" w14:textId="77777777" w:rsidR="00400690" w:rsidRDefault="00400690" w:rsidP="002871DA">
            <w:pPr>
              <w:jc w:val="both"/>
            </w:pPr>
            <w:r>
              <w:t>Ing. Lenka Šenkárová, Ph.D.</w:t>
            </w:r>
          </w:p>
        </w:tc>
      </w:tr>
      <w:tr w:rsidR="00400690" w14:paraId="31CC13BD" w14:textId="77777777" w:rsidTr="00FA4A57">
        <w:trPr>
          <w:gridBefore w:val="2"/>
          <w:gridAfter w:val="2"/>
          <w:wBefore w:w="167" w:type="dxa"/>
          <w:wAfter w:w="184" w:type="dxa"/>
          <w:trHeight w:val="243"/>
        </w:trPr>
        <w:tc>
          <w:tcPr>
            <w:tcW w:w="3080" w:type="dxa"/>
            <w:gridSpan w:val="5"/>
            <w:tcBorders>
              <w:top w:val="nil"/>
              <w:bottom w:val="single" w:sz="4" w:space="0" w:color="auto"/>
            </w:tcBorders>
            <w:shd w:val="clear" w:color="auto" w:fill="F7CAAC"/>
          </w:tcPr>
          <w:p w14:paraId="32B5F956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35"/>
            <w:tcBorders>
              <w:top w:val="nil"/>
              <w:bottom w:val="single" w:sz="4" w:space="0" w:color="auto"/>
            </w:tcBorders>
          </w:tcPr>
          <w:p w14:paraId="0A2B14DD" w14:textId="67C80BC1" w:rsidR="00400690" w:rsidRDefault="00400690" w:rsidP="00786E79">
            <w:pPr>
              <w:jc w:val="both"/>
            </w:pPr>
            <w:r>
              <w:t>100% p</w:t>
            </w:r>
          </w:p>
        </w:tc>
      </w:tr>
      <w:tr w:rsidR="00400690" w14:paraId="7AD68B15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tcBorders>
              <w:bottom w:val="single" w:sz="4" w:space="0" w:color="auto"/>
            </w:tcBorders>
            <w:shd w:val="clear" w:color="auto" w:fill="F7CAAC"/>
          </w:tcPr>
          <w:p w14:paraId="7D1E0F00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35"/>
            <w:tcBorders>
              <w:bottom w:val="nil"/>
            </w:tcBorders>
          </w:tcPr>
          <w:p w14:paraId="05326EEF" w14:textId="54AE0FCF" w:rsidR="00400690" w:rsidRDefault="00400690" w:rsidP="006E29A2">
            <w:pPr>
              <w:jc w:val="both"/>
            </w:pPr>
          </w:p>
        </w:tc>
      </w:tr>
      <w:tr w:rsidR="00400690" w14:paraId="17133AB3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9858" w:type="dxa"/>
            <w:gridSpan w:val="40"/>
            <w:tcBorders>
              <w:top w:val="nil"/>
            </w:tcBorders>
            <w:shd w:val="clear" w:color="auto" w:fill="FFFFFF" w:themeFill="background1"/>
          </w:tcPr>
          <w:p w14:paraId="4DC84531" w14:textId="34A158EF" w:rsidR="00400690" w:rsidRPr="006E29A2" w:rsidRDefault="00400690" w:rsidP="00424050">
            <w:pPr>
              <w:spacing w:before="40" w:after="40"/>
              <w:jc w:val="both"/>
              <w:rPr>
                <w:b/>
              </w:rPr>
            </w:pPr>
            <w:r w:rsidRPr="006E29A2">
              <w:rPr>
                <w:b/>
              </w:rPr>
              <w:t xml:space="preserve">Ing. Lenka Šenkárová, Ph.D. </w:t>
            </w:r>
            <w:r>
              <w:t>(100% p)</w:t>
            </w:r>
          </w:p>
        </w:tc>
      </w:tr>
      <w:tr w:rsidR="00400690" w14:paraId="182CB445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13A290AE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35"/>
            <w:tcBorders>
              <w:bottom w:val="nil"/>
            </w:tcBorders>
          </w:tcPr>
          <w:p w14:paraId="5E9513FD" w14:textId="77777777" w:rsidR="00400690" w:rsidRDefault="00400690" w:rsidP="002871DA">
            <w:pPr>
              <w:jc w:val="both"/>
            </w:pPr>
          </w:p>
        </w:tc>
      </w:tr>
      <w:tr w:rsidR="00400690" w14:paraId="0F3F7B03" w14:textId="77777777" w:rsidTr="00FA4A57">
        <w:trPr>
          <w:gridBefore w:val="2"/>
          <w:gridAfter w:val="2"/>
          <w:wBefore w:w="167" w:type="dxa"/>
          <w:wAfter w:w="184" w:type="dxa"/>
          <w:trHeight w:val="3938"/>
        </w:trPr>
        <w:tc>
          <w:tcPr>
            <w:tcW w:w="9858" w:type="dxa"/>
            <w:gridSpan w:val="40"/>
            <w:tcBorders>
              <w:top w:val="nil"/>
              <w:bottom w:val="single" w:sz="12" w:space="0" w:color="auto"/>
            </w:tcBorders>
          </w:tcPr>
          <w:p w14:paraId="060C6900" w14:textId="03506417" w:rsidR="00400690" w:rsidRPr="00AD100D" w:rsidRDefault="00400690" w:rsidP="00EA6662">
            <w:pPr>
              <w:jc w:val="both"/>
            </w:pPr>
            <w:r>
              <w:t xml:space="preserve">Cílem předmětu je získání přehledu současného stavu moderních metod instrumentální analýzy. Pozornost je věnována teoretickému základu a fyzikálnímu principu metod, jejich instrumentaci a možnostech aplikace v analytické praxi. Důraz je kladen na charakterizaci povrchu materiálů. Semináře jsou zaměřeny na problematiku strukturní analýzy pomocí MS, NMR, IČ, Ramanových spekter. </w:t>
            </w:r>
            <w:r w:rsidRPr="00453D4C">
              <w:t>Náplní laboratorních cvičení jsou úlohy používané jak v kontrolní praxi, ta</w:t>
            </w:r>
            <w:r>
              <w:t xml:space="preserve">k i ve výzkumných laboratořích. </w:t>
            </w:r>
            <w:r w:rsidRPr="00AD100D">
              <w:t>Obsah předmětu tvoří tyto tematické celky:</w:t>
            </w:r>
          </w:p>
          <w:p w14:paraId="2524E5BD" w14:textId="77777777" w:rsidR="00400690" w:rsidRDefault="00400690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Úvod do strukturní a povrchové analýzy, přehled a rozdělení metod. </w:t>
            </w:r>
          </w:p>
          <w:p w14:paraId="138E5B1B" w14:textId="77777777" w:rsidR="00400690" w:rsidRDefault="00400690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Atomová spektroskopie - opakování AAS, AES, XRF ICP-MS; prvkové povrchové analýzy. </w:t>
            </w:r>
          </w:p>
          <w:p w14:paraId="5749CD4F" w14:textId="77777777" w:rsidR="00400690" w:rsidRDefault="00400690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Spektroskopie Augerových elektronů, Rentgenová fluorescenční analýza, XRF, EDX, WDX. </w:t>
            </w:r>
          </w:p>
          <w:p w14:paraId="455639DF" w14:textId="77777777" w:rsidR="00400690" w:rsidRDefault="00400690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Techniky prvkové povrchové analýzy - Hmotnostní spektrometrie sekundárních iontů SIMS. </w:t>
            </w:r>
          </w:p>
          <w:p w14:paraId="17F7089D" w14:textId="77777777" w:rsidR="00400690" w:rsidRDefault="00400690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Techniky mikroskopie povrchů, Optická nanospektroskopie, Infračervená nanospektroskopie. </w:t>
            </w:r>
          </w:p>
          <w:p w14:paraId="7B123863" w14:textId="77777777" w:rsidR="00400690" w:rsidRDefault="00400690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Rentgenová difraktometrie. </w:t>
            </w:r>
          </w:p>
          <w:p w14:paraId="050A2781" w14:textId="77777777" w:rsidR="00400690" w:rsidRDefault="00400690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Difrakce elektronů, Difrakce neutronů. </w:t>
            </w:r>
          </w:p>
          <w:p w14:paraId="719A24F3" w14:textId="77777777" w:rsidR="00400690" w:rsidRDefault="00400690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Přehled technik molekulová analýza - IČ, Infračervená mikrospektroskopie. </w:t>
            </w:r>
          </w:p>
          <w:p w14:paraId="41887B1C" w14:textId="77777777" w:rsidR="00400690" w:rsidRDefault="00400690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Přehled technik molekulová analýza - Ramanovy spektroskopie - Normální, Resonanční, Ramanova mikrospektroskopie. </w:t>
            </w:r>
          </w:p>
          <w:p w14:paraId="2BE7AC54" w14:textId="77777777" w:rsidR="00400690" w:rsidRDefault="00400690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NMR. </w:t>
            </w:r>
          </w:p>
          <w:p w14:paraId="71CACD1B" w14:textId="77777777" w:rsidR="00400690" w:rsidRDefault="00400690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Porovnání metod. </w:t>
            </w:r>
          </w:p>
          <w:p w14:paraId="0C2B86AA" w14:textId="77777777" w:rsidR="00400690" w:rsidRDefault="00400690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Kombinované techniky. </w:t>
            </w:r>
          </w:p>
          <w:p w14:paraId="7CD9D2FD" w14:textId="77777777" w:rsidR="00400690" w:rsidRDefault="00400690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Základy termické analýzy. </w:t>
            </w:r>
          </w:p>
          <w:p w14:paraId="4B802CB2" w14:textId="77777777" w:rsidR="00400690" w:rsidRDefault="00400690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>Radioizotopická analýza.</w:t>
            </w:r>
          </w:p>
        </w:tc>
      </w:tr>
      <w:tr w:rsidR="00400690" w14:paraId="12E33BD9" w14:textId="77777777" w:rsidTr="00FA4A57">
        <w:trPr>
          <w:gridBefore w:val="2"/>
          <w:gridAfter w:val="2"/>
          <w:wBefore w:w="167" w:type="dxa"/>
          <w:wAfter w:w="184" w:type="dxa"/>
          <w:trHeight w:val="265"/>
        </w:trPr>
        <w:tc>
          <w:tcPr>
            <w:tcW w:w="3647" w:type="dxa"/>
            <w:gridSpan w:val="10"/>
            <w:tcBorders>
              <w:top w:val="nil"/>
            </w:tcBorders>
            <w:shd w:val="clear" w:color="auto" w:fill="F7CAAC"/>
          </w:tcPr>
          <w:p w14:paraId="115EED79" w14:textId="77777777" w:rsidR="00400690" w:rsidRDefault="00400690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1" w:type="dxa"/>
            <w:gridSpan w:val="30"/>
            <w:tcBorders>
              <w:top w:val="nil"/>
              <w:bottom w:val="nil"/>
            </w:tcBorders>
          </w:tcPr>
          <w:p w14:paraId="01C8E419" w14:textId="77777777" w:rsidR="00400690" w:rsidRDefault="00400690" w:rsidP="002871DA">
            <w:pPr>
              <w:jc w:val="both"/>
            </w:pPr>
          </w:p>
        </w:tc>
      </w:tr>
      <w:tr w:rsidR="00400690" w14:paraId="0E67BC9B" w14:textId="77777777" w:rsidTr="00FA4A57">
        <w:trPr>
          <w:gridBefore w:val="2"/>
          <w:gridAfter w:val="2"/>
          <w:wBefore w:w="167" w:type="dxa"/>
          <w:wAfter w:w="184" w:type="dxa"/>
          <w:trHeight w:val="1497"/>
        </w:trPr>
        <w:tc>
          <w:tcPr>
            <w:tcW w:w="9858" w:type="dxa"/>
            <w:gridSpan w:val="40"/>
            <w:tcBorders>
              <w:top w:val="nil"/>
            </w:tcBorders>
          </w:tcPr>
          <w:p w14:paraId="327BA01E" w14:textId="433A5CEF" w:rsidR="00400690" w:rsidRDefault="00400690" w:rsidP="002871DA">
            <w:pPr>
              <w:jc w:val="both"/>
              <w:rPr>
                <w:u w:val="single"/>
              </w:rPr>
            </w:pPr>
            <w:r w:rsidRPr="005F5311">
              <w:rPr>
                <w:u w:val="single"/>
              </w:rPr>
              <w:t>Povinná literatura:</w:t>
            </w:r>
          </w:p>
          <w:p w14:paraId="5E4E179F" w14:textId="77777777" w:rsidR="00400690" w:rsidRPr="008A30DB" w:rsidRDefault="00400690" w:rsidP="00DD3F93">
            <w:pPr>
              <w:jc w:val="both"/>
            </w:pPr>
            <w:r>
              <w:t>Výukové materiály v anglickém jazyce poskytnuté vyučujícím.</w:t>
            </w:r>
          </w:p>
          <w:p w14:paraId="093D211D" w14:textId="51633305" w:rsidR="00400690" w:rsidRPr="005F5311" w:rsidRDefault="00400690" w:rsidP="002871DA">
            <w:pPr>
              <w:jc w:val="both"/>
            </w:pPr>
            <w:r w:rsidRPr="005F5311">
              <w:rPr>
                <w:caps/>
                <w:kern w:val="20"/>
              </w:rPr>
              <w:t>Robinson,</w:t>
            </w:r>
            <w:r w:rsidRPr="005F5311">
              <w:t xml:space="preserve"> J.W. Undergraduate Instrumental Analysis. 7th Ed. Boca Raton: CRC Press, 2014. ISBN 978-1-4200-6135-2.</w:t>
            </w:r>
          </w:p>
          <w:p w14:paraId="476580FC" w14:textId="77777777" w:rsidR="00400690" w:rsidRPr="005F5311" w:rsidRDefault="00400690" w:rsidP="002871DA">
            <w:pPr>
              <w:jc w:val="both"/>
            </w:pPr>
          </w:p>
          <w:p w14:paraId="092C1A06" w14:textId="310C0967" w:rsidR="00400690" w:rsidRPr="005F5311" w:rsidRDefault="00400690" w:rsidP="002871DA">
            <w:pPr>
              <w:jc w:val="both"/>
              <w:rPr>
                <w:u w:val="single"/>
              </w:rPr>
            </w:pPr>
            <w:r w:rsidRPr="005F5311">
              <w:rPr>
                <w:u w:val="single"/>
              </w:rPr>
              <w:t>Doporučená literatura:</w:t>
            </w:r>
            <w:r w:rsidRPr="005F5311">
              <w:t xml:space="preserve"> </w:t>
            </w:r>
          </w:p>
          <w:p w14:paraId="7BEF0C67" w14:textId="3E74A2F2" w:rsidR="00400690" w:rsidRPr="005F5311" w:rsidRDefault="00400690" w:rsidP="002871DA">
            <w:pPr>
              <w:jc w:val="both"/>
            </w:pPr>
            <w:r w:rsidRPr="005F5311">
              <w:rPr>
                <w:caps/>
                <w:kern w:val="20"/>
              </w:rPr>
              <w:t>Petrozzi,</w:t>
            </w:r>
            <w:r w:rsidRPr="005F5311">
              <w:t xml:space="preserve"> S. Practical Instrumental Analysis: Methods, Quality Assurance and Laboratory Management. Weinheim: Wiley-VCH, 2013. ISBN 978-3-527-32951-9.</w:t>
            </w:r>
          </w:p>
          <w:p w14:paraId="4775D48B" w14:textId="2E61C512" w:rsidR="00400690" w:rsidRDefault="00400690" w:rsidP="005F5311">
            <w:pPr>
              <w:jc w:val="both"/>
            </w:pPr>
            <w:r w:rsidRPr="005F5311">
              <w:rPr>
                <w:caps/>
                <w:kern w:val="20"/>
              </w:rPr>
              <w:t>Pavia</w:t>
            </w:r>
            <w:r w:rsidRPr="005F5311">
              <w:t xml:space="preserve">,D. L. Introduction to Spectroscopy. 5th Ed. Stamford: Cengage Learning, 2015. ISBN 978-1-285-46012-3. </w:t>
            </w:r>
          </w:p>
        </w:tc>
      </w:tr>
      <w:tr w:rsidR="00400690" w14:paraId="73C1BB6A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9858" w:type="dxa"/>
            <w:gridSpan w:val="40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3CBB2D32" w14:textId="77777777" w:rsidR="00400690" w:rsidRDefault="00400690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400690" w14:paraId="4FE891B2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4787" w:type="dxa"/>
            <w:gridSpan w:val="15"/>
            <w:tcBorders>
              <w:top w:val="single" w:sz="2" w:space="0" w:color="auto"/>
            </w:tcBorders>
            <w:shd w:val="clear" w:color="auto" w:fill="F7CAAC"/>
          </w:tcPr>
          <w:p w14:paraId="6A3FD30E" w14:textId="77777777" w:rsidR="00400690" w:rsidRDefault="00400690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5"/>
            <w:tcBorders>
              <w:top w:val="single" w:sz="2" w:space="0" w:color="auto"/>
            </w:tcBorders>
          </w:tcPr>
          <w:p w14:paraId="2D90C28A" w14:textId="694ECEED" w:rsidR="00400690" w:rsidRDefault="00400690" w:rsidP="002871DA">
            <w:pPr>
              <w:jc w:val="center"/>
            </w:pPr>
          </w:p>
        </w:tc>
        <w:tc>
          <w:tcPr>
            <w:tcW w:w="4182" w:type="dxa"/>
            <w:gridSpan w:val="20"/>
            <w:tcBorders>
              <w:top w:val="single" w:sz="2" w:space="0" w:color="auto"/>
            </w:tcBorders>
            <w:shd w:val="clear" w:color="auto" w:fill="F7CAAC"/>
          </w:tcPr>
          <w:p w14:paraId="2583E4AD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400690" w14:paraId="75F84E2E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9858" w:type="dxa"/>
            <w:gridSpan w:val="40"/>
            <w:shd w:val="clear" w:color="auto" w:fill="F7CAAC"/>
          </w:tcPr>
          <w:p w14:paraId="282A3321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400690" w14:paraId="62EF10E5" w14:textId="77777777" w:rsidTr="00FA4A57">
        <w:trPr>
          <w:gridBefore w:val="2"/>
          <w:gridAfter w:val="2"/>
          <w:wBefore w:w="167" w:type="dxa"/>
          <w:wAfter w:w="184" w:type="dxa"/>
          <w:trHeight w:val="1373"/>
        </w:trPr>
        <w:tc>
          <w:tcPr>
            <w:tcW w:w="9858" w:type="dxa"/>
            <w:gridSpan w:val="40"/>
          </w:tcPr>
          <w:p w14:paraId="3C29A5F5" w14:textId="77777777" w:rsidR="00400690" w:rsidRDefault="00400690" w:rsidP="00856E2F">
            <w:pPr>
              <w:jc w:val="both"/>
            </w:pPr>
          </w:p>
          <w:p w14:paraId="77D2150F" w14:textId="77777777" w:rsidR="00400690" w:rsidRDefault="00400690" w:rsidP="00856E2F">
            <w:pPr>
              <w:jc w:val="both"/>
            </w:pPr>
          </w:p>
          <w:p w14:paraId="517ED244" w14:textId="77777777" w:rsidR="00400690" w:rsidRDefault="00400690" w:rsidP="00856E2F">
            <w:pPr>
              <w:jc w:val="both"/>
            </w:pPr>
          </w:p>
          <w:p w14:paraId="09555140" w14:textId="77777777" w:rsidR="00400690" w:rsidRDefault="00400690" w:rsidP="00856E2F">
            <w:pPr>
              <w:jc w:val="both"/>
            </w:pPr>
          </w:p>
          <w:p w14:paraId="291AAFDC" w14:textId="77777777" w:rsidR="00400690" w:rsidRDefault="00400690" w:rsidP="00856E2F">
            <w:pPr>
              <w:jc w:val="both"/>
            </w:pPr>
          </w:p>
          <w:p w14:paraId="7FD959D1" w14:textId="77777777" w:rsidR="00400690" w:rsidRDefault="00400690" w:rsidP="00856E2F">
            <w:pPr>
              <w:jc w:val="both"/>
            </w:pPr>
          </w:p>
          <w:p w14:paraId="5057B165" w14:textId="77777777" w:rsidR="00400690" w:rsidRDefault="00400690" w:rsidP="00856E2F">
            <w:pPr>
              <w:jc w:val="both"/>
            </w:pPr>
          </w:p>
          <w:p w14:paraId="74ED1988" w14:textId="77777777" w:rsidR="00400690" w:rsidRDefault="00400690" w:rsidP="00856E2F">
            <w:pPr>
              <w:jc w:val="both"/>
            </w:pPr>
          </w:p>
          <w:p w14:paraId="0CFD0D2C" w14:textId="0F654C37" w:rsidR="00400690" w:rsidRDefault="00400690" w:rsidP="00856E2F">
            <w:pPr>
              <w:jc w:val="both"/>
            </w:pPr>
          </w:p>
        </w:tc>
      </w:tr>
      <w:tr w:rsidR="00400690" w14:paraId="1AB5A6C6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9858" w:type="dxa"/>
            <w:gridSpan w:val="4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0539EFEA" w14:textId="33205A11" w:rsidR="00400690" w:rsidRPr="002871DA" w:rsidRDefault="00400690" w:rsidP="002871DA">
            <w:pPr>
              <w:jc w:val="both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>
              <w:br w:type="page"/>
            </w:r>
            <w:r w:rsidRPr="002871DA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400690" w14:paraId="0615FA64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tcBorders>
              <w:top w:val="double" w:sz="4" w:space="0" w:color="auto"/>
            </w:tcBorders>
            <w:shd w:val="clear" w:color="auto" w:fill="F7CAAC"/>
          </w:tcPr>
          <w:p w14:paraId="45CBA756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bookmarkStart w:id="29" w:name="Mikrobiol_pro_kosm_a_biomat"/>
        <w:bookmarkEnd w:id="29"/>
        <w:tc>
          <w:tcPr>
            <w:tcW w:w="6778" w:type="dxa"/>
            <w:gridSpan w:val="35"/>
            <w:tcBorders>
              <w:top w:val="double" w:sz="4" w:space="0" w:color="auto"/>
            </w:tcBorders>
          </w:tcPr>
          <w:p w14:paraId="30DF6AEE" w14:textId="6250A327" w:rsidR="00400690" w:rsidRPr="00767DAA" w:rsidRDefault="00251A80" w:rsidP="002871DA">
            <w:pPr>
              <w:jc w:val="both"/>
              <w:rPr>
                <w:b/>
              </w:rPr>
            </w:pPr>
            <w:r w:rsidRPr="00772BC7">
              <w:fldChar w:fldCharType="begin"/>
            </w:r>
            <w:r w:rsidRPr="00772BC7">
              <w:rPr>
                <w:b/>
              </w:rPr>
              <w:instrText xml:space="preserve"> HYPERLINK \l "Mikrobiol_pro_kosm_a_biomat" </w:instrText>
            </w:r>
            <w:r w:rsidRPr="00772BC7">
              <w:fldChar w:fldCharType="separate"/>
            </w:r>
            <w:r w:rsidRPr="00772BC7">
              <w:rPr>
                <w:rStyle w:val="Hypertextovodkaz"/>
                <w:b/>
                <w:color w:val="auto"/>
                <w:u w:val="none"/>
                <w:lang w:val="en-GB"/>
              </w:rPr>
              <w:t>Cosmetic and Biomaterial Microbiology</w:t>
            </w:r>
            <w:r w:rsidRPr="00772BC7">
              <w:rPr>
                <w:rStyle w:val="Hypertextovodkaz"/>
                <w:b/>
                <w:color w:val="auto"/>
                <w:u w:val="none"/>
                <w:lang w:val="en-GB"/>
              </w:rPr>
              <w:fldChar w:fldCharType="end"/>
            </w:r>
          </w:p>
        </w:tc>
      </w:tr>
      <w:tr w:rsidR="00400690" w14:paraId="0A32C82B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14337E36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12" w:type="dxa"/>
            <w:gridSpan w:val="18"/>
          </w:tcPr>
          <w:p w14:paraId="167D93B8" w14:textId="2A3AE500" w:rsidR="00400690" w:rsidRDefault="00400690" w:rsidP="002871DA">
            <w:pPr>
              <w:jc w:val="both"/>
            </w:pPr>
            <w:r>
              <w:t>povinný, PZ</w:t>
            </w:r>
          </w:p>
        </w:tc>
        <w:tc>
          <w:tcPr>
            <w:tcW w:w="2695" w:type="dxa"/>
            <w:gridSpan w:val="12"/>
            <w:shd w:val="clear" w:color="auto" w:fill="F7CAAC"/>
          </w:tcPr>
          <w:p w14:paraId="6A98B2DD" w14:textId="77777777" w:rsidR="00400690" w:rsidRDefault="00400690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1" w:type="dxa"/>
            <w:gridSpan w:val="5"/>
          </w:tcPr>
          <w:p w14:paraId="7F12AAE3" w14:textId="77777777" w:rsidR="00400690" w:rsidRDefault="00400690" w:rsidP="002871DA">
            <w:pPr>
              <w:jc w:val="both"/>
            </w:pPr>
            <w:r>
              <w:t>1/ZS</w:t>
            </w:r>
          </w:p>
        </w:tc>
      </w:tr>
      <w:tr w:rsidR="00400690" w14:paraId="2AA87D7C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5935DD48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7" w:type="dxa"/>
            <w:gridSpan w:val="10"/>
          </w:tcPr>
          <w:p w14:paraId="0276EDD3" w14:textId="34742A75" w:rsidR="00400690" w:rsidRDefault="00400690" w:rsidP="002871DA">
            <w:pPr>
              <w:jc w:val="both"/>
            </w:pPr>
            <w:r>
              <w:t>28p+</w:t>
            </w:r>
            <w:r w:rsidRPr="00E920CC">
              <w:t>14s</w:t>
            </w:r>
            <w:r>
              <w:t>+0l</w:t>
            </w:r>
          </w:p>
        </w:tc>
        <w:tc>
          <w:tcPr>
            <w:tcW w:w="889" w:type="dxa"/>
            <w:gridSpan w:val="5"/>
            <w:shd w:val="clear" w:color="auto" w:fill="F7CAAC"/>
          </w:tcPr>
          <w:p w14:paraId="278E62E3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14:paraId="1C7470E4" w14:textId="7E120521" w:rsidR="00400690" w:rsidRDefault="00400690" w:rsidP="002871DA">
            <w:pPr>
              <w:jc w:val="both"/>
            </w:pPr>
            <w:r>
              <w:t>42</w:t>
            </w:r>
          </w:p>
        </w:tc>
        <w:tc>
          <w:tcPr>
            <w:tcW w:w="2156" w:type="dxa"/>
            <w:gridSpan w:val="8"/>
            <w:shd w:val="clear" w:color="auto" w:fill="F7CAAC"/>
          </w:tcPr>
          <w:p w14:paraId="3A1B9DD1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0" w:type="dxa"/>
            <w:gridSpan w:val="9"/>
          </w:tcPr>
          <w:p w14:paraId="50821D3D" w14:textId="455A7B59" w:rsidR="00400690" w:rsidRDefault="00400690" w:rsidP="002871DA">
            <w:pPr>
              <w:jc w:val="both"/>
            </w:pPr>
            <w:r>
              <w:t>4</w:t>
            </w:r>
          </w:p>
        </w:tc>
      </w:tr>
      <w:tr w:rsidR="00400690" w14:paraId="771414D9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1CE2CD19" w14:textId="77777777" w:rsidR="00400690" w:rsidRDefault="00400690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35"/>
          </w:tcPr>
          <w:p w14:paraId="43E303C2" w14:textId="77777777" w:rsidR="00400690" w:rsidRDefault="00400690" w:rsidP="002871DA">
            <w:pPr>
              <w:jc w:val="both"/>
            </w:pPr>
          </w:p>
        </w:tc>
      </w:tr>
      <w:tr w:rsidR="00400690" w14:paraId="4CDF6AD7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5870ADD6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12" w:type="dxa"/>
            <w:gridSpan w:val="18"/>
          </w:tcPr>
          <w:p w14:paraId="75C9BEE2" w14:textId="77777777" w:rsidR="00400690" w:rsidRDefault="00400690" w:rsidP="002871DA">
            <w:pPr>
              <w:jc w:val="both"/>
            </w:pPr>
            <w:r>
              <w:t>zápočet, zkouška</w:t>
            </w:r>
          </w:p>
        </w:tc>
        <w:tc>
          <w:tcPr>
            <w:tcW w:w="1557" w:type="dxa"/>
            <w:gridSpan w:val="5"/>
            <w:shd w:val="clear" w:color="auto" w:fill="F7CAAC"/>
          </w:tcPr>
          <w:p w14:paraId="57ACE3A1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09" w:type="dxa"/>
            <w:gridSpan w:val="12"/>
          </w:tcPr>
          <w:p w14:paraId="1EA57753" w14:textId="0980222D" w:rsidR="00400690" w:rsidRDefault="00400690" w:rsidP="002871DA">
            <w:pPr>
              <w:jc w:val="both"/>
            </w:pPr>
            <w:r>
              <w:t>přednášky, semináře</w:t>
            </w:r>
          </w:p>
        </w:tc>
      </w:tr>
      <w:tr w:rsidR="00400690" w14:paraId="7CC1EDCB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3212A315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5"/>
            <w:tcBorders>
              <w:bottom w:val="single" w:sz="4" w:space="0" w:color="auto"/>
            </w:tcBorders>
          </w:tcPr>
          <w:p w14:paraId="022805F4" w14:textId="5F84F453" w:rsidR="00400690" w:rsidRDefault="00400690" w:rsidP="00D92CE4">
            <w:pPr>
              <w:jc w:val="both"/>
            </w:pPr>
            <w:r>
              <w:t>Zápočet: formou písemného testu.</w:t>
            </w:r>
          </w:p>
          <w:p w14:paraId="10072277" w14:textId="2EA193D9" w:rsidR="00400690" w:rsidRDefault="00400690" w:rsidP="00D92CE4">
            <w:pPr>
              <w:jc w:val="both"/>
            </w:pPr>
            <w:r>
              <w:t>Zkouška: prokázání znalosti probíraných tematických okruhů, ústní zkouška.</w:t>
            </w:r>
          </w:p>
        </w:tc>
      </w:tr>
      <w:tr w:rsidR="00400690" w14:paraId="2D151135" w14:textId="77777777" w:rsidTr="00FA4A57">
        <w:trPr>
          <w:gridBefore w:val="2"/>
          <w:gridAfter w:val="2"/>
          <w:wBefore w:w="167" w:type="dxa"/>
          <w:wAfter w:w="184" w:type="dxa"/>
          <w:trHeight w:val="197"/>
        </w:trPr>
        <w:tc>
          <w:tcPr>
            <w:tcW w:w="3080" w:type="dxa"/>
            <w:gridSpan w:val="5"/>
            <w:tcBorders>
              <w:top w:val="nil"/>
            </w:tcBorders>
            <w:shd w:val="clear" w:color="auto" w:fill="F7CAAC"/>
          </w:tcPr>
          <w:p w14:paraId="7E672EE2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35"/>
            <w:tcBorders>
              <w:top w:val="single" w:sz="4" w:space="0" w:color="auto"/>
            </w:tcBorders>
          </w:tcPr>
          <w:p w14:paraId="577E8DDC" w14:textId="77777777" w:rsidR="00400690" w:rsidRDefault="00400690" w:rsidP="002871DA">
            <w:pPr>
              <w:jc w:val="both"/>
            </w:pPr>
            <w:r>
              <w:t>RNDr. Iva Čermáková, Ph.D.</w:t>
            </w:r>
          </w:p>
        </w:tc>
      </w:tr>
      <w:tr w:rsidR="00400690" w14:paraId="465ABAD9" w14:textId="77777777" w:rsidTr="00FA4A57">
        <w:trPr>
          <w:gridBefore w:val="2"/>
          <w:gridAfter w:val="2"/>
          <w:wBefore w:w="167" w:type="dxa"/>
          <w:wAfter w:w="184" w:type="dxa"/>
          <w:trHeight w:val="243"/>
        </w:trPr>
        <w:tc>
          <w:tcPr>
            <w:tcW w:w="3080" w:type="dxa"/>
            <w:gridSpan w:val="5"/>
            <w:tcBorders>
              <w:top w:val="nil"/>
            </w:tcBorders>
            <w:shd w:val="clear" w:color="auto" w:fill="F7CAAC"/>
          </w:tcPr>
          <w:p w14:paraId="1C41E164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35"/>
            <w:tcBorders>
              <w:top w:val="nil"/>
            </w:tcBorders>
          </w:tcPr>
          <w:p w14:paraId="26708994" w14:textId="0077CA5A" w:rsidR="00400690" w:rsidRDefault="00400690" w:rsidP="002871DA">
            <w:pPr>
              <w:jc w:val="both"/>
            </w:pPr>
            <w:r>
              <w:t>100% p</w:t>
            </w:r>
          </w:p>
        </w:tc>
      </w:tr>
      <w:tr w:rsidR="00400690" w14:paraId="7FE71291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21BEE6A2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35"/>
            <w:tcBorders>
              <w:bottom w:val="nil"/>
            </w:tcBorders>
          </w:tcPr>
          <w:p w14:paraId="33A2997D" w14:textId="77777777" w:rsidR="00400690" w:rsidRDefault="00400690" w:rsidP="002871DA">
            <w:pPr>
              <w:jc w:val="both"/>
            </w:pPr>
          </w:p>
        </w:tc>
      </w:tr>
      <w:tr w:rsidR="00400690" w14:paraId="135B43D4" w14:textId="77777777" w:rsidTr="00FA4A57">
        <w:trPr>
          <w:gridBefore w:val="2"/>
          <w:gridAfter w:val="2"/>
          <w:wBefore w:w="167" w:type="dxa"/>
          <w:wAfter w:w="184" w:type="dxa"/>
          <w:trHeight w:val="150"/>
        </w:trPr>
        <w:tc>
          <w:tcPr>
            <w:tcW w:w="9858" w:type="dxa"/>
            <w:gridSpan w:val="40"/>
            <w:tcBorders>
              <w:top w:val="nil"/>
            </w:tcBorders>
          </w:tcPr>
          <w:p w14:paraId="5EC053CA" w14:textId="7615C195" w:rsidR="00400690" w:rsidRDefault="00400690" w:rsidP="006E29A2">
            <w:pPr>
              <w:spacing w:before="60" w:after="60"/>
              <w:jc w:val="both"/>
            </w:pPr>
            <w:r w:rsidRPr="006E29A2">
              <w:rPr>
                <w:b/>
              </w:rPr>
              <w:t>RNDr. Iva Čermáková, Ph.D.</w:t>
            </w:r>
            <w:r>
              <w:t xml:space="preserve"> (100 % p)</w:t>
            </w:r>
          </w:p>
        </w:tc>
      </w:tr>
      <w:tr w:rsidR="00400690" w14:paraId="29431C3A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2F45CE85" w14:textId="77777777" w:rsidR="00400690" w:rsidRPr="00D90AE5" w:rsidRDefault="00400690" w:rsidP="002871DA">
            <w:pPr>
              <w:jc w:val="both"/>
              <w:rPr>
                <w:b/>
              </w:rPr>
            </w:pPr>
            <w:r w:rsidRPr="00D90AE5"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35"/>
            <w:tcBorders>
              <w:bottom w:val="nil"/>
            </w:tcBorders>
          </w:tcPr>
          <w:p w14:paraId="24108821" w14:textId="77777777" w:rsidR="00400690" w:rsidRPr="00D90AE5" w:rsidRDefault="00400690" w:rsidP="002871DA">
            <w:pPr>
              <w:jc w:val="both"/>
            </w:pPr>
          </w:p>
        </w:tc>
      </w:tr>
      <w:tr w:rsidR="00400690" w14:paraId="04BC3809" w14:textId="77777777" w:rsidTr="00FA4A57">
        <w:trPr>
          <w:gridBefore w:val="2"/>
          <w:gridAfter w:val="2"/>
          <w:wBefore w:w="167" w:type="dxa"/>
          <w:wAfter w:w="184" w:type="dxa"/>
          <w:trHeight w:val="3704"/>
        </w:trPr>
        <w:tc>
          <w:tcPr>
            <w:tcW w:w="9858" w:type="dxa"/>
            <w:gridSpan w:val="40"/>
            <w:tcBorders>
              <w:top w:val="nil"/>
              <w:bottom w:val="single" w:sz="12" w:space="0" w:color="auto"/>
            </w:tcBorders>
          </w:tcPr>
          <w:p w14:paraId="776376C4" w14:textId="542BBA49" w:rsidR="00400690" w:rsidRPr="003A0CB0" w:rsidRDefault="00400690" w:rsidP="00860FD4">
            <w:pPr>
              <w:jc w:val="both"/>
              <w:rPr>
                <w:color w:val="000000"/>
                <w:shd w:val="clear" w:color="auto" w:fill="FFFFFF"/>
              </w:rPr>
            </w:pPr>
            <w:r w:rsidRPr="003A0CB0">
              <w:rPr>
                <w:color w:val="000000"/>
                <w:shd w:val="clear" w:color="auto" w:fill="FFFFFF"/>
              </w:rPr>
              <w:t xml:space="preserve">Cílem předmětu je seznámit studenty s mikrobiologickými aspekty výroby kosmetických </w:t>
            </w:r>
            <w:r>
              <w:rPr>
                <w:color w:val="000000"/>
                <w:shd w:val="clear" w:color="auto" w:fill="FFFFFF"/>
              </w:rPr>
              <w:t>přípravků</w:t>
            </w:r>
            <w:r w:rsidRPr="003A0CB0">
              <w:rPr>
                <w:color w:val="000000"/>
                <w:shd w:val="clear" w:color="auto" w:fill="FFFFFF"/>
              </w:rPr>
              <w:t xml:space="preserve"> a s požadavky na jejich mikrobiologickou kvalitu a bezpečnost.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AD100D">
              <w:t>Obsah předmětu tvoří tyto tematické celky:</w:t>
            </w:r>
          </w:p>
          <w:p w14:paraId="3DD02EDF" w14:textId="77777777" w:rsidR="00400690" w:rsidRPr="00D90AE5" w:rsidRDefault="00400690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Prokaryotické mikroorganizmy významné pro kosmetiku a biomateriály.</w:t>
            </w:r>
          </w:p>
          <w:p w14:paraId="76A2E99D" w14:textId="77777777" w:rsidR="00400690" w:rsidRPr="00D90AE5" w:rsidRDefault="00400690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 xml:space="preserve">Eukaryotické mikroorganizmy významné pro kosmetiku a biomateriály. </w:t>
            </w:r>
          </w:p>
          <w:p w14:paraId="62E92C9C" w14:textId="204813C1" w:rsidR="00400690" w:rsidRPr="00D90AE5" w:rsidRDefault="00400690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 xml:space="preserve">Mikrobiální katabolizmus a anabolizmus. Procesy významné pro kažení a výrobu kosmetických </w:t>
            </w:r>
            <w:r>
              <w:rPr>
                <w:color w:val="000000"/>
                <w:shd w:val="clear" w:color="auto" w:fill="FFFFFF"/>
              </w:rPr>
              <w:t>příprav</w:t>
            </w:r>
            <w:r w:rsidRPr="00D90AE5">
              <w:rPr>
                <w:color w:val="000000"/>
                <w:shd w:val="clear" w:color="auto" w:fill="FFFFFF"/>
              </w:rPr>
              <w:t>ků.</w:t>
            </w:r>
          </w:p>
          <w:p w14:paraId="26615130" w14:textId="77777777" w:rsidR="00400690" w:rsidRPr="00D90AE5" w:rsidRDefault="00400690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Růst a množení mikroorganizmů. Biofilm.</w:t>
            </w:r>
          </w:p>
          <w:p w14:paraId="7E746338" w14:textId="6362F60D" w:rsidR="00400690" w:rsidRPr="00D90AE5" w:rsidRDefault="00400690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Faktory ovlivňující růst mikroorganizmů v kosmetických p</w:t>
            </w:r>
            <w:r>
              <w:rPr>
                <w:color w:val="000000"/>
                <w:shd w:val="clear" w:color="auto" w:fill="FFFFFF"/>
              </w:rPr>
              <w:t>řípravcích</w:t>
            </w:r>
            <w:r w:rsidRPr="00D90AE5">
              <w:rPr>
                <w:color w:val="000000"/>
                <w:shd w:val="clear" w:color="auto" w:fill="FFFFFF"/>
              </w:rPr>
              <w:t>.</w:t>
            </w:r>
          </w:p>
          <w:p w14:paraId="520F51CE" w14:textId="77777777" w:rsidR="00400690" w:rsidRPr="00D90AE5" w:rsidRDefault="00400690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Základy biotechnologií. Biotechnologická produkce kosmetických surovin.</w:t>
            </w:r>
          </w:p>
          <w:p w14:paraId="30C22C6B" w14:textId="45C234F9" w:rsidR="00400690" w:rsidRPr="00D90AE5" w:rsidRDefault="00400690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Mikrobiologická kvalita kosmetických p</w:t>
            </w:r>
            <w:r>
              <w:rPr>
                <w:color w:val="000000"/>
                <w:shd w:val="clear" w:color="auto" w:fill="FFFFFF"/>
              </w:rPr>
              <w:t>řípravků</w:t>
            </w:r>
            <w:r w:rsidRPr="00D90AE5">
              <w:rPr>
                <w:color w:val="000000"/>
                <w:shd w:val="clear" w:color="auto" w:fill="FFFFFF"/>
              </w:rPr>
              <w:t>. Odběr a zpracování vzorků pro mikrobiologickou analýzu.</w:t>
            </w:r>
          </w:p>
          <w:p w14:paraId="242EE3E2" w14:textId="77777777" w:rsidR="00400690" w:rsidRPr="00D90AE5" w:rsidRDefault="00400690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Metody detekce mikroorganizmů v kosmetických p</w:t>
            </w:r>
            <w:r>
              <w:rPr>
                <w:color w:val="000000"/>
                <w:shd w:val="clear" w:color="auto" w:fill="FFFFFF"/>
              </w:rPr>
              <w:t>řípravcích</w:t>
            </w:r>
            <w:r w:rsidRPr="00D90AE5">
              <w:rPr>
                <w:color w:val="000000"/>
                <w:shd w:val="clear" w:color="auto" w:fill="FFFFFF"/>
              </w:rPr>
              <w:t>.</w:t>
            </w:r>
          </w:p>
          <w:p w14:paraId="35E914DE" w14:textId="77777777" w:rsidR="00400690" w:rsidRPr="00D90AE5" w:rsidRDefault="00400690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Mikrobiální rizika výroby kosmetických surovin a přípravků.</w:t>
            </w:r>
          </w:p>
          <w:p w14:paraId="49D2523A" w14:textId="618E9E38" w:rsidR="00400690" w:rsidRPr="00D90AE5" w:rsidRDefault="00400690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Hygiena a sanitace při výrobě kosmetických p</w:t>
            </w:r>
            <w:r>
              <w:rPr>
                <w:color w:val="000000"/>
                <w:shd w:val="clear" w:color="auto" w:fill="FFFFFF"/>
              </w:rPr>
              <w:t>řípravků</w:t>
            </w:r>
            <w:r w:rsidRPr="00D90AE5">
              <w:rPr>
                <w:color w:val="000000"/>
                <w:shd w:val="clear" w:color="auto" w:fill="FFFFFF"/>
              </w:rPr>
              <w:t xml:space="preserve">. Kontrola kontaminace průmyslových provozů. </w:t>
            </w:r>
          </w:p>
          <w:p w14:paraId="24A96326" w14:textId="77777777" w:rsidR="00400690" w:rsidRPr="00D90AE5" w:rsidRDefault="00400690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Základní principy sterilizace. Metody a postupy. Dezinfekce a dezinfekční látky.</w:t>
            </w:r>
          </w:p>
          <w:p w14:paraId="114D67BF" w14:textId="5F6B8790" w:rsidR="00400690" w:rsidRPr="00D90AE5" w:rsidRDefault="00400690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Konzervace kosmetických p</w:t>
            </w:r>
            <w:r>
              <w:rPr>
                <w:color w:val="000000"/>
                <w:shd w:val="clear" w:color="auto" w:fill="FFFFFF"/>
              </w:rPr>
              <w:t>řípravků</w:t>
            </w:r>
            <w:r w:rsidRPr="00D90AE5">
              <w:rPr>
                <w:color w:val="000000"/>
                <w:shd w:val="clear" w:color="auto" w:fill="FFFFFF"/>
              </w:rPr>
              <w:t>. Zdroje mikrobiální kontaminace. Přehled konzervačních přísad.</w:t>
            </w:r>
          </w:p>
          <w:p w14:paraId="6191D40A" w14:textId="77777777" w:rsidR="00400690" w:rsidRPr="00D90AE5" w:rsidRDefault="00400690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</w:pPr>
            <w:r w:rsidRPr="00D90AE5">
              <w:rPr>
                <w:color w:val="000000"/>
                <w:shd w:val="clear" w:color="auto" w:fill="FFFFFF"/>
              </w:rPr>
              <w:t>Výběr konzervační látky, design konzervačního systému. Konzervace a kontaktní dermatitidy.</w:t>
            </w:r>
          </w:p>
          <w:p w14:paraId="328072AD" w14:textId="77777777" w:rsidR="00400690" w:rsidRPr="00D90AE5" w:rsidRDefault="00400690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</w:pPr>
            <w:r w:rsidRPr="00D90AE5">
              <w:rPr>
                <w:color w:val="000000"/>
                <w:shd w:val="clear" w:color="auto" w:fill="FFFFFF"/>
              </w:rPr>
              <w:t>Fyziologická a patogenní mikroflóra kůže.</w:t>
            </w:r>
          </w:p>
        </w:tc>
      </w:tr>
      <w:tr w:rsidR="00400690" w14:paraId="182A62E9" w14:textId="77777777" w:rsidTr="00FA4A57">
        <w:trPr>
          <w:gridBefore w:val="2"/>
          <w:gridAfter w:val="2"/>
          <w:wBefore w:w="167" w:type="dxa"/>
          <w:wAfter w:w="184" w:type="dxa"/>
          <w:trHeight w:val="265"/>
        </w:trPr>
        <w:tc>
          <w:tcPr>
            <w:tcW w:w="3647" w:type="dxa"/>
            <w:gridSpan w:val="10"/>
            <w:tcBorders>
              <w:top w:val="nil"/>
            </w:tcBorders>
            <w:shd w:val="clear" w:color="auto" w:fill="F7CAAC"/>
          </w:tcPr>
          <w:p w14:paraId="43BE54EF" w14:textId="77777777" w:rsidR="00400690" w:rsidRDefault="00400690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1" w:type="dxa"/>
            <w:gridSpan w:val="30"/>
            <w:tcBorders>
              <w:top w:val="nil"/>
              <w:bottom w:val="nil"/>
            </w:tcBorders>
          </w:tcPr>
          <w:p w14:paraId="77CD4058" w14:textId="77777777" w:rsidR="00400690" w:rsidRDefault="00400690" w:rsidP="002871DA">
            <w:pPr>
              <w:jc w:val="both"/>
            </w:pPr>
          </w:p>
        </w:tc>
      </w:tr>
      <w:tr w:rsidR="00400690" w14:paraId="44F0DFE7" w14:textId="77777777" w:rsidTr="00FA4A57">
        <w:trPr>
          <w:gridBefore w:val="2"/>
          <w:gridAfter w:val="2"/>
          <w:wBefore w:w="167" w:type="dxa"/>
          <w:wAfter w:w="184" w:type="dxa"/>
          <w:trHeight w:val="1497"/>
        </w:trPr>
        <w:tc>
          <w:tcPr>
            <w:tcW w:w="9858" w:type="dxa"/>
            <w:gridSpan w:val="40"/>
            <w:tcBorders>
              <w:top w:val="nil"/>
            </w:tcBorders>
          </w:tcPr>
          <w:p w14:paraId="2D2150B3" w14:textId="18A39333" w:rsidR="00400690" w:rsidRDefault="00400690" w:rsidP="00D07BA0">
            <w:pPr>
              <w:jc w:val="both"/>
              <w:rPr>
                <w:u w:val="single"/>
              </w:rPr>
            </w:pPr>
            <w:r w:rsidRPr="00D07BA0">
              <w:rPr>
                <w:u w:val="single"/>
              </w:rPr>
              <w:t>Povinná literatura:</w:t>
            </w:r>
          </w:p>
          <w:p w14:paraId="46F97064" w14:textId="05D38470" w:rsidR="00400690" w:rsidRPr="00DD3F93" w:rsidRDefault="00400690" w:rsidP="00D07BA0">
            <w:pPr>
              <w:jc w:val="both"/>
            </w:pPr>
            <w:r>
              <w:t>Výukové materiály v anglickém jazyce poskytnuté vyučujícím.</w:t>
            </w:r>
          </w:p>
          <w:p w14:paraId="7221A483" w14:textId="7796C118" w:rsidR="00400690" w:rsidRPr="00D07BA0" w:rsidRDefault="00400690" w:rsidP="00D07BA0">
            <w:pPr>
              <w:jc w:val="both"/>
              <w:rPr>
                <w:shd w:val="clear" w:color="auto" w:fill="FFFFFF"/>
              </w:rPr>
            </w:pPr>
            <w:r w:rsidRPr="00D07BA0">
              <w:rPr>
                <w:shd w:val="clear" w:color="auto" w:fill="FFFFFF"/>
              </w:rPr>
              <w:t>BAIRD, R.M., BLOOMFIELD, S.F. </w:t>
            </w:r>
            <w:r w:rsidRPr="00D07BA0">
              <w:rPr>
                <w:iCs/>
                <w:shd w:val="clear" w:color="auto" w:fill="FFFFFF"/>
              </w:rPr>
              <w:t xml:space="preserve">Microbial </w:t>
            </w:r>
            <w:r>
              <w:rPr>
                <w:iCs/>
                <w:shd w:val="clear" w:color="auto" w:fill="FFFFFF"/>
              </w:rPr>
              <w:t>Q</w:t>
            </w:r>
            <w:r w:rsidRPr="00D07BA0">
              <w:rPr>
                <w:iCs/>
                <w:shd w:val="clear" w:color="auto" w:fill="FFFFFF"/>
              </w:rPr>
              <w:t xml:space="preserve">uality </w:t>
            </w:r>
            <w:r>
              <w:rPr>
                <w:iCs/>
                <w:shd w:val="clear" w:color="auto" w:fill="FFFFFF"/>
              </w:rPr>
              <w:t>A</w:t>
            </w:r>
            <w:r w:rsidRPr="00D07BA0">
              <w:rPr>
                <w:iCs/>
                <w:shd w:val="clear" w:color="auto" w:fill="FFFFFF"/>
              </w:rPr>
              <w:t xml:space="preserve">ssurance in </w:t>
            </w:r>
            <w:r>
              <w:rPr>
                <w:iCs/>
                <w:shd w:val="clear" w:color="auto" w:fill="FFFFFF"/>
              </w:rPr>
              <w:t>C</w:t>
            </w:r>
            <w:r w:rsidRPr="00D07BA0">
              <w:rPr>
                <w:iCs/>
                <w:shd w:val="clear" w:color="auto" w:fill="FFFFFF"/>
              </w:rPr>
              <w:t xml:space="preserve">osmetics, </w:t>
            </w:r>
            <w:r>
              <w:rPr>
                <w:iCs/>
                <w:shd w:val="clear" w:color="auto" w:fill="FFFFFF"/>
              </w:rPr>
              <w:t>T</w:t>
            </w:r>
            <w:r w:rsidRPr="00D07BA0">
              <w:rPr>
                <w:iCs/>
                <w:shd w:val="clear" w:color="auto" w:fill="FFFFFF"/>
              </w:rPr>
              <w:t xml:space="preserve">oiletries and </w:t>
            </w:r>
            <w:r>
              <w:rPr>
                <w:iCs/>
                <w:shd w:val="clear" w:color="auto" w:fill="FFFFFF"/>
              </w:rPr>
              <w:t>N</w:t>
            </w:r>
            <w:r w:rsidRPr="00D07BA0">
              <w:rPr>
                <w:iCs/>
                <w:shd w:val="clear" w:color="auto" w:fill="FFFFFF"/>
              </w:rPr>
              <w:t>on-</w:t>
            </w:r>
            <w:r>
              <w:rPr>
                <w:iCs/>
                <w:shd w:val="clear" w:color="auto" w:fill="FFFFFF"/>
              </w:rPr>
              <w:t>S</w:t>
            </w:r>
            <w:r w:rsidRPr="00D07BA0">
              <w:rPr>
                <w:iCs/>
                <w:shd w:val="clear" w:color="auto" w:fill="FFFFFF"/>
              </w:rPr>
              <w:t xml:space="preserve">terile </w:t>
            </w:r>
            <w:r>
              <w:rPr>
                <w:iCs/>
                <w:shd w:val="clear" w:color="auto" w:fill="FFFFFF"/>
              </w:rPr>
              <w:t>P</w:t>
            </w:r>
            <w:r w:rsidRPr="00D07BA0">
              <w:rPr>
                <w:iCs/>
                <w:shd w:val="clear" w:color="auto" w:fill="FFFFFF"/>
              </w:rPr>
              <w:t>harmaceuticals</w:t>
            </w:r>
            <w:r w:rsidRPr="00D07BA0">
              <w:rPr>
                <w:shd w:val="clear" w:color="auto" w:fill="FFFFFF"/>
              </w:rPr>
              <w:t xml:space="preserve">. 2nd </w:t>
            </w:r>
            <w:r>
              <w:rPr>
                <w:shd w:val="clear" w:color="auto" w:fill="FFFFFF"/>
              </w:rPr>
              <w:t>E</w:t>
            </w:r>
            <w:r w:rsidRPr="00D07BA0">
              <w:rPr>
                <w:shd w:val="clear" w:color="auto" w:fill="FFFFFF"/>
              </w:rPr>
              <w:t>d. Bristol, PA: Taylor &amp; Francis, 1996. ISBN 0748404376.</w:t>
            </w:r>
          </w:p>
          <w:p w14:paraId="1AFF4ECA" w14:textId="37E61C23" w:rsidR="00400690" w:rsidRPr="00D07BA0" w:rsidRDefault="00400690" w:rsidP="00D07BA0">
            <w:pPr>
              <w:jc w:val="both"/>
              <w:rPr>
                <w:shd w:val="clear" w:color="auto" w:fill="FFFFFF"/>
              </w:rPr>
            </w:pPr>
            <w:r w:rsidRPr="00D07BA0">
              <w:rPr>
                <w:iCs/>
                <w:shd w:val="clear" w:color="auto" w:fill="FFFFFF"/>
              </w:rPr>
              <w:t xml:space="preserve">GEIS, P.A. Cosmetic </w:t>
            </w:r>
            <w:r>
              <w:rPr>
                <w:iCs/>
                <w:shd w:val="clear" w:color="auto" w:fill="FFFFFF"/>
              </w:rPr>
              <w:t>M</w:t>
            </w:r>
            <w:r w:rsidRPr="00D07BA0">
              <w:rPr>
                <w:iCs/>
                <w:shd w:val="clear" w:color="auto" w:fill="FFFFFF"/>
              </w:rPr>
              <w:t xml:space="preserve">icrobiology: </w:t>
            </w:r>
            <w:r>
              <w:rPr>
                <w:iCs/>
                <w:shd w:val="clear" w:color="auto" w:fill="FFFFFF"/>
              </w:rPr>
              <w:t>A</w:t>
            </w:r>
            <w:r w:rsidRPr="00D07BA0">
              <w:rPr>
                <w:iCs/>
                <w:shd w:val="clear" w:color="auto" w:fill="FFFFFF"/>
              </w:rPr>
              <w:t xml:space="preserve"> </w:t>
            </w:r>
            <w:r>
              <w:rPr>
                <w:iCs/>
                <w:shd w:val="clear" w:color="auto" w:fill="FFFFFF"/>
              </w:rPr>
              <w:t>P</w:t>
            </w:r>
            <w:r w:rsidRPr="00D07BA0">
              <w:rPr>
                <w:iCs/>
                <w:shd w:val="clear" w:color="auto" w:fill="FFFFFF"/>
              </w:rPr>
              <w:t xml:space="preserve">ractical </w:t>
            </w:r>
            <w:r>
              <w:rPr>
                <w:iCs/>
                <w:shd w:val="clear" w:color="auto" w:fill="FFFFFF"/>
              </w:rPr>
              <w:t>A</w:t>
            </w:r>
            <w:r w:rsidRPr="00D07BA0">
              <w:rPr>
                <w:iCs/>
                <w:shd w:val="clear" w:color="auto" w:fill="FFFFFF"/>
              </w:rPr>
              <w:t>pproach</w:t>
            </w:r>
            <w:r w:rsidRPr="00D07BA0">
              <w:rPr>
                <w:shd w:val="clear" w:color="auto" w:fill="FFFFFF"/>
              </w:rPr>
              <w:t xml:space="preserve">. 2nd </w:t>
            </w:r>
            <w:r>
              <w:rPr>
                <w:shd w:val="clear" w:color="auto" w:fill="FFFFFF"/>
              </w:rPr>
              <w:t>E</w:t>
            </w:r>
            <w:r w:rsidRPr="00D07BA0">
              <w:rPr>
                <w:shd w:val="clear" w:color="auto" w:fill="FFFFFF"/>
              </w:rPr>
              <w:t>d. New York: Taylor &amp; Francis, 2006. ISBN 9780849314537.</w:t>
            </w:r>
          </w:p>
          <w:p w14:paraId="290985F3" w14:textId="77777777" w:rsidR="00400690" w:rsidRPr="00D07BA0" w:rsidRDefault="00400690" w:rsidP="00D07BA0">
            <w:pPr>
              <w:jc w:val="both"/>
            </w:pPr>
          </w:p>
          <w:p w14:paraId="4F7E69E8" w14:textId="5652D568" w:rsidR="00400690" w:rsidRPr="00D07BA0" w:rsidRDefault="00400690" w:rsidP="00D07BA0">
            <w:pPr>
              <w:jc w:val="both"/>
              <w:rPr>
                <w:u w:val="single"/>
              </w:rPr>
            </w:pPr>
            <w:r w:rsidRPr="00D07BA0">
              <w:rPr>
                <w:u w:val="single"/>
              </w:rPr>
              <w:t>Doporučená literatura:</w:t>
            </w:r>
          </w:p>
          <w:p w14:paraId="1A7CE884" w14:textId="44BCD173" w:rsidR="00400690" w:rsidRDefault="00400690" w:rsidP="00E12AD5">
            <w:pPr>
              <w:jc w:val="both"/>
            </w:pPr>
            <w:r w:rsidRPr="00D07BA0">
              <w:rPr>
                <w:shd w:val="clear" w:color="auto" w:fill="FFFFFF"/>
              </w:rPr>
              <w:t>ANEJA, K.R., JAIN, P., ANEJA, R. </w:t>
            </w:r>
            <w:r w:rsidRPr="00D07BA0">
              <w:rPr>
                <w:iCs/>
                <w:shd w:val="clear" w:color="auto" w:fill="FFFFFF"/>
              </w:rPr>
              <w:t xml:space="preserve">A </w:t>
            </w:r>
            <w:r>
              <w:rPr>
                <w:iCs/>
                <w:shd w:val="clear" w:color="auto" w:fill="FFFFFF"/>
              </w:rPr>
              <w:t>T</w:t>
            </w:r>
            <w:r w:rsidRPr="00D07BA0">
              <w:rPr>
                <w:iCs/>
                <w:shd w:val="clear" w:color="auto" w:fill="FFFFFF"/>
              </w:rPr>
              <w:t xml:space="preserve">extbook of </w:t>
            </w:r>
            <w:r>
              <w:rPr>
                <w:iCs/>
                <w:shd w:val="clear" w:color="auto" w:fill="FFFFFF"/>
              </w:rPr>
              <w:t>B</w:t>
            </w:r>
            <w:r w:rsidRPr="00D07BA0">
              <w:rPr>
                <w:iCs/>
                <w:shd w:val="clear" w:color="auto" w:fill="FFFFFF"/>
              </w:rPr>
              <w:t xml:space="preserve">asic and </w:t>
            </w:r>
            <w:r>
              <w:rPr>
                <w:iCs/>
                <w:shd w:val="clear" w:color="auto" w:fill="FFFFFF"/>
              </w:rPr>
              <w:t>A</w:t>
            </w:r>
            <w:r w:rsidRPr="00D07BA0">
              <w:rPr>
                <w:iCs/>
                <w:shd w:val="clear" w:color="auto" w:fill="FFFFFF"/>
              </w:rPr>
              <w:t xml:space="preserve">pplied </w:t>
            </w:r>
            <w:r>
              <w:rPr>
                <w:iCs/>
                <w:shd w:val="clear" w:color="auto" w:fill="FFFFFF"/>
              </w:rPr>
              <w:t>M</w:t>
            </w:r>
            <w:r w:rsidRPr="00D07BA0">
              <w:rPr>
                <w:iCs/>
                <w:shd w:val="clear" w:color="auto" w:fill="FFFFFF"/>
              </w:rPr>
              <w:t>icrobiology</w:t>
            </w:r>
            <w:r w:rsidRPr="00D07BA0">
              <w:rPr>
                <w:shd w:val="clear" w:color="auto" w:fill="FFFFFF"/>
              </w:rPr>
              <w:t>. New Delhi: New Age Int'l (P), 2009. ISBN 8122423671.</w:t>
            </w:r>
          </w:p>
        </w:tc>
      </w:tr>
      <w:tr w:rsidR="00400690" w14:paraId="5CBD62B1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9858" w:type="dxa"/>
            <w:gridSpan w:val="40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7CA737D" w14:textId="77777777" w:rsidR="00400690" w:rsidRDefault="00400690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400690" w14:paraId="6912B8AE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4787" w:type="dxa"/>
            <w:gridSpan w:val="15"/>
            <w:tcBorders>
              <w:top w:val="single" w:sz="2" w:space="0" w:color="auto"/>
            </w:tcBorders>
            <w:shd w:val="clear" w:color="auto" w:fill="F7CAAC"/>
          </w:tcPr>
          <w:p w14:paraId="688009CC" w14:textId="77777777" w:rsidR="00400690" w:rsidRDefault="00400690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5"/>
            <w:tcBorders>
              <w:top w:val="single" w:sz="2" w:space="0" w:color="auto"/>
            </w:tcBorders>
          </w:tcPr>
          <w:p w14:paraId="1304CDB9" w14:textId="727F3305" w:rsidR="00400690" w:rsidRDefault="00400690" w:rsidP="002871DA">
            <w:pPr>
              <w:jc w:val="center"/>
            </w:pPr>
          </w:p>
        </w:tc>
        <w:tc>
          <w:tcPr>
            <w:tcW w:w="4182" w:type="dxa"/>
            <w:gridSpan w:val="20"/>
            <w:tcBorders>
              <w:top w:val="single" w:sz="2" w:space="0" w:color="auto"/>
            </w:tcBorders>
            <w:shd w:val="clear" w:color="auto" w:fill="F7CAAC"/>
          </w:tcPr>
          <w:p w14:paraId="3A54FA4A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400690" w14:paraId="5B7D97C7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9858" w:type="dxa"/>
            <w:gridSpan w:val="40"/>
            <w:shd w:val="clear" w:color="auto" w:fill="F7CAAC"/>
          </w:tcPr>
          <w:p w14:paraId="0E43D636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400690" w14:paraId="57F110E3" w14:textId="77777777" w:rsidTr="00FA4A57">
        <w:trPr>
          <w:gridBefore w:val="2"/>
          <w:gridAfter w:val="2"/>
          <w:wBefore w:w="167" w:type="dxa"/>
          <w:wAfter w:w="184" w:type="dxa"/>
          <w:trHeight w:val="1373"/>
        </w:trPr>
        <w:tc>
          <w:tcPr>
            <w:tcW w:w="9858" w:type="dxa"/>
            <w:gridSpan w:val="40"/>
          </w:tcPr>
          <w:p w14:paraId="3689B384" w14:textId="77777777" w:rsidR="00400690" w:rsidRDefault="00400690" w:rsidP="00856E2F">
            <w:pPr>
              <w:jc w:val="both"/>
            </w:pPr>
          </w:p>
          <w:p w14:paraId="14D54945" w14:textId="77777777" w:rsidR="00400690" w:rsidRDefault="00400690" w:rsidP="00856E2F">
            <w:pPr>
              <w:jc w:val="both"/>
            </w:pPr>
          </w:p>
          <w:p w14:paraId="556898AF" w14:textId="77777777" w:rsidR="00400690" w:rsidRDefault="00400690" w:rsidP="00856E2F">
            <w:pPr>
              <w:jc w:val="both"/>
            </w:pPr>
          </w:p>
          <w:p w14:paraId="1E8C6BD2" w14:textId="77777777" w:rsidR="00400690" w:rsidRDefault="00400690" w:rsidP="00856E2F">
            <w:pPr>
              <w:jc w:val="both"/>
            </w:pPr>
          </w:p>
          <w:p w14:paraId="0C11146F" w14:textId="77777777" w:rsidR="00400690" w:rsidRDefault="00400690" w:rsidP="00856E2F">
            <w:pPr>
              <w:jc w:val="both"/>
            </w:pPr>
          </w:p>
          <w:p w14:paraId="0649A232" w14:textId="77777777" w:rsidR="00400690" w:rsidRDefault="00400690" w:rsidP="00856E2F">
            <w:pPr>
              <w:jc w:val="both"/>
            </w:pPr>
          </w:p>
          <w:p w14:paraId="51E010A9" w14:textId="77777777" w:rsidR="00400690" w:rsidRDefault="00400690" w:rsidP="00856E2F">
            <w:pPr>
              <w:jc w:val="both"/>
            </w:pPr>
          </w:p>
          <w:p w14:paraId="28B64964" w14:textId="77777777" w:rsidR="00400690" w:rsidRDefault="00400690" w:rsidP="00856E2F">
            <w:pPr>
              <w:jc w:val="both"/>
            </w:pPr>
          </w:p>
          <w:p w14:paraId="742A56AB" w14:textId="77777777" w:rsidR="00400690" w:rsidRDefault="00400690" w:rsidP="00856E2F">
            <w:pPr>
              <w:jc w:val="both"/>
            </w:pPr>
          </w:p>
          <w:p w14:paraId="174BDA0E" w14:textId="77777777" w:rsidR="00400690" w:rsidRDefault="00400690" w:rsidP="00856E2F">
            <w:pPr>
              <w:jc w:val="both"/>
            </w:pPr>
          </w:p>
          <w:p w14:paraId="5BB89FA6" w14:textId="77777777" w:rsidR="00400690" w:rsidRDefault="00400690" w:rsidP="00856E2F">
            <w:pPr>
              <w:jc w:val="both"/>
            </w:pPr>
          </w:p>
          <w:p w14:paraId="086CFB4B" w14:textId="2FA82F85" w:rsidR="00400690" w:rsidRDefault="00400690" w:rsidP="00856E2F">
            <w:pPr>
              <w:jc w:val="both"/>
            </w:pPr>
          </w:p>
        </w:tc>
      </w:tr>
      <w:tr w:rsidR="00400690" w14:paraId="3100615A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9858" w:type="dxa"/>
            <w:gridSpan w:val="40"/>
            <w:tcBorders>
              <w:bottom w:val="double" w:sz="4" w:space="0" w:color="auto"/>
            </w:tcBorders>
            <w:shd w:val="clear" w:color="auto" w:fill="BDD6EE"/>
          </w:tcPr>
          <w:p w14:paraId="57108D0F" w14:textId="54D19532" w:rsidR="00400690" w:rsidRDefault="00400690" w:rsidP="002871D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400690" w14:paraId="6D619FF3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tcBorders>
              <w:top w:val="double" w:sz="4" w:space="0" w:color="auto"/>
            </w:tcBorders>
            <w:shd w:val="clear" w:color="auto" w:fill="F7CAAC"/>
          </w:tcPr>
          <w:p w14:paraId="76A3788F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bookmarkStart w:id="30" w:name="Biomakromolekuly"/>
        <w:bookmarkEnd w:id="30"/>
        <w:tc>
          <w:tcPr>
            <w:tcW w:w="6778" w:type="dxa"/>
            <w:gridSpan w:val="35"/>
            <w:tcBorders>
              <w:top w:val="double" w:sz="4" w:space="0" w:color="auto"/>
            </w:tcBorders>
          </w:tcPr>
          <w:p w14:paraId="7854EEFF" w14:textId="0167407A" w:rsidR="00400690" w:rsidRPr="00767DAA" w:rsidRDefault="00251A80" w:rsidP="002871DA">
            <w:pPr>
              <w:jc w:val="both"/>
              <w:rPr>
                <w:b/>
              </w:rPr>
            </w:pPr>
            <w:r w:rsidRPr="00772BC7">
              <w:fldChar w:fldCharType="begin"/>
            </w:r>
            <w:r w:rsidRPr="00772BC7">
              <w:rPr>
                <w:b/>
              </w:rPr>
              <w:instrText xml:space="preserve"> HYPERLINK \l "Biomakromolekuly" </w:instrText>
            </w:r>
            <w:r w:rsidRPr="00772BC7">
              <w:fldChar w:fldCharType="separate"/>
            </w:r>
            <w:r w:rsidRPr="00772BC7">
              <w:rPr>
                <w:rStyle w:val="Hypertextovodkaz"/>
                <w:b/>
                <w:color w:val="auto"/>
                <w:u w:val="none"/>
                <w:lang w:val="en-GB"/>
              </w:rPr>
              <w:t>Bioma</w:t>
            </w:r>
            <w:r w:rsidRPr="00772BC7">
              <w:rPr>
                <w:rStyle w:val="Hypertextovodkaz"/>
                <w:b/>
                <w:color w:val="auto"/>
                <w:u w:val="none"/>
                <w:lang w:val="en-GB"/>
              </w:rPr>
              <w:fldChar w:fldCharType="end"/>
            </w:r>
            <w:r w:rsidRPr="00772BC7">
              <w:rPr>
                <w:rStyle w:val="Hypertextovodkaz"/>
                <w:b/>
                <w:color w:val="auto"/>
                <w:u w:val="none"/>
                <w:lang w:val="en-GB"/>
              </w:rPr>
              <w:t>cromolecules</w:t>
            </w:r>
          </w:p>
        </w:tc>
      </w:tr>
      <w:tr w:rsidR="00400690" w14:paraId="52110FB6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55421C18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12" w:type="dxa"/>
            <w:gridSpan w:val="18"/>
          </w:tcPr>
          <w:p w14:paraId="643CB76F" w14:textId="04CAE8EA" w:rsidR="00400690" w:rsidRDefault="00400690" w:rsidP="00836D80">
            <w:pPr>
              <w:jc w:val="both"/>
            </w:pPr>
            <w:r>
              <w:t>povinný, ZT</w:t>
            </w:r>
          </w:p>
        </w:tc>
        <w:tc>
          <w:tcPr>
            <w:tcW w:w="2695" w:type="dxa"/>
            <w:gridSpan w:val="12"/>
            <w:shd w:val="clear" w:color="auto" w:fill="F7CAAC"/>
          </w:tcPr>
          <w:p w14:paraId="0855FAB0" w14:textId="77777777" w:rsidR="00400690" w:rsidRDefault="00400690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1" w:type="dxa"/>
            <w:gridSpan w:val="5"/>
          </w:tcPr>
          <w:p w14:paraId="657EF1D9" w14:textId="77777777" w:rsidR="00400690" w:rsidRDefault="00400690" w:rsidP="002871DA">
            <w:pPr>
              <w:jc w:val="both"/>
            </w:pPr>
            <w:r>
              <w:t>1/ZS</w:t>
            </w:r>
          </w:p>
        </w:tc>
      </w:tr>
      <w:tr w:rsidR="00400690" w14:paraId="45C32D44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739498F3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7" w:type="dxa"/>
            <w:gridSpan w:val="10"/>
          </w:tcPr>
          <w:p w14:paraId="26BC8855" w14:textId="322B7BCA" w:rsidR="00400690" w:rsidRDefault="00400690" w:rsidP="002871DA">
            <w:pPr>
              <w:jc w:val="both"/>
            </w:pPr>
            <w:r>
              <w:t>28p</w:t>
            </w:r>
            <w:r w:rsidRPr="00E920CC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28l</w:t>
            </w:r>
          </w:p>
        </w:tc>
        <w:tc>
          <w:tcPr>
            <w:tcW w:w="889" w:type="dxa"/>
            <w:gridSpan w:val="5"/>
            <w:shd w:val="clear" w:color="auto" w:fill="F7CAAC"/>
          </w:tcPr>
          <w:p w14:paraId="29C6E7A4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14:paraId="4EB15259" w14:textId="77777777" w:rsidR="00400690" w:rsidRDefault="00400690" w:rsidP="002871DA">
            <w:pPr>
              <w:jc w:val="both"/>
            </w:pPr>
            <w:r>
              <w:t>56</w:t>
            </w:r>
          </w:p>
        </w:tc>
        <w:tc>
          <w:tcPr>
            <w:tcW w:w="2156" w:type="dxa"/>
            <w:gridSpan w:val="8"/>
            <w:shd w:val="clear" w:color="auto" w:fill="F7CAAC"/>
          </w:tcPr>
          <w:p w14:paraId="03B0FD06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0" w:type="dxa"/>
            <w:gridSpan w:val="9"/>
          </w:tcPr>
          <w:p w14:paraId="37E776BE" w14:textId="77777777" w:rsidR="00400690" w:rsidRPr="00E17BFC" w:rsidRDefault="00400690" w:rsidP="002871DA">
            <w:pPr>
              <w:jc w:val="both"/>
              <w:rPr>
                <w:color w:val="FF0000"/>
              </w:rPr>
            </w:pPr>
            <w:r w:rsidRPr="00C57FFB">
              <w:t>5</w:t>
            </w:r>
          </w:p>
        </w:tc>
      </w:tr>
      <w:tr w:rsidR="00400690" w14:paraId="3501CE42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6BAC662A" w14:textId="77777777" w:rsidR="00400690" w:rsidRDefault="00400690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35"/>
          </w:tcPr>
          <w:p w14:paraId="4FD838A4" w14:textId="77777777" w:rsidR="00400690" w:rsidRDefault="00400690" w:rsidP="002871DA">
            <w:pPr>
              <w:jc w:val="both"/>
            </w:pPr>
            <w:r>
              <w:t xml:space="preserve"> </w:t>
            </w:r>
          </w:p>
        </w:tc>
      </w:tr>
      <w:tr w:rsidR="00400690" w14:paraId="361ABCB5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21529C49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12" w:type="dxa"/>
            <w:gridSpan w:val="18"/>
          </w:tcPr>
          <w:p w14:paraId="79425BFB" w14:textId="442AF183" w:rsidR="00400690" w:rsidRDefault="00400690" w:rsidP="002871DA">
            <w:pPr>
              <w:jc w:val="both"/>
            </w:pPr>
            <w:r>
              <w:t>zápočet, zkouška</w:t>
            </w:r>
          </w:p>
        </w:tc>
        <w:tc>
          <w:tcPr>
            <w:tcW w:w="1557" w:type="dxa"/>
            <w:gridSpan w:val="5"/>
            <w:shd w:val="clear" w:color="auto" w:fill="F7CAAC"/>
          </w:tcPr>
          <w:p w14:paraId="01CFA69F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09" w:type="dxa"/>
            <w:gridSpan w:val="12"/>
          </w:tcPr>
          <w:p w14:paraId="75DCE3C4" w14:textId="683A4AAF" w:rsidR="00400690" w:rsidRDefault="00400690" w:rsidP="002F1ECD">
            <w:pPr>
              <w:jc w:val="both"/>
            </w:pPr>
            <w:r>
              <w:t>přednášky, laboratorní cvičení</w:t>
            </w:r>
          </w:p>
        </w:tc>
      </w:tr>
      <w:tr w:rsidR="00400690" w14:paraId="08AD3616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3AC631D0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5"/>
            <w:tcBorders>
              <w:bottom w:val="single" w:sz="4" w:space="0" w:color="auto"/>
            </w:tcBorders>
          </w:tcPr>
          <w:p w14:paraId="69F43F45" w14:textId="77777777" w:rsidR="00400690" w:rsidRDefault="00400690" w:rsidP="00D92CE4">
            <w:pPr>
              <w:jc w:val="both"/>
            </w:pPr>
            <w:r>
              <w:t>Docházka: povinná na laboratorních cvičeních.</w:t>
            </w:r>
          </w:p>
          <w:p w14:paraId="520F4EF2" w14:textId="77777777" w:rsidR="00400690" w:rsidRDefault="00400690" w:rsidP="00D92CE4">
            <w:pPr>
              <w:jc w:val="both"/>
            </w:pPr>
            <w:r>
              <w:t>Zápočet: odevzdání protokolů.</w:t>
            </w:r>
          </w:p>
          <w:p w14:paraId="6071CC08" w14:textId="305485E3" w:rsidR="00400690" w:rsidRDefault="00400690" w:rsidP="00D92CE4">
            <w:pPr>
              <w:jc w:val="both"/>
            </w:pPr>
            <w:r>
              <w:t>Zkouška: prokázání znalosti probíraných tematických okruhů, ústní zkouška.</w:t>
            </w:r>
          </w:p>
        </w:tc>
      </w:tr>
      <w:tr w:rsidR="00400690" w14:paraId="05C9E112" w14:textId="77777777" w:rsidTr="00FA4A57">
        <w:trPr>
          <w:gridBefore w:val="2"/>
          <w:gridAfter w:val="2"/>
          <w:wBefore w:w="167" w:type="dxa"/>
          <w:wAfter w:w="184" w:type="dxa"/>
          <w:trHeight w:val="197"/>
        </w:trPr>
        <w:tc>
          <w:tcPr>
            <w:tcW w:w="3080" w:type="dxa"/>
            <w:gridSpan w:val="5"/>
            <w:tcBorders>
              <w:top w:val="nil"/>
            </w:tcBorders>
            <w:shd w:val="clear" w:color="auto" w:fill="F7CAAC"/>
          </w:tcPr>
          <w:p w14:paraId="1DE10380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35"/>
            <w:tcBorders>
              <w:top w:val="single" w:sz="4" w:space="0" w:color="auto"/>
            </w:tcBorders>
          </w:tcPr>
          <w:p w14:paraId="5C500B2F" w14:textId="300D0B43" w:rsidR="00400690" w:rsidRDefault="00400690" w:rsidP="002871DA">
            <w:pPr>
              <w:jc w:val="both"/>
            </w:pPr>
            <w:r>
              <w:t>doc. Ing. Rahula Janiš, CSc.</w:t>
            </w:r>
          </w:p>
        </w:tc>
      </w:tr>
      <w:tr w:rsidR="00400690" w14:paraId="01B79778" w14:textId="77777777" w:rsidTr="00FA4A57">
        <w:trPr>
          <w:gridBefore w:val="2"/>
          <w:gridAfter w:val="2"/>
          <w:wBefore w:w="167" w:type="dxa"/>
          <w:wAfter w:w="184" w:type="dxa"/>
          <w:trHeight w:val="243"/>
        </w:trPr>
        <w:tc>
          <w:tcPr>
            <w:tcW w:w="3080" w:type="dxa"/>
            <w:gridSpan w:val="5"/>
            <w:tcBorders>
              <w:top w:val="nil"/>
            </w:tcBorders>
            <w:shd w:val="clear" w:color="auto" w:fill="F7CAAC"/>
          </w:tcPr>
          <w:p w14:paraId="2CCC1E98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35"/>
            <w:tcBorders>
              <w:top w:val="nil"/>
            </w:tcBorders>
          </w:tcPr>
          <w:p w14:paraId="2DBE89C2" w14:textId="5A201C94" w:rsidR="00400690" w:rsidRDefault="00400690" w:rsidP="002871DA">
            <w:pPr>
              <w:jc w:val="both"/>
            </w:pPr>
            <w:r>
              <w:t>100% p</w:t>
            </w:r>
          </w:p>
        </w:tc>
      </w:tr>
      <w:tr w:rsidR="00400690" w14:paraId="6135FB4E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7B3A8EB6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35"/>
            <w:tcBorders>
              <w:bottom w:val="nil"/>
            </w:tcBorders>
          </w:tcPr>
          <w:p w14:paraId="1081DE33" w14:textId="77777777" w:rsidR="00400690" w:rsidRDefault="00400690" w:rsidP="002871DA">
            <w:pPr>
              <w:jc w:val="both"/>
            </w:pPr>
          </w:p>
        </w:tc>
      </w:tr>
      <w:tr w:rsidR="00400690" w14:paraId="0B97D499" w14:textId="77777777" w:rsidTr="00FA4A57">
        <w:trPr>
          <w:gridBefore w:val="2"/>
          <w:gridAfter w:val="2"/>
          <w:wBefore w:w="167" w:type="dxa"/>
          <w:wAfter w:w="184" w:type="dxa"/>
          <w:trHeight w:val="256"/>
        </w:trPr>
        <w:tc>
          <w:tcPr>
            <w:tcW w:w="9858" w:type="dxa"/>
            <w:gridSpan w:val="40"/>
            <w:tcBorders>
              <w:top w:val="nil"/>
            </w:tcBorders>
          </w:tcPr>
          <w:p w14:paraId="6EF6C2B0" w14:textId="658740FB" w:rsidR="00400690" w:rsidRDefault="00400690" w:rsidP="006E29A2">
            <w:pPr>
              <w:spacing w:before="60" w:after="60"/>
              <w:jc w:val="both"/>
            </w:pPr>
            <w:r w:rsidRPr="006E29A2">
              <w:rPr>
                <w:b/>
              </w:rPr>
              <w:t>doc. Ing. Rahula Janiš, CSc.</w:t>
            </w:r>
            <w:r>
              <w:t xml:space="preserve"> (100% p)</w:t>
            </w:r>
          </w:p>
        </w:tc>
      </w:tr>
      <w:tr w:rsidR="00400690" w14:paraId="2873D931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3080" w:type="dxa"/>
            <w:gridSpan w:val="5"/>
            <w:shd w:val="clear" w:color="auto" w:fill="F7CAAC"/>
          </w:tcPr>
          <w:p w14:paraId="5AC3B265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35"/>
            <w:tcBorders>
              <w:bottom w:val="nil"/>
            </w:tcBorders>
          </w:tcPr>
          <w:p w14:paraId="209FAB1A" w14:textId="77777777" w:rsidR="00400690" w:rsidRDefault="00400690" w:rsidP="002871DA">
            <w:pPr>
              <w:jc w:val="both"/>
            </w:pPr>
          </w:p>
        </w:tc>
      </w:tr>
      <w:tr w:rsidR="00400690" w14:paraId="07E0BC9D" w14:textId="77777777" w:rsidTr="00FA4A57">
        <w:trPr>
          <w:gridBefore w:val="2"/>
          <w:gridAfter w:val="2"/>
          <w:wBefore w:w="167" w:type="dxa"/>
          <w:wAfter w:w="184" w:type="dxa"/>
          <w:trHeight w:val="3518"/>
        </w:trPr>
        <w:tc>
          <w:tcPr>
            <w:tcW w:w="9858" w:type="dxa"/>
            <w:gridSpan w:val="40"/>
            <w:tcBorders>
              <w:top w:val="nil"/>
              <w:bottom w:val="single" w:sz="12" w:space="0" w:color="auto"/>
            </w:tcBorders>
          </w:tcPr>
          <w:p w14:paraId="7F5FF0FB" w14:textId="551E89EC" w:rsidR="00400690" w:rsidRPr="00FA004A" w:rsidRDefault="00400690" w:rsidP="002871DA">
            <w:pPr>
              <w:jc w:val="both"/>
            </w:pPr>
            <w:r w:rsidRPr="00FA004A">
              <w:t>Cílem předmětu je seznámit studenty s chemií základních biomakromolekul, technologií jejich výroby a aplikacemi v kosmetice a jiných oborech.</w:t>
            </w:r>
            <w:r>
              <w:t xml:space="preserve"> </w:t>
            </w:r>
            <w:r w:rsidRPr="00AD100D">
              <w:t>Obsah předmětu tvoří tyto tematické celky:</w:t>
            </w:r>
          </w:p>
          <w:p w14:paraId="67FF4D50" w14:textId="13ABC45F" w:rsidR="00400690" w:rsidRPr="00FA004A" w:rsidRDefault="00400690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 xml:space="preserve">Úvod do předmětu. </w:t>
            </w:r>
          </w:p>
          <w:p w14:paraId="4845D213" w14:textId="77777777" w:rsidR="00400690" w:rsidRPr="00FA004A" w:rsidRDefault="00400690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 xml:space="preserve">Význam, funkce rozdělení biopolymerů, bílkoviny, sacharidy, nukleové kyseliny. </w:t>
            </w:r>
          </w:p>
          <w:p w14:paraId="3998FED7" w14:textId="38A080E0" w:rsidR="00400690" w:rsidRPr="00FA004A" w:rsidRDefault="00400690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 xml:space="preserve">Chemie bílkovin, aminokyseliny, peptidická vazba. </w:t>
            </w:r>
          </w:p>
          <w:p w14:paraId="3D755313" w14:textId="007CD69D" w:rsidR="00400690" w:rsidRPr="00FA004A" w:rsidRDefault="00400690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>Struktura, metody zjišťování primární, sekundární, terciární, kvarterní struktury biopolymerů</w:t>
            </w:r>
            <w:r>
              <w:t>.</w:t>
            </w:r>
          </w:p>
          <w:p w14:paraId="5900D8FE" w14:textId="42336F55" w:rsidR="00400690" w:rsidRPr="00FA004A" w:rsidRDefault="00400690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>Základní fibrilární, globulární bílkoviny, kolagen, charakterizace struktury, chemic</w:t>
            </w:r>
            <w:r>
              <w:t xml:space="preserve">ké reakce, přirozené síťování, </w:t>
            </w:r>
            <w:r w:rsidRPr="00FA004A">
              <w:t>hydrolýza.</w:t>
            </w:r>
          </w:p>
          <w:p w14:paraId="109160FE" w14:textId="77777777" w:rsidR="00400690" w:rsidRPr="00FA004A" w:rsidRDefault="00400690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 xml:space="preserve">Keratin, charakterizace, způsoby hydrolýzy. Elastin, albuminy, globuliny. </w:t>
            </w:r>
          </w:p>
          <w:p w14:paraId="3442A626" w14:textId="77777777" w:rsidR="00400690" w:rsidRPr="00FA004A" w:rsidRDefault="00400690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 xml:space="preserve">Enzymologie, klasifikace, názvosloví enzymů. </w:t>
            </w:r>
          </w:p>
          <w:p w14:paraId="7BECCA48" w14:textId="4A42E3F3" w:rsidR="00400690" w:rsidRPr="00FA004A" w:rsidRDefault="00400690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>Koenzymy, struktura a funkce enzymů, kinetika, aplikace enzymů, biotechnologie, biotenzidy</w:t>
            </w:r>
            <w:r>
              <w:t>.</w:t>
            </w:r>
            <w:r w:rsidRPr="00FA004A">
              <w:t xml:space="preserve"> </w:t>
            </w:r>
          </w:p>
          <w:p w14:paraId="46191B20" w14:textId="032FB37A" w:rsidR="00400690" w:rsidRPr="00FA004A" w:rsidRDefault="00400690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>Bílkoviny v medicíně, farmacii a kosmetice</w:t>
            </w:r>
            <w:r>
              <w:t>.</w:t>
            </w:r>
          </w:p>
          <w:p w14:paraId="4C3274EA" w14:textId="58050CC3" w:rsidR="00400690" w:rsidRPr="00FA004A" w:rsidRDefault="00400690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>Chemie sacharidů, glykosidická vazba</w:t>
            </w:r>
            <w:r>
              <w:t>.</w:t>
            </w:r>
          </w:p>
          <w:p w14:paraId="46BC0A20" w14:textId="54C76C95" w:rsidR="00400690" w:rsidRPr="00FA004A" w:rsidRDefault="00400690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>Mono, oligo, polysacharidy</w:t>
            </w:r>
            <w:r>
              <w:t>.</w:t>
            </w:r>
          </w:p>
          <w:p w14:paraId="36DD54A7" w14:textId="7241346B" w:rsidR="00400690" w:rsidRPr="00FA004A" w:rsidRDefault="00400690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>
              <w:t xml:space="preserve">Hydrokoloidy - přírodní, </w:t>
            </w:r>
            <w:r w:rsidRPr="00FA004A">
              <w:t>modifikované.</w:t>
            </w:r>
          </w:p>
          <w:p w14:paraId="64055B24" w14:textId="323865A7" w:rsidR="00400690" w:rsidRPr="00FA004A" w:rsidRDefault="00400690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>Celulózy, škrob, pektiny, využití v</w:t>
            </w:r>
            <w:r>
              <w:t> </w:t>
            </w:r>
            <w:r w:rsidRPr="00FA004A">
              <w:t>kosmetice</w:t>
            </w:r>
            <w:r>
              <w:t>.</w:t>
            </w:r>
          </w:p>
          <w:p w14:paraId="3C865111" w14:textId="77777777" w:rsidR="00400690" w:rsidRPr="005A07EC" w:rsidRDefault="00400690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FA004A">
              <w:t>Hyaluronan, algináty, chitosan.</w:t>
            </w:r>
            <w:r w:rsidRPr="005A07EC">
              <w:rPr>
                <w:sz w:val="18"/>
                <w:szCs w:val="18"/>
              </w:rPr>
              <w:t xml:space="preserve"> </w:t>
            </w:r>
          </w:p>
        </w:tc>
      </w:tr>
      <w:tr w:rsidR="00400690" w14:paraId="6496CE0D" w14:textId="77777777" w:rsidTr="00FA4A57">
        <w:trPr>
          <w:gridBefore w:val="2"/>
          <w:gridAfter w:val="2"/>
          <w:wBefore w:w="167" w:type="dxa"/>
          <w:wAfter w:w="184" w:type="dxa"/>
          <w:trHeight w:val="265"/>
        </w:trPr>
        <w:tc>
          <w:tcPr>
            <w:tcW w:w="3647" w:type="dxa"/>
            <w:gridSpan w:val="10"/>
            <w:tcBorders>
              <w:top w:val="nil"/>
            </w:tcBorders>
            <w:shd w:val="clear" w:color="auto" w:fill="F7CAAC"/>
          </w:tcPr>
          <w:p w14:paraId="53B098CB" w14:textId="77777777" w:rsidR="00400690" w:rsidRDefault="00400690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1" w:type="dxa"/>
            <w:gridSpan w:val="30"/>
            <w:tcBorders>
              <w:top w:val="nil"/>
              <w:bottom w:val="nil"/>
            </w:tcBorders>
          </w:tcPr>
          <w:p w14:paraId="38E281B5" w14:textId="77777777" w:rsidR="00400690" w:rsidRDefault="00400690" w:rsidP="002871DA">
            <w:pPr>
              <w:jc w:val="both"/>
            </w:pPr>
          </w:p>
        </w:tc>
      </w:tr>
      <w:tr w:rsidR="00400690" w14:paraId="6732AC7D" w14:textId="77777777" w:rsidTr="00FA4A57">
        <w:trPr>
          <w:gridBefore w:val="2"/>
          <w:gridAfter w:val="2"/>
          <w:wBefore w:w="167" w:type="dxa"/>
          <w:wAfter w:w="184" w:type="dxa"/>
          <w:trHeight w:val="1423"/>
        </w:trPr>
        <w:tc>
          <w:tcPr>
            <w:tcW w:w="9858" w:type="dxa"/>
            <w:gridSpan w:val="40"/>
            <w:tcBorders>
              <w:top w:val="nil"/>
            </w:tcBorders>
          </w:tcPr>
          <w:p w14:paraId="1B90C708" w14:textId="77777777" w:rsidR="00400690" w:rsidRDefault="00400690" w:rsidP="00280A62">
            <w:pPr>
              <w:spacing w:before="100" w:beforeAutospacing="1" w:after="100" w:afterAutospacing="1"/>
              <w:ind w:right="-575"/>
              <w:contextualSpacing/>
              <w:jc w:val="both"/>
            </w:pPr>
            <w:r w:rsidRPr="00D07BA0">
              <w:rPr>
                <w:u w:val="single"/>
              </w:rPr>
              <w:t>Povinná literatura:</w:t>
            </w:r>
            <w:r w:rsidRPr="00D07BA0">
              <w:t xml:space="preserve"> </w:t>
            </w:r>
          </w:p>
          <w:p w14:paraId="1BEBFB96" w14:textId="1DCA9364" w:rsidR="00400690" w:rsidRPr="00DD3F93" w:rsidRDefault="00400690" w:rsidP="00DD3F93">
            <w:pPr>
              <w:jc w:val="both"/>
            </w:pPr>
            <w:r>
              <w:t>Výukové materiály v anglickém jazyce poskytnuté vyučujícím.</w:t>
            </w:r>
          </w:p>
          <w:p w14:paraId="1C00A580" w14:textId="77777777" w:rsidR="00400690" w:rsidRPr="00D07BA0" w:rsidRDefault="00400690" w:rsidP="00280A62">
            <w:pPr>
              <w:spacing w:before="100" w:beforeAutospacing="1" w:after="100" w:afterAutospacing="1"/>
              <w:ind w:right="-575"/>
              <w:contextualSpacing/>
              <w:jc w:val="both"/>
            </w:pPr>
          </w:p>
          <w:p w14:paraId="5FD9D24D" w14:textId="77777777" w:rsidR="00400690" w:rsidRPr="00D07BA0" w:rsidRDefault="00400690" w:rsidP="00280A62">
            <w:pPr>
              <w:spacing w:before="100" w:beforeAutospacing="1" w:after="100" w:afterAutospacing="1"/>
              <w:ind w:right="-575"/>
              <w:contextualSpacing/>
              <w:jc w:val="both"/>
              <w:rPr>
                <w:u w:val="single"/>
              </w:rPr>
            </w:pPr>
            <w:r w:rsidRPr="00D07BA0">
              <w:rPr>
                <w:u w:val="single"/>
              </w:rPr>
              <w:t>Doporučená literatura:</w:t>
            </w:r>
            <w:r w:rsidRPr="00D07BA0">
              <w:t xml:space="preserve"> </w:t>
            </w:r>
          </w:p>
          <w:p w14:paraId="4265B3A8" w14:textId="77777777" w:rsidR="00400690" w:rsidRPr="00D07BA0" w:rsidRDefault="00400690" w:rsidP="00280A62">
            <w:pPr>
              <w:spacing w:before="100" w:beforeAutospacing="1" w:after="100" w:afterAutospacing="1"/>
              <w:ind w:right="-575"/>
              <w:contextualSpacing/>
              <w:jc w:val="both"/>
            </w:pPr>
            <w:r>
              <w:t>BRÄNDÉN, C.</w:t>
            </w:r>
            <w:r w:rsidRPr="00D07BA0">
              <w:t xml:space="preserve">I., TOOZE, J. Introduction to </w:t>
            </w:r>
            <w:r>
              <w:t>P</w:t>
            </w:r>
            <w:r w:rsidRPr="00D07BA0">
              <w:t xml:space="preserve">rotein </w:t>
            </w:r>
            <w:r>
              <w:t>S</w:t>
            </w:r>
            <w:r w:rsidRPr="00D07BA0">
              <w:t xml:space="preserve">tructure. Garland Pub, 1999. </w:t>
            </w:r>
            <w:r w:rsidRPr="00D07BA0">
              <w:tab/>
            </w:r>
          </w:p>
          <w:p w14:paraId="0A6887E9" w14:textId="328EAE91" w:rsidR="00400690" w:rsidRDefault="00400690" w:rsidP="00DD3F93">
            <w:pPr>
              <w:spacing w:before="100" w:beforeAutospacing="1" w:after="100" w:afterAutospacing="1"/>
              <w:ind w:right="-575"/>
              <w:contextualSpacing/>
              <w:jc w:val="both"/>
            </w:pPr>
            <w:r w:rsidRPr="00D07BA0">
              <w:t xml:space="preserve">WALSH, G. Proteins: </w:t>
            </w:r>
            <w:r>
              <w:t>B</w:t>
            </w:r>
            <w:r w:rsidRPr="00D07BA0">
              <w:t xml:space="preserve">iochemistry and </w:t>
            </w:r>
            <w:r>
              <w:t>B</w:t>
            </w:r>
            <w:r w:rsidRPr="00D07BA0">
              <w:t xml:space="preserve">iotechnology. J. Wiley &amp; Sons, 2002. ISBN 0-471-8997-0. </w:t>
            </w:r>
          </w:p>
        </w:tc>
      </w:tr>
      <w:tr w:rsidR="00400690" w14:paraId="6EF8D64A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9858" w:type="dxa"/>
            <w:gridSpan w:val="40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E10361E" w14:textId="77777777" w:rsidR="00400690" w:rsidRDefault="00400690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400690" w14:paraId="0B35ED1E" w14:textId="77777777" w:rsidTr="00FA4A57">
        <w:trPr>
          <w:gridBefore w:val="2"/>
          <w:gridAfter w:val="2"/>
          <w:wBefore w:w="167" w:type="dxa"/>
          <w:wAfter w:w="184" w:type="dxa"/>
        </w:trPr>
        <w:tc>
          <w:tcPr>
            <w:tcW w:w="4787" w:type="dxa"/>
            <w:gridSpan w:val="15"/>
            <w:tcBorders>
              <w:top w:val="single" w:sz="2" w:space="0" w:color="auto"/>
            </w:tcBorders>
            <w:shd w:val="clear" w:color="auto" w:fill="F7CAAC"/>
          </w:tcPr>
          <w:p w14:paraId="5B41DA54" w14:textId="77777777" w:rsidR="00400690" w:rsidRDefault="00400690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5"/>
            <w:tcBorders>
              <w:top w:val="single" w:sz="2" w:space="0" w:color="auto"/>
            </w:tcBorders>
          </w:tcPr>
          <w:p w14:paraId="0861B5B1" w14:textId="53F90F58" w:rsidR="00400690" w:rsidRDefault="00400690" w:rsidP="006E29A2">
            <w:pPr>
              <w:jc w:val="center"/>
            </w:pPr>
          </w:p>
        </w:tc>
        <w:tc>
          <w:tcPr>
            <w:tcW w:w="4182" w:type="dxa"/>
            <w:gridSpan w:val="20"/>
            <w:tcBorders>
              <w:top w:val="single" w:sz="2" w:space="0" w:color="auto"/>
            </w:tcBorders>
            <w:shd w:val="clear" w:color="auto" w:fill="F7CAAC"/>
          </w:tcPr>
          <w:p w14:paraId="2783ED5E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400690" w14:paraId="6F558530" w14:textId="77777777" w:rsidTr="00FA4A57">
        <w:trPr>
          <w:gridBefore w:val="2"/>
          <w:gridAfter w:val="2"/>
          <w:wBefore w:w="167" w:type="dxa"/>
          <w:wAfter w:w="184" w:type="dxa"/>
          <w:trHeight w:val="70"/>
        </w:trPr>
        <w:tc>
          <w:tcPr>
            <w:tcW w:w="9858" w:type="dxa"/>
            <w:gridSpan w:val="40"/>
            <w:shd w:val="clear" w:color="auto" w:fill="F7CAAC"/>
          </w:tcPr>
          <w:p w14:paraId="2ED653B1" w14:textId="77777777" w:rsidR="00400690" w:rsidRDefault="00400690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400690" w14:paraId="18B13F7F" w14:textId="77777777" w:rsidTr="00FA4A57">
        <w:trPr>
          <w:gridBefore w:val="2"/>
          <w:gridAfter w:val="2"/>
          <w:wBefore w:w="167" w:type="dxa"/>
          <w:wAfter w:w="184" w:type="dxa"/>
          <w:trHeight w:val="1373"/>
        </w:trPr>
        <w:tc>
          <w:tcPr>
            <w:tcW w:w="9858" w:type="dxa"/>
            <w:gridSpan w:val="40"/>
          </w:tcPr>
          <w:p w14:paraId="41495986" w14:textId="77777777" w:rsidR="00400690" w:rsidRDefault="00400690" w:rsidP="002871DA">
            <w:pPr>
              <w:jc w:val="both"/>
            </w:pPr>
          </w:p>
          <w:p w14:paraId="35FC4BFD" w14:textId="77777777" w:rsidR="00400690" w:rsidRDefault="00400690" w:rsidP="002871DA">
            <w:pPr>
              <w:jc w:val="both"/>
            </w:pPr>
          </w:p>
          <w:p w14:paraId="1D0E7EF2" w14:textId="77777777" w:rsidR="00400690" w:rsidRDefault="00400690" w:rsidP="002871DA">
            <w:pPr>
              <w:jc w:val="both"/>
            </w:pPr>
          </w:p>
          <w:p w14:paraId="14CE8F05" w14:textId="77777777" w:rsidR="00400690" w:rsidRDefault="00400690" w:rsidP="002871DA">
            <w:pPr>
              <w:jc w:val="both"/>
            </w:pPr>
          </w:p>
          <w:p w14:paraId="53516372" w14:textId="77777777" w:rsidR="00400690" w:rsidRDefault="00400690" w:rsidP="002871DA">
            <w:pPr>
              <w:jc w:val="both"/>
            </w:pPr>
          </w:p>
          <w:p w14:paraId="7460E1D4" w14:textId="77777777" w:rsidR="00400690" w:rsidRDefault="00400690" w:rsidP="002871DA">
            <w:pPr>
              <w:jc w:val="both"/>
            </w:pPr>
          </w:p>
          <w:p w14:paraId="26CBB5B0" w14:textId="77777777" w:rsidR="00400690" w:rsidRDefault="00400690" w:rsidP="002871DA">
            <w:pPr>
              <w:jc w:val="both"/>
            </w:pPr>
          </w:p>
          <w:p w14:paraId="7005DF93" w14:textId="77777777" w:rsidR="00400690" w:rsidRDefault="00400690" w:rsidP="002871DA">
            <w:pPr>
              <w:jc w:val="both"/>
            </w:pPr>
          </w:p>
          <w:p w14:paraId="2C5F04E9" w14:textId="77777777" w:rsidR="00400690" w:rsidRDefault="00400690" w:rsidP="002871DA">
            <w:pPr>
              <w:jc w:val="both"/>
            </w:pPr>
          </w:p>
          <w:p w14:paraId="544C37E2" w14:textId="77777777" w:rsidR="00400690" w:rsidRDefault="00400690" w:rsidP="002871DA">
            <w:pPr>
              <w:jc w:val="both"/>
            </w:pPr>
          </w:p>
          <w:p w14:paraId="0B08BFC2" w14:textId="77777777" w:rsidR="00400690" w:rsidRDefault="00400690" w:rsidP="002871DA">
            <w:pPr>
              <w:jc w:val="both"/>
            </w:pPr>
          </w:p>
          <w:p w14:paraId="191B85AB" w14:textId="77777777" w:rsidR="00400690" w:rsidRDefault="00400690" w:rsidP="002871DA">
            <w:pPr>
              <w:jc w:val="both"/>
            </w:pPr>
          </w:p>
          <w:p w14:paraId="1632010A" w14:textId="77777777" w:rsidR="00400690" w:rsidRDefault="00400690" w:rsidP="002871DA">
            <w:pPr>
              <w:jc w:val="both"/>
            </w:pPr>
          </w:p>
          <w:p w14:paraId="175E8D1D" w14:textId="77777777" w:rsidR="00400690" w:rsidRDefault="00400690" w:rsidP="002871DA">
            <w:pPr>
              <w:jc w:val="both"/>
            </w:pPr>
          </w:p>
          <w:p w14:paraId="6D7AAC54" w14:textId="77777777" w:rsidR="00400690" w:rsidRDefault="00400690" w:rsidP="002871DA">
            <w:pPr>
              <w:jc w:val="both"/>
            </w:pPr>
          </w:p>
          <w:p w14:paraId="1158DA09" w14:textId="77777777" w:rsidR="00400690" w:rsidRDefault="00400690" w:rsidP="002871DA">
            <w:pPr>
              <w:jc w:val="both"/>
            </w:pPr>
          </w:p>
        </w:tc>
      </w:tr>
      <w:tr w:rsidR="00400690" w14:paraId="6DF2ACE1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9855" w:type="dxa"/>
            <w:gridSpan w:val="4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7EF73D2C" w14:textId="12C71181" w:rsidR="00400690" w:rsidRDefault="00400690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400690" w14:paraId="1FA27A76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1DF2329" w14:textId="77777777" w:rsidR="00400690" w:rsidRDefault="00400690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3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9344" w14:textId="62ECDBEB" w:rsidR="00400690" w:rsidRPr="00767DAA" w:rsidRDefault="00251A80">
            <w:pPr>
              <w:jc w:val="both"/>
              <w:rPr>
                <w:b/>
              </w:rPr>
            </w:pPr>
            <w:bookmarkStart w:id="31" w:name="Chem_a_technol_PAL"/>
            <w:bookmarkEnd w:id="31"/>
            <w:r w:rsidRPr="00772BC7">
              <w:rPr>
                <w:b/>
                <w:lang w:val="en-GB"/>
              </w:rPr>
              <w:t>Chemistry and Technology of Surface Active Agents II</w:t>
            </w:r>
          </w:p>
        </w:tc>
      </w:tr>
      <w:tr w:rsidR="00400690" w14:paraId="112440B5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740C3C7" w14:textId="77777777" w:rsidR="00400690" w:rsidRDefault="00400690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38B00" w14:textId="20C7AAC5" w:rsidR="00400690" w:rsidRDefault="00400690">
            <w:pPr>
              <w:jc w:val="both"/>
            </w:pPr>
            <w:r>
              <w:t>povinný, PZ</w:t>
            </w:r>
          </w:p>
        </w:tc>
        <w:tc>
          <w:tcPr>
            <w:tcW w:w="26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F185371" w14:textId="77777777" w:rsidR="00400690" w:rsidRDefault="00400690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60B16" w14:textId="77777777" w:rsidR="00400690" w:rsidRDefault="00400690">
            <w:pPr>
              <w:jc w:val="both"/>
            </w:pPr>
            <w:r>
              <w:t>1/ZS</w:t>
            </w:r>
          </w:p>
        </w:tc>
      </w:tr>
      <w:tr w:rsidR="00400690" w14:paraId="038C3547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6D320F1" w14:textId="77777777" w:rsidR="00400690" w:rsidRDefault="00400690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39870" w14:textId="6A1B7CEC" w:rsidR="00400690" w:rsidRDefault="00400690">
            <w:pPr>
              <w:jc w:val="both"/>
            </w:pPr>
            <w:r w:rsidRPr="00E920CC">
              <w:t>28p+14s+42l</w:t>
            </w:r>
          </w:p>
        </w:tc>
        <w:tc>
          <w:tcPr>
            <w:tcW w:w="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B1BE731" w14:textId="77777777" w:rsidR="00400690" w:rsidRDefault="00400690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108DC" w14:textId="77777777" w:rsidR="00400690" w:rsidRDefault="00400690" w:rsidP="003F3135">
            <w:r>
              <w:t>84</w:t>
            </w:r>
          </w:p>
        </w:tc>
        <w:tc>
          <w:tcPr>
            <w:tcW w:w="21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93DB365" w14:textId="77777777" w:rsidR="00400690" w:rsidRDefault="00400690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7EA80" w14:textId="77777777" w:rsidR="00400690" w:rsidRDefault="00400690">
            <w:pPr>
              <w:jc w:val="both"/>
            </w:pPr>
            <w:r w:rsidRPr="00C57FFB">
              <w:t>7</w:t>
            </w:r>
          </w:p>
        </w:tc>
      </w:tr>
      <w:tr w:rsidR="00400690" w14:paraId="4B81EB7C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4E4932D" w14:textId="77777777" w:rsidR="00400690" w:rsidRDefault="00400690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E988" w14:textId="77777777" w:rsidR="00400690" w:rsidRDefault="00400690">
            <w:pPr>
              <w:jc w:val="both"/>
            </w:pPr>
          </w:p>
        </w:tc>
      </w:tr>
      <w:tr w:rsidR="00400690" w14:paraId="649B9583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233CF29" w14:textId="77777777" w:rsidR="00400690" w:rsidRDefault="00400690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F2CF1" w14:textId="77777777" w:rsidR="00400690" w:rsidRDefault="00400690">
            <w:pPr>
              <w:jc w:val="both"/>
            </w:pPr>
            <w:r>
              <w:t>zápočet, zkouška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D8BD33E" w14:textId="77777777" w:rsidR="00400690" w:rsidRDefault="00400690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5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4075E" w14:textId="4683A490" w:rsidR="00400690" w:rsidRDefault="00400690" w:rsidP="003F3135">
            <w:pPr>
              <w:jc w:val="both"/>
            </w:pPr>
            <w:r>
              <w:t>přednášky, semináře, laboratorní cvičení</w:t>
            </w:r>
          </w:p>
        </w:tc>
      </w:tr>
      <w:tr w:rsidR="00400690" w14:paraId="7DA09C35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FC39FE0" w14:textId="77777777" w:rsidR="00400690" w:rsidRDefault="00400690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33AF" w14:textId="36F176F2" w:rsidR="00400690" w:rsidRDefault="00400690" w:rsidP="004D54CA">
            <w:pPr>
              <w:jc w:val="both"/>
            </w:pPr>
            <w:r>
              <w:t xml:space="preserve">Docházka: povinná účast na laboratorních cvičeních (100%) a seminářích (80%). </w:t>
            </w:r>
            <w:r>
              <w:br/>
              <w:t xml:space="preserve">Zápočet: laboratorní cvičení - vypracování požadovaného počtu protokolů z experimentálních úloh s vyhodnocením, diskusí výsledků a závěry; seminář - prezentace v PowerPointu na dané téma, úspěšně zvládnutý průběžný test. </w:t>
            </w:r>
            <w:r>
              <w:br/>
              <w:t>Zkouška: znalost probrané látky, písemný test, možnost ústního přezkoušení.</w:t>
            </w:r>
          </w:p>
        </w:tc>
      </w:tr>
      <w:tr w:rsidR="00400690" w14:paraId="4AABA74C" w14:textId="77777777" w:rsidTr="00FA4A57">
        <w:trPr>
          <w:gridBefore w:val="3"/>
          <w:gridAfter w:val="1"/>
          <w:wBefore w:w="178" w:type="dxa"/>
          <w:wAfter w:w="176" w:type="dxa"/>
          <w:trHeight w:val="197"/>
        </w:trPr>
        <w:tc>
          <w:tcPr>
            <w:tcW w:w="30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F7E5447" w14:textId="77777777" w:rsidR="00400690" w:rsidRDefault="00400690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409E0" w14:textId="77777777" w:rsidR="00400690" w:rsidRDefault="00400690">
            <w:pPr>
              <w:jc w:val="both"/>
            </w:pPr>
            <w:r>
              <w:t>Ing. Jana Sedlaříková, Ph.D.</w:t>
            </w:r>
          </w:p>
        </w:tc>
      </w:tr>
      <w:tr w:rsidR="00400690" w14:paraId="360E5C8C" w14:textId="77777777" w:rsidTr="00FA4A57">
        <w:trPr>
          <w:gridBefore w:val="3"/>
          <w:gridAfter w:val="1"/>
          <w:wBefore w:w="178" w:type="dxa"/>
          <w:wAfter w:w="176" w:type="dxa"/>
          <w:trHeight w:val="243"/>
        </w:trPr>
        <w:tc>
          <w:tcPr>
            <w:tcW w:w="30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63DEF0B" w14:textId="77777777" w:rsidR="00400690" w:rsidRDefault="00400690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84A13" w14:textId="09D01495" w:rsidR="00400690" w:rsidRDefault="00400690" w:rsidP="007E2AB5">
            <w:r>
              <w:t>100% p</w:t>
            </w:r>
          </w:p>
        </w:tc>
      </w:tr>
      <w:tr w:rsidR="00400690" w14:paraId="21696774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0012FB0" w14:textId="77777777" w:rsidR="00400690" w:rsidRDefault="00400690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3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8F6D86" w14:textId="77777777" w:rsidR="00400690" w:rsidRDefault="00400690">
            <w:pPr>
              <w:jc w:val="both"/>
            </w:pPr>
          </w:p>
        </w:tc>
      </w:tr>
      <w:tr w:rsidR="00400690" w14:paraId="523F1C18" w14:textId="77777777" w:rsidTr="00FA4A57">
        <w:trPr>
          <w:gridBefore w:val="3"/>
          <w:gridAfter w:val="1"/>
          <w:wBefore w:w="178" w:type="dxa"/>
          <w:wAfter w:w="176" w:type="dxa"/>
          <w:trHeight w:val="326"/>
        </w:trPr>
        <w:tc>
          <w:tcPr>
            <w:tcW w:w="9855" w:type="dxa"/>
            <w:gridSpan w:val="4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28256" w14:textId="4E4432E8" w:rsidR="00400690" w:rsidRDefault="00400690" w:rsidP="006E29A2">
            <w:pPr>
              <w:spacing w:before="60" w:after="60"/>
              <w:jc w:val="both"/>
            </w:pPr>
            <w:r w:rsidRPr="006E29A2">
              <w:rPr>
                <w:b/>
              </w:rPr>
              <w:t>Ing. Jana Sedlaříková, Ph.D.</w:t>
            </w:r>
            <w:r>
              <w:t xml:space="preserve"> (100% p)</w:t>
            </w:r>
          </w:p>
        </w:tc>
      </w:tr>
      <w:tr w:rsidR="00400690" w14:paraId="22023B2E" w14:textId="77777777" w:rsidTr="00FA4A57">
        <w:trPr>
          <w:gridBefore w:val="3"/>
          <w:gridAfter w:val="1"/>
          <w:wBefore w:w="178" w:type="dxa"/>
          <w:wAfter w:w="176" w:type="dxa"/>
          <w:trHeight w:val="260"/>
        </w:trPr>
        <w:tc>
          <w:tcPr>
            <w:tcW w:w="3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A25B26A" w14:textId="77777777" w:rsidR="00400690" w:rsidRDefault="00400690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3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3A6359" w14:textId="77777777" w:rsidR="00400690" w:rsidRDefault="00400690">
            <w:pPr>
              <w:jc w:val="both"/>
            </w:pPr>
          </w:p>
        </w:tc>
      </w:tr>
      <w:tr w:rsidR="00400690" w14:paraId="5F417D1E" w14:textId="77777777" w:rsidTr="00FA4A57">
        <w:trPr>
          <w:gridBefore w:val="3"/>
          <w:gridAfter w:val="1"/>
          <w:wBefore w:w="178" w:type="dxa"/>
          <w:wAfter w:w="176" w:type="dxa"/>
          <w:trHeight w:val="3938"/>
        </w:trPr>
        <w:tc>
          <w:tcPr>
            <w:tcW w:w="9855" w:type="dxa"/>
            <w:gridSpan w:val="40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AA51247" w14:textId="3EEB0970" w:rsidR="00400690" w:rsidRPr="00AD100D" w:rsidRDefault="00400690">
            <w:pPr>
              <w:jc w:val="both"/>
            </w:pPr>
            <w:r>
              <w:t xml:space="preserve">Cílem předmětu je navázat na kurz Chemie a technologie povrchově aktivních látek I a rozšířit poznatky z oblasti fyzikálních a chemických vlastností tenzidů, dále praktických aplikací v průmyslu detergentů a v kosmetice. Pozornost je věnována také vlivu používání tenzidů a detergentů na životní prostředí. </w:t>
            </w:r>
            <w:r w:rsidRPr="00AD100D">
              <w:t>Obsah předmětu tvoří tyto tematické celky:</w:t>
            </w:r>
          </w:p>
          <w:p w14:paraId="39BAFAF8" w14:textId="6989670C" w:rsidR="00400690" w:rsidRDefault="00400690" w:rsidP="0010092B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</w:pPr>
            <w:r>
              <w:t xml:space="preserve">Termodynamika fázového rozhraní, Gibbsova adsorpční izoterma, adsorpce tenzidů na pevné substráty. </w:t>
            </w:r>
          </w:p>
          <w:p w14:paraId="553AD961" w14:textId="5743371C" w:rsidR="00400690" w:rsidRDefault="0040069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Interakce mezi tenzidy a polymery, metody sledování interakcí.</w:t>
            </w:r>
          </w:p>
          <w:p w14:paraId="4DB23D8C" w14:textId="05CBF033" w:rsidR="00400690" w:rsidRDefault="0040069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Povrchové napětí a metody stanovení.</w:t>
            </w:r>
          </w:p>
          <w:p w14:paraId="49EFFF7F" w14:textId="7BCA8F0B" w:rsidR="00400690" w:rsidRDefault="0040069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Kontaktní úhel a jeho měření.</w:t>
            </w:r>
          </w:p>
          <w:p w14:paraId="17298A99" w14:textId="24DE93E1" w:rsidR="00400690" w:rsidRDefault="0040069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Stabilita disperzních soustav.</w:t>
            </w:r>
          </w:p>
          <w:p w14:paraId="2FB6D2CB" w14:textId="09DBF463" w:rsidR="00400690" w:rsidRDefault="0040069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Proces detergence, detergenty, složení, typy.</w:t>
            </w:r>
          </w:p>
          <w:p w14:paraId="13C18CF7" w14:textId="563B1EAE" w:rsidR="00400690" w:rsidRDefault="0040069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Tenzidy a životní prostředí.</w:t>
            </w:r>
          </w:p>
          <w:p w14:paraId="0349A3B2" w14:textId="3514D333" w:rsidR="00400690" w:rsidRDefault="0040069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Legislativa tenzidů a detergentů.</w:t>
            </w:r>
          </w:p>
          <w:p w14:paraId="3B198D7A" w14:textId="7AF72B22" w:rsidR="00400690" w:rsidRDefault="0040069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Analytika tenzidů.</w:t>
            </w:r>
          </w:p>
          <w:p w14:paraId="5E55426F" w14:textId="773EAEDC" w:rsidR="00400690" w:rsidRDefault="0040069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Biotenzidy, saponiny.</w:t>
            </w:r>
          </w:p>
          <w:p w14:paraId="07E28740" w14:textId="3AC72356" w:rsidR="00400690" w:rsidRDefault="0040069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Polymerní tenzidy.</w:t>
            </w:r>
          </w:p>
          <w:p w14:paraId="186B5D72" w14:textId="04A36600" w:rsidR="00400690" w:rsidRDefault="0040069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Význam tenzidů jako nosičů aktivních látek, enkapsulační techniky.</w:t>
            </w:r>
          </w:p>
          <w:p w14:paraId="69ECA4EB" w14:textId="0B8CB39E" w:rsidR="00400690" w:rsidRDefault="0040069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Tenzidy v kosmetice a produktech osobní péče.</w:t>
            </w:r>
          </w:p>
          <w:p w14:paraId="367FC8A7" w14:textId="2FD36EEB" w:rsidR="00400690" w:rsidRDefault="0040069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Jiná průmyslová využití tenzidů.</w:t>
            </w:r>
          </w:p>
        </w:tc>
      </w:tr>
      <w:tr w:rsidR="00400690" w14:paraId="0AF0D766" w14:textId="77777777" w:rsidTr="00FA4A57">
        <w:trPr>
          <w:gridBefore w:val="3"/>
          <w:gridAfter w:val="1"/>
          <w:wBefore w:w="178" w:type="dxa"/>
          <w:wAfter w:w="176" w:type="dxa"/>
          <w:trHeight w:val="265"/>
        </w:trPr>
        <w:tc>
          <w:tcPr>
            <w:tcW w:w="365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E69C88E" w14:textId="77777777" w:rsidR="00400690" w:rsidRDefault="00400690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3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FD590" w14:textId="77777777" w:rsidR="00400690" w:rsidRDefault="00400690">
            <w:pPr>
              <w:jc w:val="both"/>
            </w:pPr>
          </w:p>
        </w:tc>
      </w:tr>
      <w:tr w:rsidR="00400690" w14:paraId="77BAB503" w14:textId="77777777" w:rsidTr="00FA4A57">
        <w:trPr>
          <w:gridBefore w:val="3"/>
          <w:gridAfter w:val="1"/>
          <w:wBefore w:w="178" w:type="dxa"/>
          <w:wAfter w:w="176" w:type="dxa"/>
          <w:trHeight w:val="1497"/>
        </w:trPr>
        <w:tc>
          <w:tcPr>
            <w:tcW w:w="9855" w:type="dxa"/>
            <w:gridSpan w:val="4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40EB0" w14:textId="77777777" w:rsidR="00400690" w:rsidRDefault="00400690" w:rsidP="004D110A">
            <w:pPr>
              <w:jc w:val="both"/>
            </w:pPr>
            <w:r w:rsidRPr="004D110A">
              <w:rPr>
                <w:u w:val="single"/>
              </w:rPr>
              <w:t>Povinná literatura</w:t>
            </w:r>
            <w:r w:rsidRPr="004D110A">
              <w:t>:</w:t>
            </w:r>
          </w:p>
          <w:p w14:paraId="4B9CB466" w14:textId="77777777" w:rsidR="00400690" w:rsidRPr="008A30DB" w:rsidRDefault="00400690" w:rsidP="00DD3F93">
            <w:pPr>
              <w:jc w:val="both"/>
            </w:pPr>
            <w:r>
              <w:t>Výukové materiály v anglickém jazyce poskytnuté vyučujícím.</w:t>
            </w:r>
          </w:p>
          <w:p w14:paraId="1D3CDA44" w14:textId="77777777" w:rsidR="00400690" w:rsidRPr="004D110A" w:rsidRDefault="00400690" w:rsidP="004D110A">
            <w:pPr>
              <w:jc w:val="both"/>
            </w:pPr>
          </w:p>
          <w:p w14:paraId="2C7FF730" w14:textId="77777777" w:rsidR="00400690" w:rsidRPr="004D110A" w:rsidRDefault="00400690" w:rsidP="004D110A">
            <w:pPr>
              <w:jc w:val="both"/>
              <w:rPr>
                <w:u w:val="single"/>
              </w:rPr>
            </w:pPr>
            <w:r w:rsidRPr="004D110A">
              <w:rPr>
                <w:u w:val="single"/>
              </w:rPr>
              <w:t>Doporučená literatura:</w:t>
            </w:r>
          </w:p>
          <w:p w14:paraId="443AC707" w14:textId="0821CC2F" w:rsidR="00400690" w:rsidRPr="004D110A" w:rsidRDefault="00400690" w:rsidP="004D110A">
            <w:pPr>
              <w:jc w:val="both"/>
            </w:pPr>
            <w:r w:rsidRPr="004D110A">
              <w:t xml:space="preserve">RHEIN, L.D., SCHLOSSMAN, M., O’LENICK, A., SOMASUNDARAN, P.  Surfactants in </w:t>
            </w:r>
            <w:r>
              <w:t>P</w:t>
            </w:r>
            <w:r w:rsidRPr="004D110A">
              <w:t xml:space="preserve">ersonal </w:t>
            </w:r>
            <w:r>
              <w:t>C</w:t>
            </w:r>
            <w:r w:rsidRPr="004D110A">
              <w:t xml:space="preserve">are </w:t>
            </w:r>
            <w:r>
              <w:t>P</w:t>
            </w:r>
            <w:r w:rsidRPr="004D110A">
              <w:t xml:space="preserve">roducts and </w:t>
            </w:r>
            <w:r>
              <w:t>D</w:t>
            </w:r>
            <w:r w:rsidRPr="004D110A">
              <w:t xml:space="preserve">ecorative </w:t>
            </w:r>
            <w:r>
              <w:t>C</w:t>
            </w:r>
            <w:r w:rsidRPr="004D110A">
              <w:t xml:space="preserve">osmetics. Tailor and Francis Group LLC, </w:t>
            </w:r>
            <w:r>
              <w:t xml:space="preserve">2007. </w:t>
            </w:r>
            <w:r w:rsidRPr="004D110A">
              <w:t xml:space="preserve">504 </w:t>
            </w:r>
            <w:r>
              <w:t>s</w:t>
            </w:r>
            <w:r w:rsidRPr="004D110A">
              <w:t>.</w:t>
            </w:r>
          </w:p>
          <w:p w14:paraId="1DF2222D" w14:textId="314801FE" w:rsidR="00400690" w:rsidRPr="004D110A" w:rsidRDefault="00400690" w:rsidP="004D110A">
            <w:pPr>
              <w:jc w:val="both"/>
            </w:pPr>
            <w:r w:rsidRPr="004D110A">
              <w:t xml:space="preserve">KJELLIN, M., JOHANSSON, I. Surfactants from Renewable Resources. Wiley and Sons, Ltd., </w:t>
            </w:r>
            <w:r>
              <w:t>2010. 336 s</w:t>
            </w:r>
            <w:r w:rsidRPr="004D110A">
              <w:t>.</w:t>
            </w:r>
          </w:p>
          <w:p w14:paraId="6D15C886" w14:textId="1D1D527A" w:rsidR="00400690" w:rsidRDefault="00400690" w:rsidP="00E12AD5">
            <w:pPr>
              <w:jc w:val="both"/>
            </w:pPr>
            <w:r w:rsidRPr="004D110A">
              <w:t>ROSEN, M</w:t>
            </w:r>
            <w:r>
              <w:t>.</w:t>
            </w:r>
            <w:r w:rsidRPr="004D110A">
              <w:t xml:space="preserve">J. </w:t>
            </w:r>
            <w:r w:rsidRPr="004D110A">
              <w:rPr>
                <w:iCs/>
              </w:rPr>
              <w:t xml:space="preserve">Surfactants and </w:t>
            </w:r>
            <w:r>
              <w:rPr>
                <w:iCs/>
              </w:rPr>
              <w:t>I</w:t>
            </w:r>
            <w:r w:rsidRPr="004D110A">
              <w:rPr>
                <w:iCs/>
              </w:rPr>
              <w:t xml:space="preserve">nterfacial </w:t>
            </w:r>
            <w:r>
              <w:rPr>
                <w:iCs/>
              </w:rPr>
              <w:t>P</w:t>
            </w:r>
            <w:r w:rsidRPr="004D110A">
              <w:rPr>
                <w:iCs/>
              </w:rPr>
              <w:t>henomena</w:t>
            </w:r>
            <w:r w:rsidRPr="004D110A">
              <w:t>. New Yor</w:t>
            </w:r>
            <w:r>
              <w:t xml:space="preserve">k: John Wiley, 1978. </w:t>
            </w:r>
            <w:r w:rsidRPr="004D110A">
              <w:t>xiv, 304 s. ISBN 0-471-73600-7.</w:t>
            </w:r>
          </w:p>
        </w:tc>
      </w:tr>
      <w:tr w:rsidR="00400690" w14:paraId="50A8059D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9855" w:type="dxa"/>
            <w:gridSpan w:val="40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50BF2980" w14:textId="77777777" w:rsidR="00400690" w:rsidRDefault="00400690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400690" w14:paraId="6BDBA747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4787" w:type="dxa"/>
            <w:gridSpan w:val="1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8EC4A60" w14:textId="77777777" w:rsidR="00400690" w:rsidRDefault="00400690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E25C1" w14:textId="43C484EA" w:rsidR="00400690" w:rsidRDefault="00400690" w:rsidP="006E29A2">
            <w:pPr>
              <w:jc w:val="center"/>
            </w:pPr>
          </w:p>
        </w:tc>
        <w:tc>
          <w:tcPr>
            <w:tcW w:w="4179" w:type="dxa"/>
            <w:gridSpan w:val="2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A2B57FE" w14:textId="77777777" w:rsidR="00400690" w:rsidRDefault="00400690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400690" w14:paraId="6588F7BB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985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4AD404F" w14:textId="77777777" w:rsidR="00400690" w:rsidRDefault="00400690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400690" w14:paraId="1BED13C9" w14:textId="77777777" w:rsidTr="00FA4A57">
        <w:trPr>
          <w:gridBefore w:val="3"/>
          <w:gridAfter w:val="1"/>
          <w:wBefore w:w="178" w:type="dxa"/>
          <w:wAfter w:w="176" w:type="dxa"/>
          <w:trHeight w:val="1373"/>
        </w:trPr>
        <w:tc>
          <w:tcPr>
            <w:tcW w:w="985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B145" w14:textId="77777777" w:rsidR="00400690" w:rsidRDefault="00400690" w:rsidP="00856E2F">
            <w:pPr>
              <w:jc w:val="both"/>
            </w:pPr>
          </w:p>
          <w:p w14:paraId="41F0A804" w14:textId="77777777" w:rsidR="00400690" w:rsidRDefault="00400690" w:rsidP="00856E2F">
            <w:pPr>
              <w:jc w:val="both"/>
            </w:pPr>
          </w:p>
          <w:p w14:paraId="652BEB6F" w14:textId="77777777" w:rsidR="00400690" w:rsidRDefault="00400690" w:rsidP="00856E2F">
            <w:pPr>
              <w:jc w:val="both"/>
            </w:pPr>
          </w:p>
          <w:p w14:paraId="60F3E6C7" w14:textId="77777777" w:rsidR="00400690" w:rsidRDefault="00400690" w:rsidP="00856E2F">
            <w:pPr>
              <w:jc w:val="both"/>
            </w:pPr>
          </w:p>
          <w:p w14:paraId="7E7D388C" w14:textId="77777777" w:rsidR="00400690" w:rsidRDefault="00400690" w:rsidP="00856E2F">
            <w:pPr>
              <w:jc w:val="both"/>
            </w:pPr>
          </w:p>
          <w:p w14:paraId="24EF4B1F" w14:textId="77777777" w:rsidR="00400690" w:rsidRDefault="00400690" w:rsidP="00856E2F">
            <w:pPr>
              <w:jc w:val="both"/>
            </w:pPr>
          </w:p>
          <w:p w14:paraId="0B21AC45" w14:textId="77777777" w:rsidR="00400690" w:rsidRDefault="00400690" w:rsidP="00856E2F">
            <w:pPr>
              <w:jc w:val="both"/>
            </w:pPr>
          </w:p>
          <w:p w14:paraId="07E937E3" w14:textId="77777777" w:rsidR="00400690" w:rsidRDefault="00400690" w:rsidP="00856E2F">
            <w:pPr>
              <w:jc w:val="both"/>
            </w:pPr>
          </w:p>
          <w:p w14:paraId="1911BFE8" w14:textId="77777777" w:rsidR="00400690" w:rsidRDefault="00400690" w:rsidP="00856E2F">
            <w:pPr>
              <w:jc w:val="both"/>
            </w:pPr>
          </w:p>
          <w:p w14:paraId="58FBE2D9" w14:textId="77777777" w:rsidR="00400690" w:rsidRDefault="00400690" w:rsidP="00856E2F">
            <w:pPr>
              <w:jc w:val="both"/>
            </w:pPr>
          </w:p>
          <w:p w14:paraId="523A882E" w14:textId="77777777" w:rsidR="00400690" w:rsidRDefault="00400690" w:rsidP="00856E2F">
            <w:pPr>
              <w:jc w:val="both"/>
            </w:pPr>
          </w:p>
          <w:p w14:paraId="6078F8C9" w14:textId="361E66E7" w:rsidR="00400690" w:rsidRDefault="00400690" w:rsidP="00856E2F">
            <w:pPr>
              <w:jc w:val="both"/>
            </w:pPr>
          </w:p>
        </w:tc>
      </w:tr>
      <w:tr w:rsidR="003C06D0" w14:paraId="107BB101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9855" w:type="dxa"/>
            <w:gridSpan w:val="40"/>
            <w:tcBorders>
              <w:bottom w:val="double" w:sz="4" w:space="0" w:color="auto"/>
            </w:tcBorders>
            <w:shd w:val="clear" w:color="auto" w:fill="BDD6EE"/>
          </w:tcPr>
          <w:p w14:paraId="7D03A91D" w14:textId="7D5F20B9" w:rsidR="003C06D0" w:rsidRDefault="003C06D0" w:rsidP="002871D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3C06D0" w14:paraId="5133BFB6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tcBorders>
              <w:top w:val="double" w:sz="4" w:space="0" w:color="auto"/>
            </w:tcBorders>
            <w:shd w:val="clear" w:color="auto" w:fill="F7CAAC"/>
          </w:tcPr>
          <w:p w14:paraId="74422364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35"/>
            <w:tcBorders>
              <w:top w:val="double" w:sz="4" w:space="0" w:color="auto"/>
            </w:tcBorders>
          </w:tcPr>
          <w:p w14:paraId="28549DBA" w14:textId="5819E77E" w:rsidR="003C06D0" w:rsidRPr="00767DAA" w:rsidRDefault="00251A80" w:rsidP="002871DA">
            <w:pPr>
              <w:jc w:val="both"/>
              <w:rPr>
                <w:b/>
              </w:rPr>
            </w:pPr>
            <w:bookmarkStart w:id="32" w:name="Spec_polym_pro_biomat_a_kosm"/>
            <w:bookmarkEnd w:id="32"/>
            <w:r w:rsidRPr="00772BC7">
              <w:rPr>
                <w:b/>
              </w:rPr>
              <w:t>Polymers in Biomaterials and Cosmetic</w:t>
            </w:r>
          </w:p>
        </w:tc>
      </w:tr>
      <w:tr w:rsidR="003C06D0" w14:paraId="2B08A395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shd w:val="clear" w:color="auto" w:fill="F7CAAC"/>
          </w:tcPr>
          <w:p w14:paraId="494E8C79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18"/>
          </w:tcPr>
          <w:p w14:paraId="656FD240" w14:textId="76C3C956" w:rsidR="003C06D0" w:rsidRDefault="00836D80" w:rsidP="002871DA">
            <w:pPr>
              <w:jc w:val="both"/>
            </w:pPr>
            <w:r>
              <w:t>p</w:t>
            </w:r>
            <w:r w:rsidR="003C06D0">
              <w:t>ovinný</w:t>
            </w:r>
            <w:r>
              <w:t>,</w:t>
            </w:r>
            <w:r w:rsidR="003C06D0">
              <w:t xml:space="preserve"> PZ</w:t>
            </w:r>
          </w:p>
        </w:tc>
        <w:tc>
          <w:tcPr>
            <w:tcW w:w="2695" w:type="dxa"/>
            <w:gridSpan w:val="12"/>
            <w:shd w:val="clear" w:color="auto" w:fill="F7CAAC"/>
          </w:tcPr>
          <w:p w14:paraId="0DE1C85B" w14:textId="77777777" w:rsidR="003C06D0" w:rsidRDefault="003C06D0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  <w:gridSpan w:val="5"/>
          </w:tcPr>
          <w:p w14:paraId="29CFFC23" w14:textId="77777777" w:rsidR="003C06D0" w:rsidRDefault="003C06D0" w:rsidP="002871DA">
            <w:pPr>
              <w:jc w:val="both"/>
            </w:pPr>
            <w:r>
              <w:t>1/LS</w:t>
            </w:r>
          </w:p>
        </w:tc>
      </w:tr>
      <w:tr w:rsidR="003C06D0" w14:paraId="44EE0742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shd w:val="clear" w:color="auto" w:fill="F7CAAC"/>
          </w:tcPr>
          <w:p w14:paraId="05784EF1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10"/>
          </w:tcPr>
          <w:p w14:paraId="737935C9" w14:textId="77777777" w:rsidR="003C06D0" w:rsidRDefault="003C06D0" w:rsidP="002871DA">
            <w:pPr>
              <w:jc w:val="both"/>
            </w:pPr>
            <w:r>
              <w:t>28p+0s+28l</w:t>
            </w:r>
          </w:p>
        </w:tc>
        <w:tc>
          <w:tcPr>
            <w:tcW w:w="889" w:type="dxa"/>
            <w:gridSpan w:val="5"/>
            <w:shd w:val="clear" w:color="auto" w:fill="F7CAAC"/>
          </w:tcPr>
          <w:p w14:paraId="0C114FBE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14:paraId="0F2CD8E9" w14:textId="77777777" w:rsidR="003C06D0" w:rsidRDefault="003C06D0" w:rsidP="003F3135">
            <w:r>
              <w:t>56</w:t>
            </w:r>
          </w:p>
        </w:tc>
        <w:tc>
          <w:tcPr>
            <w:tcW w:w="2156" w:type="dxa"/>
            <w:gridSpan w:val="8"/>
            <w:shd w:val="clear" w:color="auto" w:fill="F7CAAC"/>
          </w:tcPr>
          <w:p w14:paraId="468A0E8D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9"/>
          </w:tcPr>
          <w:p w14:paraId="395D21FF" w14:textId="77777777" w:rsidR="003C06D0" w:rsidRDefault="003C06D0" w:rsidP="00C57FFB">
            <w:r>
              <w:t>5</w:t>
            </w:r>
          </w:p>
        </w:tc>
      </w:tr>
      <w:tr w:rsidR="003C06D0" w14:paraId="6B2ACE4D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shd w:val="clear" w:color="auto" w:fill="F7CAAC"/>
          </w:tcPr>
          <w:p w14:paraId="7A993DB9" w14:textId="77777777" w:rsidR="003C06D0" w:rsidRDefault="003C06D0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35"/>
          </w:tcPr>
          <w:p w14:paraId="63E1DEBC" w14:textId="77777777" w:rsidR="003C06D0" w:rsidRDefault="003C06D0" w:rsidP="002871DA">
            <w:pPr>
              <w:jc w:val="both"/>
            </w:pPr>
          </w:p>
        </w:tc>
      </w:tr>
      <w:tr w:rsidR="003C06D0" w14:paraId="49D0D326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shd w:val="clear" w:color="auto" w:fill="F7CAAC"/>
          </w:tcPr>
          <w:p w14:paraId="6439516A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18"/>
          </w:tcPr>
          <w:p w14:paraId="05F529A7" w14:textId="6AC4763D" w:rsidR="003C06D0" w:rsidRDefault="00C57FFB" w:rsidP="00C57FFB">
            <w:pPr>
              <w:jc w:val="both"/>
            </w:pPr>
            <w:r>
              <w:t>z</w:t>
            </w:r>
            <w:r w:rsidR="003C06D0">
              <w:t>ápočet</w:t>
            </w:r>
            <w:r>
              <w:t xml:space="preserve">, </w:t>
            </w:r>
            <w:r w:rsidR="003C06D0">
              <w:t>zkouška</w:t>
            </w:r>
          </w:p>
        </w:tc>
        <w:tc>
          <w:tcPr>
            <w:tcW w:w="1554" w:type="dxa"/>
            <w:gridSpan w:val="5"/>
            <w:shd w:val="clear" w:color="auto" w:fill="F7CAAC"/>
          </w:tcPr>
          <w:p w14:paraId="294B8C7D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09" w:type="dxa"/>
            <w:gridSpan w:val="12"/>
          </w:tcPr>
          <w:p w14:paraId="59FBCA55" w14:textId="3BAC1D52" w:rsidR="00EA6662" w:rsidRDefault="00B46B6F" w:rsidP="00EA6662">
            <w:pPr>
              <w:jc w:val="both"/>
            </w:pPr>
            <w:r>
              <w:t>přednášky</w:t>
            </w:r>
            <w:r w:rsidR="00F030D6">
              <w:t>,</w:t>
            </w:r>
          </w:p>
          <w:p w14:paraId="52596051" w14:textId="6A14B510" w:rsidR="003C06D0" w:rsidRDefault="003C06D0" w:rsidP="0064100A">
            <w:pPr>
              <w:jc w:val="both"/>
            </w:pPr>
            <w:r w:rsidRPr="0064100A">
              <w:t xml:space="preserve">laboratorní </w:t>
            </w:r>
            <w:r w:rsidR="0064100A" w:rsidRPr="0064100A">
              <w:t>cvičení</w:t>
            </w:r>
          </w:p>
        </w:tc>
      </w:tr>
      <w:tr w:rsidR="003C06D0" w14:paraId="45EC62B4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shd w:val="clear" w:color="auto" w:fill="F7CAAC"/>
          </w:tcPr>
          <w:p w14:paraId="6B413CD5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35"/>
            <w:tcBorders>
              <w:bottom w:val="single" w:sz="4" w:space="0" w:color="auto"/>
            </w:tcBorders>
          </w:tcPr>
          <w:p w14:paraId="6702249C" w14:textId="77777777" w:rsidR="00E040E3" w:rsidRDefault="00E040E3" w:rsidP="00E040E3">
            <w:pPr>
              <w:jc w:val="both"/>
            </w:pPr>
            <w:r>
              <w:t>Laboratorní cvičení: min. 80% docházka, obhajoba protokolů.</w:t>
            </w:r>
          </w:p>
          <w:p w14:paraId="40C7A406" w14:textId="065E341E" w:rsidR="00B67BFD" w:rsidRDefault="0038052A" w:rsidP="00E040E3">
            <w:pPr>
              <w:jc w:val="both"/>
            </w:pPr>
            <w:r>
              <w:t>Písemná a ústní zkouška.</w:t>
            </w:r>
          </w:p>
        </w:tc>
      </w:tr>
      <w:tr w:rsidR="003C06D0" w14:paraId="758AA34B" w14:textId="77777777" w:rsidTr="00FA4A57">
        <w:trPr>
          <w:gridBefore w:val="3"/>
          <w:gridAfter w:val="1"/>
          <w:wBefore w:w="178" w:type="dxa"/>
          <w:wAfter w:w="176" w:type="dxa"/>
          <w:trHeight w:val="197"/>
        </w:trPr>
        <w:tc>
          <w:tcPr>
            <w:tcW w:w="3086" w:type="dxa"/>
            <w:gridSpan w:val="5"/>
            <w:tcBorders>
              <w:top w:val="nil"/>
            </w:tcBorders>
            <w:shd w:val="clear" w:color="auto" w:fill="F7CAAC"/>
          </w:tcPr>
          <w:p w14:paraId="57FB2F70" w14:textId="584359F9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35"/>
            <w:tcBorders>
              <w:top w:val="single" w:sz="4" w:space="0" w:color="auto"/>
            </w:tcBorders>
          </w:tcPr>
          <w:p w14:paraId="5A57CE1A" w14:textId="77777777" w:rsidR="003C06D0" w:rsidRDefault="003C06D0" w:rsidP="002871DA">
            <w:pPr>
              <w:jc w:val="both"/>
            </w:pPr>
            <w:r>
              <w:t>doc. Ing. Roman Čermák, Ph.D.</w:t>
            </w:r>
          </w:p>
        </w:tc>
      </w:tr>
      <w:tr w:rsidR="003C06D0" w14:paraId="466FA3D0" w14:textId="77777777" w:rsidTr="00FA4A57">
        <w:trPr>
          <w:gridBefore w:val="3"/>
          <w:gridAfter w:val="1"/>
          <w:wBefore w:w="178" w:type="dxa"/>
          <w:wAfter w:w="176" w:type="dxa"/>
          <w:trHeight w:val="243"/>
        </w:trPr>
        <w:tc>
          <w:tcPr>
            <w:tcW w:w="3086" w:type="dxa"/>
            <w:gridSpan w:val="5"/>
            <w:tcBorders>
              <w:top w:val="nil"/>
            </w:tcBorders>
            <w:shd w:val="clear" w:color="auto" w:fill="F7CAAC"/>
          </w:tcPr>
          <w:p w14:paraId="62A76B01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35"/>
            <w:tcBorders>
              <w:top w:val="nil"/>
            </w:tcBorders>
          </w:tcPr>
          <w:p w14:paraId="4BC101D2" w14:textId="6B44715F" w:rsidR="003C06D0" w:rsidRDefault="003C06D0" w:rsidP="00786E79">
            <w:pPr>
              <w:jc w:val="both"/>
            </w:pPr>
            <w:r>
              <w:t xml:space="preserve">100% </w:t>
            </w:r>
            <w:r w:rsidR="00786E79">
              <w:t>p</w:t>
            </w:r>
          </w:p>
        </w:tc>
      </w:tr>
      <w:tr w:rsidR="003C06D0" w14:paraId="34B986EC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shd w:val="clear" w:color="auto" w:fill="F7CAAC"/>
          </w:tcPr>
          <w:p w14:paraId="43EC4A30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35"/>
            <w:tcBorders>
              <w:bottom w:val="nil"/>
            </w:tcBorders>
          </w:tcPr>
          <w:p w14:paraId="695D20A0" w14:textId="3AEF486F" w:rsidR="003C06D0" w:rsidRDefault="003C06D0" w:rsidP="002871DA">
            <w:pPr>
              <w:jc w:val="both"/>
            </w:pPr>
          </w:p>
        </w:tc>
      </w:tr>
      <w:tr w:rsidR="003C06D0" w14:paraId="79ED9B24" w14:textId="77777777" w:rsidTr="00FA4A57">
        <w:trPr>
          <w:gridBefore w:val="3"/>
          <w:gridAfter w:val="1"/>
          <w:wBefore w:w="178" w:type="dxa"/>
          <w:wAfter w:w="176" w:type="dxa"/>
          <w:trHeight w:val="290"/>
        </w:trPr>
        <w:tc>
          <w:tcPr>
            <w:tcW w:w="9855" w:type="dxa"/>
            <w:gridSpan w:val="40"/>
            <w:tcBorders>
              <w:top w:val="nil"/>
            </w:tcBorders>
          </w:tcPr>
          <w:p w14:paraId="4C79DBAF" w14:textId="6F705B73" w:rsidR="00C72C36" w:rsidRDefault="00EA6662" w:rsidP="006E29A2">
            <w:pPr>
              <w:spacing w:before="60" w:after="60"/>
              <w:jc w:val="both"/>
            </w:pPr>
            <w:r w:rsidRPr="006E29A2">
              <w:rPr>
                <w:b/>
              </w:rPr>
              <w:t>doc. Ing. Roman Čermák, Ph.D.</w:t>
            </w:r>
            <w:r>
              <w:t xml:space="preserve"> </w:t>
            </w:r>
            <w:r w:rsidR="002D411E">
              <w:t>(100</w:t>
            </w:r>
            <w:r>
              <w:t xml:space="preserve">% </w:t>
            </w:r>
            <w:r w:rsidR="006E29A2">
              <w:t>p</w:t>
            </w:r>
            <w:r w:rsidR="002D411E">
              <w:t>)</w:t>
            </w:r>
          </w:p>
        </w:tc>
      </w:tr>
      <w:tr w:rsidR="003C06D0" w14:paraId="742AB3DF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shd w:val="clear" w:color="auto" w:fill="F7CAAC"/>
          </w:tcPr>
          <w:p w14:paraId="2B65BABA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35"/>
            <w:tcBorders>
              <w:bottom w:val="nil"/>
            </w:tcBorders>
          </w:tcPr>
          <w:p w14:paraId="78B934C7" w14:textId="77777777" w:rsidR="003C06D0" w:rsidRDefault="003C06D0" w:rsidP="002871DA">
            <w:pPr>
              <w:jc w:val="both"/>
            </w:pPr>
          </w:p>
        </w:tc>
      </w:tr>
      <w:tr w:rsidR="003C06D0" w14:paraId="29DB1B4C" w14:textId="77777777" w:rsidTr="00FA4A57">
        <w:trPr>
          <w:gridBefore w:val="3"/>
          <w:gridAfter w:val="1"/>
          <w:wBefore w:w="178" w:type="dxa"/>
          <w:wAfter w:w="176" w:type="dxa"/>
          <w:trHeight w:val="3938"/>
        </w:trPr>
        <w:tc>
          <w:tcPr>
            <w:tcW w:w="9855" w:type="dxa"/>
            <w:gridSpan w:val="40"/>
            <w:tcBorders>
              <w:top w:val="nil"/>
              <w:bottom w:val="single" w:sz="12" w:space="0" w:color="auto"/>
            </w:tcBorders>
          </w:tcPr>
          <w:p w14:paraId="25435C56" w14:textId="6902355B" w:rsidR="003C06D0" w:rsidRDefault="003C623D" w:rsidP="002871DA">
            <w:pPr>
              <w:jc w:val="both"/>
            </w:pPr>
            <w:r>
              <w:t xml:space="preserve">Cílem předmětu je </w:t>
            </w:r>
            <w:r w:rsidR="003C06D0">
              <w:t xml:space="preserve">vytvořit u studentů ucelenou znalost z oblasti polymerních materiálů, které se využívají pro biomateriálové a kosmetické aplikace. Zvláštní důraz je kladen na pochopení vzájemných vztahů mezi zpracováním, strukturou a výslednými vlastnostmi těchto polymerních materiálů. </w:t>
            </w:r>
            <w:r w:rsidRPr="007E2AB5">
              <w:t>Obsah předmětu tvoří tyto tematické celky:</w:t>
            </w:r>
          </w:p>
          <w:p w14:paraId="243A1F7E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>Úvod do předmětu. Zopakování základních pojmů z makromolekulární chemie.</w:t>
            </w:r>
          </w:p>
          <w:p w14:paraId="64D6ECDA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Charakterizace polymerů. Rozpustnost polymerů. Stanovení molekulových hmotností. Krystalinita polymerů. </w:t>
            </w:r>
          </w:p>
          <w:p w14:paraId="24495D5C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Viskozita roztoků polymerů a metody stanovení. Faktory ovlivňující viskozitu. </w:t>
            </w:r>
          </w:p>
          <w:p w14:paraId="2D8F570F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Tvorba polymerního filmu. Adheze a koheze filmu. Fyzikální a fyzikálně chemické charakteristiky filmu. </w:t>
            </w:r>
          </w:p>
          <w:p w14:paraId="6F0B9C9C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Polyelektrolyty. Charakterizace, vlastnosti. </w:t>
            </w:r>
          </w:p>
          <w:p w14:paraId="2B83F56C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Tvorba inter-makromolekulárních komplexů, typy a jejich vlastnosti. </w:t>
            </w:r>
          </w:p>
          <w:p w14:paraId="006B07AE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>Polymery v kosmetice a biomateriálech.</w:t>
            </w:r>
          </w:p>
          <w:p w14:paraId="251250B7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Deriváty celulozy, škrobu, substituované polysacharidy. </w:t>
            </w:r>
          </w:p>
          <w:p w14:paraId="4AAF404B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Polymery na bázi proteinů pro biomateriály a kosmetiku.  </w:t>
            </w:r>
          </w:p>
          <w:p w14:paraId="40424AFC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Syntetické polymery. Akrylové polymery. Typy. </w:t>
            </w:r>
          </w:p>
          <w:p w14:paraId="4A437D83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Karbomery, tvorba gelů. Akrylové polymery s kladným nábojem. </w:t>
            </w:r>
          </w:p>
          <w:p w14:paraId="1A32EDDF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Polymery na bázi vinylpyrrolidonu, polyetylenglykoly, polypropylenglykoly, polyvinylalkohol. </w:t>
            </w:r>
          </w:p>
          <w:p w14:paraId="2EDC5157" w14:textId="2A87406B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>Silikony a kondicionační polymery. Možnosti interakce s pokožkou a vlasy</w:t>
            </w:r>
            <w:r w:rsidR="007665A3">
              <w:t>.</w:t>
            </w:r>
          </w:p>
          <w:p w14:paraId="55293B77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Speciální polymery pro implantáty a zdravotnické prostředky. </w:t>
            </w:r>
          </w:p>
        </w:tc>
      </w:tr>
      <w:tr w:rsidR="003C06D0" w14:paraId="7DC14A72" w14:textId="77777777" w:rsidTr="00FA4A57">
        <w:trPr>
          <w:gridBefore w:val="3"/>
          <w:gridAfter w:val="1"/>
          <w:wBefore w:w="178" w:type="dxa"/>
          <w:wAfter w:w="176" w:type="dxa"/>
          <w:trHeight w:val="265"/>
        </w:trPr>
        <w:tc>
          <w:tcPr>
            <w:tcW w:w="3653" w:type="dxa"/>
            <w:gridSpan w:val="10"/>
            <w:tcBorders>
              <w:top w:val="nil"/>
            </w:tcBorders>
            <w:shd w:val="clear" w:color="auto" w:fill="F7CAAC"/>
          </w:tcPr>
          <w:p w14:paraId="55B30EFF" w14:textId="77777777" w:rsidR="003C06D0" w:rsidRDefault="003C06D0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30"/>
            <w:tcBorders>
              <w:top w:val="nil"/>
              <w:bottom w:val="nil"/>
            </w:tcBorders>
          </w:tcPr>
          <w:p w14:paraId="5153250D" w14:textId="77777777" w:rsidR="003C06D0" w:rsidRDefault="003C06D0" w:rsidP="002871DA">
            <w:pPr>
              <w:jc w:val="both"/>
            </w:pPr>
          </w:p>
        </w:tc>
      </w:tr>
      <w:tr w:rsidR="003C06D0" w14:paraId="695CEE5E" w14:textId="77777777" w:rsidTr="00FA4A57">
        <w:trPr>
          <w:gridBefore w:val="3"/>
          <w:gridAfter w:val="1"/>
          <w:wBefore w:w="178" w:type="dxa"/>
          <w:wAfter w:w="176" w:type="dxa"/>
          <w:trHeight w:val="1497"/>
        </w:trPr>
        <w:tc>
          <w:tcPr>
            <w:tcW w:w="9855" w:type="dxa"/>
            <w:gridSpan w:val="40"/>
            <w:tcBorders>
              <w:top w:val="nil"/>
            </w:tcBorders>
          </w:tcPr>
          <w:p w14:paraId="7B51F8BD" w14:textId="731496A8" w:rsidR="003C06D0" w:rsidRDefault="003C06D0" w:rsidP="002871DA">
            <w:pPr>
              <w:rPr>
                <w:color w:val="000000"/>
              </w:rPr>
            </w:pPr>
            <w:r>
              <w:rPr>
                <w:color w:val="000000"/>
                <w:u w:val="single"/>
              </w:rPr>
              <w:t>Povinná</w:t>
            </w:r>
            <w:r w:rsidR="00FA004A">
              <w:rPr>
                <w:color w:val="000000"/>
                <w:u w:val="single"/>
              </w:rPr>
              <w:t xml:space="preserve"> literatura</w:t>
            </w:r>
            <w:r>
              <w:rPr>
                <w:color w:val="000000"/>
                <w:u w:val="single"/>
              </w:rPr>
              <w:t>:</w:t>
            </w:r>
            <w:r w:rsidRPr="00FA004A">
              <w:rPr>
                <w:color w:val="000000"/>
              </w:rPr>
              <w:t xml:space="preserve"> </w:t>
            </w:r>
          </w:p>
          <w:p w14:paraId="25DA9BE6" w14:textId="40D5B1DA" w:rsidR="00DD3F93" w:rsidRPr="00DD3F93" w:rsidRDefault="00DD3F93" w:rsidP="00DD3F93">
            <w:pPr>
              <w:jc w:val="both"/>
            </w:pPr>
            <w:r>
              <w:t>Výukové materiály v anglickém jazyce poskytnuté vyučujícím.</w:t>
            </w:r>
          </w:p>
          <w:p w14:paraId="12C05849" w14:textId="1E3E9939" w:rsidR="003C06D0" w:rsidRDefault="003C06D0" w:rsidP="002871DA">
            <w:pPr>
              <w:jc w:val="both"/>
            </w:pPr>
            <w:r w:rsidRPr="00C80768">
              <w:rPr>
                <w:caps/>
                <w:kern w:val="20"/>
              </w:rPr>
              <w:t>Goddard</w:t>
            </w:r>
            <w:r w:rsidR="004B4A6F" w:rsidRPr="00C80768">
              <w:rPr>
                <w:caps/>
                <w:kern w:val="20"/>
              </w:rPr>
              <w:t xml:space="preserve">, E.D., </w:t>
            </w:r>
            <w:r w:rsidRPr="00C80768">
              <w:rPr>
                <w:caps/>
                <w:kern w:val="20"/>
              </w:rPr>
              <w:t>Gruber</w:t>
            </w:r>
            <w:r w:rsidR="004B4A6F">
              <w:t>, J.V</w:t>
            </w:r>
            <w:r>
              <w:t xml:space="preserve">. Principles of </w:t>
            </w:r>
            <w:r w:rsidR="00E12AD5">
              <w:t>P</w:t>
            </w:r>
            <w:r>
              <w:t xml:space="preserve">olymer </w:t>
            </w:r>
            <w:r w:rsidR="00E12AD5">
              <w:t>S</w:t>
            </w:r>
            <w:r>
              <w:t xml:space="preserve">cience and </w:t>
            </w:r>
            <w:r w:rsidR="00E12AD5">
              <w:t>T</w:t>
            </w:r>
            <w:r>
              <w:t xml:space="preserve">echnology in </w:t>
            </w:r>
            <w:r w:rsidR="00E12AD5">
              <w:t>C</w:t>
            </w:r>
            <w:r>
              <w:t xml:space="preserve">osmetics and </w:t>
            </w:r>
            <w:r w:rsidR="00E12AD5">
              <w:t>P</w:t>
            </w:r>
            <w:r>
              <w:t xml:space="preserve">ersonal </w:t>
            </w:r>
            <w:r w:rsidR="00E12AD5">
              <w:t>C</w:t>
            </w:r>
            <w:r>
              <w:t xml:space="preserve">are. </w:t>
            </w:r>
            <w:r w:rsidR="00B33C1B">
              <w:t xml:space="preserve">Marcel Dekker, </w:t>
            </w:r>
            <w:r>
              <w:t>1999. ISBN 0-8247-1923-9.</w:t>
            </w:r>
          </w:p>
          <w:p w14:paraId="7807921A" w14:textId="639701FC" w:rsidR="003C06D0" w:rsidRDefault="003C06D0" w:rsidP="002871DA">
            <w:pPr>
              <w:jc w:val="both"/>
            </w:pPr>
            <w:r>
              <w:t>L</w:t>
            </w:r>
            <w:r w:rsidR="004B4A6F">
              <w:t>OH, X.J.</w:t>
            </w:r>
            <w:r w:rsidR="00C72C36">
              <w:t xml:space="preserve"> </w:t>
            </w:r>
            <w:r>
              <w:t xml:space="preserve">Polymers for </w:t>
            </w:r>
            <w:r w:rsidR="00E12AD5">
              <w:t>P</w:t>
            </w:r>
            <w:r>
              <w:t xml:space="preserve">ersonal </w:t>
            </w:r>
            <w:r w:rsidR="00E12AD5">
              <w:t>C</w:t>
            </w:r>
            <w:r>
              <w:t xml:space="preserve">are </w:t>
            </w:r>
            <w:r w:rsidR="00E12AD5">
              <w:t>Pr</w:t>
            </w:r>
            <w:r>
              <w:t xml:space="preserve">oducts and </w:t>
            </w:r>
            <w:r w:rsidR="00E12AD5">
              <w:t>C</w:t>
            </w:r>
            <w:r>
              <w:t xml:space="preserve">osmetics. RSC Polymer </w:t>
            </w:r>
            <w:r w:rsidR="001F2AA2">
              <w:t>C</w:t>
            </w:r>
            <w:r>
              <w:t xml:space="preserve">hemistry </w:t>
            </w:r>
            <w:r w:rsidR="001F2AA2">
              <w:t>S</w:t>
            </w:r>
            <w:r>
              <w:t>eries</w:t>
            </w:r>
            <w:r w:rsidR="004B4A6F">
              <w:t>, 2016</w:t>
            </w:r>
            <w:r>
              <w:t>. ISBN 978-1782622956.</w:t>
            </w:r>
          </w:p>
          <w:p w14:paraId="604910A1" w14:textId="77777777" w:rsidR="00EA6662" w:rsidRDefault="00EA6662" w:rsidP="002871DA">
            <w:pPr>
              <w:jc w:val="both"/>
            </w:pPr>
          </w:p>
          <w:p w14:paraId="33EBB1AC" w14:textId="77E4A862" w:rsidR="003C06D0" w:rsidRPr="00C40E1C" w:rsidRDefault="003C06D0" w:rsidP="002871DA">
            <w:pPr>
              <w:jc w:val="both"/>
              <w:rPr>
                <w:u w:val="single"/>
              </w:rPr>
            </w:pPr>
            <w:r w:rsidRPr="00C40E1C">
              <w:rPr>
                <w:u w:val="single"/>
              </w:rPr>
              <w:t>Doporučená</w:t>
            </w:r>
            <w:r w:rsidR="00FA004A">
              <w:rPr>
                <w:u w:val="single"/>
              </w:rPr>
              <w:t xml:space="preserve"> literatura</w:t>
            </w:r>
            <w:r w:rsidRPr="00C40E1C">
              <w:rPr>
                <w:u w:val="single"/>
              </w:rPr>
              <w:t>:</w:t>
            </w:r>
          </w:p>
          <w:p w14:paraId="0B26C4EA" w14:textId="3ACB1406" w:rsidR="003C06D0" w:rsidRDefault="003C06D0" w:rsidP="00DD3F93">
            <w:pPr>
              <w:jc w:val="both"/>
            </w:pPr>
            <w:r w:rsidRPr="004B4A6F">
              <w:rPr>
                <w:caps/>
                <w:kern w:val="20"/>
              </w:rPr>
              <w:t>Ehrenstein,</w:t>
            </w:r>
            <w:r>
              <w:t xml:space="preserve"> G</w:t>
            </w:r>
            <w:r w:rsidR="004B4A6F">
              <w:t>.</w:t>
            </w:r>
            <w:r>
              <w:t xml:space="preserve">W. Polymeric </w:t>
            </w:r>
            <w:r w:rsidR="00E12AD5">
              <w:t>M</w:t>
            </w:r>
            <w:r>
              <w:t xml:space="preserve">aterials: </w:t>
            </w:r>
            <w:r w:rsidR="00E12AD5">
              <w:t>S</w:t>
            </w:r>
            <w:r>
              <w:t xml:space="preserve">tructure, </w:t>
            </w:r>
            <w:r w:rsidR="00E12AD5">
              <w:t>P</w:t>
            </w:r>
            <w:r>
              <w:t xml:space="preserve">roperties, </w:t>
            </w:r>
            <w:r w:rsidR="00E12AD5">
              <w:t>A</w:t>
            </w:r>
            <w:r>
              <w:t>pplications. Munich: Hanser Publishers; Cincinnati: Hanser Gardner Publications, 2001. ISBN 1-56990-310-7.</w:t>
            </w:r>
          </w:p>
        </w:tc>
      </w:tr>
      <w:tr w:rsidR="003C06D0" w14:paraId="5CA95AFE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9855" w:type="dxa"/>
            <w:gridSpan w:val="40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D31702E" w14:textId="77777777" w:rsidR="003C06D0" w:rsidRDefault="003C06D0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C06D0" w14:paraId="0046B795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4787" w:type="dxa"/>
            <w:gridSpan w:val="15"/>
            <w:tcBorders>
              <w:top w:val="single" w:sz="2" w:space="0" w:color="auto"/>
            </w:tcBorders>
            <w:shd w:val="clear" w:color="auto" w:fill="F7CAAC"/>
          </w:tcPr>
          <w:p w14:paraId="6814AAA5" w14:textId="77777777" w:rsidR="003C06D0" w:rsidRDefault="003C06D0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5"/>
            <w:tcBorders>
              <w:top w:val="single" w:sz="2" w:space="0" w:color="auto"/>
            </w:tcBorders>
          </w:tcPr>
          <w:p w14:paraId="7BE37D1D" w14:textId="2A873563" w:rsidR="003C06D0" w:rsidRDefault="003C06D0" w:rsidP="006E29A2">
            <w:pPr>
              <w:jc w:val="center"/>
            </w:pPr>
          </w:p>
        </w:tc>
        <w:tc>
          <w:tcPr>
            <w:tcW w:w="4179" w:type="dxa"/>
            <w:gridSpan w:val="20"/>
            <w:tcBorders>
              <w:top w:val="single" w:sz="2" w:space="0" w:color="auto"/>
            </w:tcBorders>
            <w:shd w:val="clear" w:color="auto" w:fill="F7CAAC"/>
          </w:tcPr>
          <w:p w14:paraId="6143C76E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C06D0" w14:paraId="1F90E599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9855" w:type="dxa"/>
            <w:gridSpan w:val="40"/>
            <w:shd w:val="clear" w:color="auto" w:fill="F7CAAC"/>
          </w:tcPr>
          <w:p w14:paraId="33FD82D5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C06D0" w14:paraId="036A3D5C" w14:textId="77777777" w:rsidTr="00FA4A57">
        <w:trPr>
          <w:gridBefore w:val="3"/>
          <w:gridAfter w:val="1"/>
          <w:wBefore w:w="178" w:type="dxa"/>
          <w:wAfter w:w="176" w:type="dxa"/>
          <w:trHeight w:val="1373"/>
        </w:trPr>
        <w:tc>
          <w:tcPr>
            <w:tcW w:w="9855" w:type="dxa"/>
            <w:gridSpan w:val="40"/>
          </w:tcPr>
          <w:p w14:paraId="3B6FAFA1" w14:textId="77777777" w:rsidR="00EA6662" w:rsidRDefault="00EA6662" w:rsidP="002871DA">
            <w:pPr>
              <w:jc w:val="both"/>
            </w:pPr>
          </w:p>
          <w:p w14:paraId="2017E74A" w14:textId="77777777" w:rsidR="005F5311" w:rsidRDefault="005F5311" w:rsidP="002871DA">
            <w:pPr>
              <w:jc w:val="both"/>
            </w:pPr>
          </w:p>
          <w:p w14:paraId="5010D0EE" w14:textId="77777777" w:rsidR="005F5311" w:rsidRDefault="005F5311" w:rsidP="002871DA">
            <w:pPr>
              <w:jc w:val="both"/>
            </w:pPr>
          </w:p>
          <w:p w14:paraId="302C2C81" w14:textId="77777777" w:rsidR="005F5311" w:rsidRDefault="005F5311" w:rsidP="002871DA">
            <w:pPr>
              <w:jc w:val="both"/>
            </w:pPr>
          </w:p>
          <w:p w14:paraId="29B415E0" w14:textId="77777777" w:rsidR="005F5311" w:rsidRDefault="005F5311" w:rsidP="002871DA">
            <w:pPr>
              <w:jc w:val="both"/>
            </w:pPr>
          </w:p>
          <w:p w14:paraId="7CB7F103" w14:textId="77777777" w:rsidR="005F5311" w:rsidRDefault="005F5311" w:rsidP="002871DA">
            <w:pPr>
              <w:jc w:val="both"/>
            </w:pPr>
          </w:p>
          <w:p w14:paraId="46B196B1" w14:textId="77777777" w:rsidR="00EA6662" w:rsidRDefault="00EA6662" w:rsidP="002871DA">
            <w:pPr>
              <w:jc w:val="both"/>
            </w:pPr>
          </w:p>
          <w:p w14:paraId="1BCC07EB" w14:textId="77777777" w:rsidR="00DD3F93" w:rsidRDefault="00DD3F93" w:rsidP="002871DA">
            <w:pPr>
              <w:jc w:val="both"/>
            </w:pPr>
          </w:p>
          <w:p w14:paraId="7D587EC3" w14:textId="77777777" w:rsidR="00DD3F93" w:rsidRDefault="00DD3F93" w:rsidP="002871DA">
            <w:pPr>
              <w:jc w:val="both"/>
            </w:pPr>
          </w:p>
          <w:p w14:paraId="75B7EED0" w14:textId="77777777" w:rsidR="006E29A2" w:rsidRDefault="006E29A2" w:rsidP="002871DA">
            <w:pPr>
              <w:jc w:val="both"/>
            </w:pPr>
          </w:p>
          <w:p w14:paraId="39F7045C" w14:textId="77777777" w:rsidR="00FA4A57" w:rsidRDefault="00FA4A57" w:rsidP="002871DA">
            <w:pPr>
              <w:jc w:val="both"/>
            </w:pPr>
          </w:p>
          <w:p w14:paraId="5DF7B867" w14:textId="77777777" w:rsidR="00EA6662" w:rsidRDefault="00EA6662" w:rsidP="002871DA">
            <w:pPr>
              <w:jc w:val="both"/>
            </w:pPr>
          </w:p>
        </w:tc>
      </w:tr>
      <w:tr w:rsidR="003C06D0" w14:paraId="7550A8A9" w14:textId="77777777" w:rsidTr="00FA4A57">
        <w:trPr>
          <w:gridBefore w:val="3"/>
          <w:gridAfter w:val="1"/>
          <w:wBefore w:w="178" w:type="dxa"/>
          <w:wAfter w:w="176" w:type="dxa"/>
          <w:trHeight w:val="283"/>
        </w:trPr>
        <w:tc>
          <w:tcPr>
            <w:tcW w:w="985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5563EB8F" w14:textId="4703E81D" w:rsidR="003C06D0" w:rsidRPr="003C06D0" w:rsidRDefault="00EA6662" w:rsidP="00EA6662">
            <w:pPr>
              <w:jc w:val="both"/>
            </w:pPr>
            <w:r>
              <w:lastRenderedPageBreak/>
              <w:br w:type="page"/>
            </w:r>
            <w:r w:rsidR="003C06D0" w:rsidRPr="003C06D0">
              <w:br w:type="page"/>
            </w:r>
            <w:r w:rsidR="003C06D0" w:rsidRPr="00EA6662">
              <w:rPr>
                <w:b/>
                <w:sz w:val="28"/>
              </w:rPr>
              <w:t>B-III – Charakteristika studijního předmětu</w:t>
            </w:r>
          </w:p>
        </w:tc>
      </w:tr>
      <w:tr w:rsidR="003C06D0" w14:paraId="6603027C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tcBorders>
              <w:top w:val="double" w:sz="4" w:space="0" w:color="auto"/>
            </w:tcBorders>
            <w:shd w:val="clear" w:color="auto" w:fill="F7CAAC"/>
          </w:tcPr>
          <w:p w14:paraId="326341D3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35"/>
            <w:tcBorders>
              <w:top w:val="double" w:sz="4" w:space="0" w:color="auto"/>
            </w:tcBorders>
          </w:tcPr>
          <w:p w14:paraId="24E0FAD2" w14:textId="39635921" w:rsidR="003C06D0" w:rsidRPr="00767DAA" w:rsidRDefault="00251A80" w:rsidP="002871DA">
            <w:pPr>
              <w:jc w:val="both"/>
              <w:rPr>
                <w:b/>
              </w:rPr>
            </w:pPr>
            <w:bookmarkStart w:id="33" w:name="Charakterizace_polym"/>
            <w:bookmarkEnd w:id="33"/>
            <w:r w:rsidRPr="00772BC7">
              <w:rPr>
                <w:b/>
              </w:rPr>
              <w:t xml:space="preserve">Polymer </w:t>
            </w:r>
            <w:r w:rsidRPr="00772BC7">
              <w:rPr>
                <w:b/>
                <w:lang w:val="en-GB"/>
              </w:rPr>
              <w:t>Characterization</w:t>
            </w:r>
          </w:p>
        </w:tc>
      </w:tr>
      <w:tr w:rsidR="003C06D0" w14:paraId="10E22A70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shd w:val="clear" w:color="auto" w:fill="F7CAAC"/>
          </w:tcPr>
          <w:p w14:paraId="1C8331BB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18"/>
          </w:tcPr>
          <w:p w14:paraId="70178EE0" w14:textId="427FC18A" w:rsidR="003C06D0" w:rsidRPr="002E12C2" w:rsidRDefault="00836D80" w:rsidP="00836D80">
            <w:pPr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 xml:space="preserve">povinný, </w:t>
            </w:r>
            <w:r w:rsidR="003C06D0" w:rsidRPr="002E12C2">
              <w:rPr>
                <w:sz w:val="19"/>
                <w:szCs w:val="19"/>
              </w:rPr>
              <w:t>PZ</w:t>
            </w:r>
          </w:p>
        </w:tc>
        <w:tc>
          <w:tcPr>
            <w:tcW w:w="2695" w:type="dxa"/>
            <w:gridSpan w:val="12"/>
            <w:shd w:val="clear" w:color="auto" w:fill="F7CAAC"/>
          </w:tcPr>
          <w:p w14:paraId="52D10D34" w14:textId="77777777" w:rsidR="003C06D0" w:rsidRPr="002E12C2" w:rsidRDefault="003C06D0" w:rsidP="002871DA">
            <w:pPr>
              <w:jc w:val="both"/>
              <w:rPr>
                <w:sz w:val="19"/>
                <w:szCs w:val="19"/>
              </w:rPr>
            </w:pPr>
            <w:r w:rsidRPr="002E12C2">
              <w:rPr>
                <w:b/>
                <w:sz w:val="19"/>
                <w:szCs w:val="19"/>
              </w:rPr>
              <w:t>doporučený ročník / semestr</w:t>
            </w:r>
          </w:p>
        </w:tc>
        <w:tc>
          <w:tcPr>
            <w:tcW w:w="668" w:type="dxa"/>
            <w:gridSpan w:val="5"/>
          </w:tcPr>
          <w:p w14:paraId="38F45809" w14:textId="77777777" w:rsidR="003C06D0" w:rsidRPr="002E12C2" w:rsidRDefault="003C06D0" w:rsidP="002871DA">
            <w:pPr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1/LS</w:t>
            </w:r>
          </w:p>
        </w:tc>
      </w:tr>
      <w:tr w:rsidR="003C06D0" w14:paraId="6E3E4664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shd w:val="clear" w:color="auto" w:fill="F7CAAC"/>
          </w:tcPr>
          <w:p w14:paraId="4F82C402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10"/>
          </w:tcPr>
          <w:p w14:paraId="66A658D7" w14:textId="5B1D8E2E" w:rsidR="003C06D0" w:rsidRPr="002E12C2" w:rsidRDefault="00C57FFB" w:rsidP="002871DA">
            <w:pPr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0p</w:t>
            </w:r>
            <w:r w:rsidRPr="002E12C2">
              <w:rPr>
                <w:sz w:val="19"/>
                <w:szCs w:val="19"/>
                <w:lang w:val="en-GB"/>
              </w:rPr>
              <w:t>+</w:t>
            </w:r>
            <w:r w:rsidRPr="002E12C2">
              <w:rPr>
                <w:sz w:val="19"/>
                <w:szCs w:val="19"/>
              </w:rPr>
              <w:t>28s+28l</w:t>
            </w:r>
          </w:p>
        </w:tc>
        <w:tc>
          <w:tcPr>
            <w:tcW w:w="889" w:type="dxa"/>
            <w:gridSpan w:val="5"/>
            <w:shd w:val="clear" w:color="auto" w:fill="F7CAAC"/>
          </w:tcPr>
          <w:p w14:paraId="16AB2153" w14:textId="77777777" w:rsidR="003C06D0" w:rsidRPr="002E12C2" w:rsidRDefault="003C06D0" w:rsidP="002871DA">
            <w:pPr>
              <w:jc w:val="both"/>
              <w:rPr>
                <w:b/>
                <w:sz w:val="19"/>
                <w:szCs w:val="19"/>
              </w:rPr>
            </w:pPr>
            <w:r w:rsidRPr="002E12C2">
              <w:rPr>
                <w:b/>
                <w:sz w:val="19"/>
                <w:szCs w:val="19"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14:paraId="3E2A323D" w14:textId="77777777" w:rsidR="003C06D0" w:rsidRPr="002E12C2" w:rsidRDefault="003C06D0" w:rsidP="003F3135">
            <w:pPr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56</w:t>
            </w:r>
          </w:p>
        </w:tc>
        <w:tc>
          <w:tcPr>
            <w:tcW w:w="2156" w:type="dxa"/>
            <w:gridSpan w:val="8"/>
            <w:shd w:val="clear" w:color="auto" w:fill="F7CAAC"/>
          </w:tcPr>
          <w:p w14:paraId="73D613C4" w14:textId="77777777" w:rsidR="003C06D0" w:rsidRPr="002E12C2" w:rsidRDefault="003C06D0" w:rsidP="002871DA">
            <w:pPr>
              <w:jc w:val="both"/>
              <w:rPr>
                <w:b/>
                <w:sz w:val="19"/>
                <w:szCs w:val="19"/>
              </w:rPr>
            </w:pPr>
            <w:r w:rsidRPr="002E12C2">
              <w:rPr>
                <w:b/>
                <w:sz w:val="19"/>
                <w:szCs w:val="19"/>
              </w:rPr>
              <w:t>kreditů</w:t>
            </w:r>
          </w:p>
        </w:tc>
        <w:tc>
          <w:tcPr>
            <w:tcW w:w="1207" w:type="dxa"/>
            <w:gridSpan w:val="9"/>
          </w:tcPr>
          <w:p w14:paraId="76C13C96" w14:textId="77777777" w:rsidR="003C06D0" w:rsidRPr="002E12C2" w:rsidRDefault="003C06D0" w:rsidP="002871DA">
            <w:pPr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4</w:t>
            </w:r>
          </w:p>
        </w:tc>
      </w:tr>
      <w:tr w:rsidR="003C06D0" w14:paraId="226DB607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shd w:val="clear" w:color="auto" w:fill="F7CAAC"/>
          </w:tcPr>
          <w:p w14:paraId="661F6CED" w14:textId="77777777" w:rsidR="003C06D0" w:rsidRDefault="003C06D0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35"/>
          </w:tcPr>
          <w:p w14:paraId="5EA2B103" w14:textId="77777777" w:rsidR="003C06D0" w:rsidRPr="002E12C2" w:rsidRDefault="003C06D0" w:rsidP="002871DA">
            <w:pPr>
              <w:jc w:val="both"/>
              <w:rPr>
                <w:sz w:val="19"/>
                <w:szCs w:val="19"/>
              </w:rPr>
            </w:pPr>
          </w:p>
        </w:tc>
      </w:tr>
      <w:tr w:rsidR="003C06D0" w14:paraId="556E4068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shd w:val="clear" w:color="auto" w:fill="F7CAAC"/>
          </w:tcPr>
          <w:p w14:paraId="65ED00A2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18"/>
          </w:tcPr>
          <w:p w14:paraId="503E3BBD" w14:textId="69023D8F" w:rsidR="003C06D0" w:rsidRPr="002E12C2" w:rsidRDefault="0002160F" w:rsidP="002871DA">
            <w:pPr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k</w:t>
            </w:r>
            <w:r w:rsidR="003C06D0" w:rsidRPr="002E12C2">
              <w:rPr>
                <w:sz w:val="19"/>
                <w:szCs w:val="19"/>
              </w:rPr>
              <w:t>lasifikovaný zápočet</w:t>
            </w:r>
          </w:p>
        </w:tc>
        <w:tc>
          <w:tcPr>
            <w:tcW w:w="1554" w:type="dxa"/>
            <w:gridSpan w:val="5"/>
            <w:shd w:val="clear" w:color="auto" w:fill="F7CAAC"/>
          </w:tcPr>
          <w:p w14:paraId="7E86A948" w14:textId="77777777" w:rsidR="003C06D0" w:rsidRPr="002E12C2" w:rsidRDefault="003C06D0" w:rsidP="002871DA">
            <w:pPr>
              <w:jc w:val="both"/>
              <w:rPr>
                <w:b/>
                <w:sz w:val="19"/>
                <w:szCs w:val="19"/>
              </w:rPr>
            </w:pPr>
            <w:r w:rsidRPr="002E12C2">
              <w:rPr>
                <w:b/>
                <w:sz w:val="19"/>
                <w:szCs w:val="19"/>
              </w:rPr>
              <w:t>Forma výuky</w:t>
            </w:r>
          </w:p>
        </w:tc>
        <w:tc>
          <w:tcPr>
            <w:tcW w:w="1809" w:type="dxa"/>
            <w:gridSpan w:val="12"/>
          </w:tcPr>
          <w:p w14:paraId="0981BD1E" w14:textId="04264E7C" w:rsidR="00902710" w:rsidRPr="002E12C2" w:rsidRDefault="003C06D0" w:rsidP="002871DA">
            <w:pPr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seminář</w:t>
            </w:r>
            <w:r w:rsidR="00B46B6F" w:rsidRPr="002E12C2">
              <w:rPr>
                <w:sz w:val="19"/>
                <w:szCs w:val="19"/>
              </w:rPr>
              <w:t>e</w:t>
            </w:r>
            <w:r w:rsidRPr="002E12C2">
              <w:rPr>
                <w:sz w:val="19"/>
                <w:szCs w:val="19"/>
              </w:rPr>
              <w:t xml:space="preserve">, </w:t>
            </w:r>
          </w:p>
          <w:p w14:paraId="0F193761" w14:textId="5140DC93" w:rsidR="003C06D0" w:rsidRPr="002E12C2" w:rsidRDefault="003C06D0" w:rsidP="002871DA">
            <w:pPr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laboratorní cvičení</w:t>
            </w:r>
          </w:p>
        </w:tc>
      </w:tr>
      <w:tr w:rsidR="003C06D0" w14:paraId="1B44A1B3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shd w:val="clear" w:color="auto" w:fill="F7CAAC"/>
          </w:tcPr>
          <w:p w14:paraId="01A9AA28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35"/>
            <w:tcBorders>
              <w:bottom w:val="single" w:sz="4" w:space="0" w:color="auto"/>
            </w:tcBorders>
          </w:tcPr>
          <w:p w14:paraId="64F161DF" w14:textId="59D6DED8" w:rsidR="003C06D0" w:rsidRPr="002E12C2" w:rsidRDefault="003C06D0" w:rsidP="00360FC9">
            <w:pPr>
              <w:jc w:val="both"/>
              <w:rPr>
                <w:sz w:val="19"/>
                <w:szCs w:val="19"/>
              </w:rPr>
            </w:pPr>
            <w:r w:rsidRPr="002E12C2">
              <w:rPr>
                <w:color w:val="000000"/>
                <w:sz w:val="19"/>
                <w:szCs w:val="19"/>
                <w:shd w:val="clear" w:color="auto" w:fill="FFFFFF"/>
              </w:rPr>
              <w:t xml:space="preserve">Aktivní práce v laboratorních cvičeních, povinná účast </w:t>
            </w:r>
            <w:r w:rsidR="00360FC9" w:rsidRPr="002E12C2">
              <w:rPr>
                <w:color w:val="000000"/>
                <w:sz w:val="19"/>
                <w:szCs w:val="19"/>
                <w:shd w:val="clear" w:color="auto" w:fill="FFFFFF"/>
              </w:rPr>
              <w:t>v</w:t>
            </w:r>
            <w:r w:rsidRPr="002E12C2">
              <w:rPr>
                <w:color w:val="000000"/>
                <w:sz w:val="19"/>
                <w:szCs w:val="19"/>
                <w:shd w:val="clear" w:color="auto" w:fill="FFFFFF"/>
              </w:rPr>
              <w:t xml:space="preserve"> seminářích.</w:t>
            </w:r>
            <w:r w:rsidRPr="002E12C2">
              <w:rPr>
                <w:sz w:val="19"/>
                <w:szCs w:val="19"/>
              </w:rPr>
              <w:t xml:space="preserve"> Odevzdání a obhájení závěrečného protokolu.</w:t>
            </w:r>
          </w:p>
        </w:tc>
      </w:tr>
      <w:tr w:rsidR="003C06D0" w14:paraId="2F360E85" w14:textId="77777777" w:rsidTr="00FA4A57">
        <w:trPr>
          <w:gridBefore w:val="3"/>
          <w:gridAfter w:val="1"/>
          <w:wBefore w:w="178" w:type="dxa"/>
          <w:wAfter w:w="176" w:type="dxa"/>
          <w:trHeight w:val="197"/>
        </w:trPr>
        <w:tc>
          <w:tcPr>
            <w:tcW w:w="3086" w:type="dxa"/>
            <w:gridSpan w:val="5"/>
            <w:tcBorders>
              <w:top w:val="nil"/>
            </w:tcBorders>
            <w:shd w:val="clear" w:color="auto" w:fill="F7CAAC"/>
          </w:tcPr>
          <w:p w14:paraId="046A844F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35"/>
            <w:tcBorders>
              <w:top w:val="single" w:sz="4" w:space="0" w:color="auto"/>
            </w:tcBorders>
          </w:tcPr>
          <w:p w14:paraId="05628286" w14:textId="77777777" w:rsidR="003C06D0" w:rsidRPr="002E12C2" w:rsidRDefault="003C06D0" w:rsidP="002871DA">
            <w:pPr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doc. Ing. Tomáš Sedláček, Ph.D.</w:t>
            </w:r>
          </w:p>
        </w:tc>
      </w:tr>
      <w:tr w:rsidR="003C06D0" w14:paraId="3B1237D7" w14:textId="77777777" w:rsidTr="00FA4A57">
        <w:trPr>
          <w:gridBefore w:val="3"/>
          <w:gridAfter w:val="1"/>
          <w:wBefore w:w="178" w:type="dxa"/>
          <w:wAfter w:w="176" w:type="dxa"/>
          <w:trHeight w:val="243"/>
        </w:trPr>
        <w:tc>
          <w:tcPr>
            <w:tcW w:w="3086" w:type="dxa"/>
            <w:gridSpan w:val="5"/>
            <w:tcBorders>
              <w:top w:val="nil"/>
            </w:tcBorders>
            <w:shd w:val="clear" w:color="auto" w:fill="F7CAAC"/>
          </w:tcPr>
          <w:p w14:paraId="47D7D4DD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35"/>
            <w:tcBorders>
              <w:top w:val="nil"/>
            </w:tcBorders>
          </w:tcPr>
          <w:p w14:paraId="3E0E063D" w14:textId="0C80D5DB" w:rsidR="003C06D0" w:rsidRPr="002E12C2" w:rsidRDefault="00786E79" w:rsidP="002871DA">
            <w:pPr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100% s</w:t>
            </w:r>
          </w:p>
        </w:tc>
      </w:tr>
      <w:tr w:rsidR="003C06D0" w14:paraId="7D0197A2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shd w:val="clear" w:color="auto" w:fill="F7CAAC"/>
          </w:tcPr>
          <w:p w14:paraId="44F4F93D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35"/>
            <w:tcBorders>
              <w:bottom w:val="nil"/>
            </w:tcBorders>
          </w:tcPr>
          <w:p w14:paraId="050A739A" w14:textId="77777777" w:rsidR="003C06D0" w:rsidRPr="002E12C2" w:rsidRDefault="003C06D0" w:rsidP="002871DA">
            <w:pPr>
              <w:jc w:val="both"/>
              <w:rPr>
                <w:sz w:val="19"/>
                <w:szCs w:val="19"/>
              </w:rPr>
            </w:pPr>
          </w:p>
        </w:tc>
      </w:tr>
      <w:tr w:rsidR="003C06D0" w14:paraId="072ACC86" w14:textId="77777777" w:rsidTr="00FA4A57">
        <w:trPr>
          <w:gridBefore w:val="3"/>
          <w:gridAfter w:val="1"/>
          <w:wBefore w:w="178" w:type="dxa"/>
          <w:wAfter w:w="176" w:type="dxa"/>
          <w:trHeight w:val="149"/>
        </w:trPr>
        <w:tc>
          <w:tcPr>
            <w:tcW w:w="9855" w:type="dxa"/>
            <w:gridSpan w:val="40"/>
            <w:tcBorders>
              <w:top w:val="nil"/>
            </w:tcBorders>
          </w:tcPr>
          <w:p w14:paraId="7C9BFC4B" w14:textId="4FD7CF0F" w:rsidR="003C06D0" w:rsidRPr="002E12C2" w:rsidRDefault="003C06D0" w:rsidP="006E29A2">
            <w:pPr>
              <w:spacing w:before="60" w:after="60"/>
              <w:rPr>
                <w:sz w:val="19"/>
                <w:szCs w:val="19"/>
              </w:rPr>
            </w:pPr>
            <w:r w:rsidRPr="002E12C2">
              <w:rPr>
                <w:b/>
                <w:sz w:val="19"/>
                <w:szCs w:val="19"/>
              </w:rPr>
              <w:t xml:space="preserve">doc. </w:t>
            </w:r>
            <w:r w:rsidR="002D411E" w:rsidRPr="002E12C2">
              <w:rPr>
                <w:b/>
                <w:sz w:val="19"/>
                <w:szCs w:val="19"/>
              </w:rPr>
              <w:t>Ing. Tomáš Sedláček, Ph.D.</w:t>
            </w:r>
            <w:r w:rsidR="002D411E" w:rsidRPr="002E12C2">
              <w:rPr>
                <w:sz w:val="19"/>
                <w:szCs w:val="19"/>
              </w:rPr>
              <w:t xml:space="preserve"> (100</w:t>
            </w:r>
            <w:r w:rsidRPr="002E12C2">
              <w:rPr>
                <w:sz w:val="19"/>
                <w:szCs w:val="19"/>
              </w:rPr>
              <w:t xml:space="preserve">% </w:t>
            </w:r>
            <w:r w:rsidR="006E29A2" w:rsidRPr="002E12C2">
              <w:rPr>
                <w:sz w:val="19"/>
                <w:szCs w:val="19"/>
              </w:rPr>
              <w:t>s</w:t>
            </w:r>
            <w:r w:rsidRPr="002E12C2">
              <w:rPr>
                <w:sz w:val="19"/>
                <w:szCs w:val="19"/>
              </w:rPr>
              <w:t xml:space="preserve">) </w:t>
            </w:r>
          </w:p>
        </w:tc>
      </w:tr>
      <w:tr w:rsidR="003C06D0" w14:paraId="5C66DB29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3086" w:type="dxa"/>
            <w:gridSpan w:val="5"/>
            <w:shd w:val="clear" w:color="auto" w:fill="F7CAAC"/>
          </w:tcPr>
          <w:p w14:paraId="0FF4ED26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35"/>
            <w:tcBorders>
              <w:bottom w:val="nil"/>
            </w:tcBorders>
          </w:tcPr>
          <w:p w14:paraId="423A94AF" w14:textId="77777777" w:rsidR="003C06D0" w:rsidRDefault="003C06D0" w:rsidP="002871DA">
            <w:pPr>
              <w:jc w:val="both"/>
            </w:pPr>
          </w:p>
        </w:tc>
      </w:tr>
      <w:tr w:rsidR="003C06D0" w14:paraId="057706B0" w14:textId="77777777" w:rsidTr="00FA4A57">
        <w:trPr>
          <w:gridBefore w:val="3"/>
          <w:gridAfter w:val="1"/>
          <w:wBefore w:w="178" w:type="dxa"/>
          <w:wAfter w:w="176" w:type="dxa"/>
          <w:trHeight w:val="3938"/>
        </w:trPr>
        <w:tc>
          <w:tcPr>
            <w:tcW w:w="9855" w:type="dxa"/>
            <w:gridSpan w:val="40"/>
            <w:tcBorders>
              <w:top w:val="nil"/>
              <w:bottom w:val="single" w:sz="12" w:space="0" w:color="auto"/>
            </w:tcBorders>
          </w:tcPr>
          <w:p w14:paraId="70F288B6" w14:textId="6E1F4D25" w:rsidR="003C06D0" w:rsidRPr="002E12C2" w:rsidRDefault="003C06D0" w:rsidP="00902710">
            <w:pPr>
              <w:jc w:val="both"/>
              <w:rPr>
                <w:color w:val="000000"/>
                <w:sz w:val="19"/>
                <w:szCs w:val="19"/>
                <w:shd w:val="clear" w:color="auto" w:fill="FFFFFF"/>
              </w:rPr>
            </w:pPr>
            <w:r w:rsidRPr="002E12C2">
              <w:rPr>
                <w:color w:val="000000"/>
                <w:sz w:val="19"/>
                <w:szCs w:val="19"/>
                <w:shd w:val="clear" w:color="auto" w:fill="FFFFFF"/>
              </w:rPr>
              <w:t>Cílem předmětu je</w:t>
            </w:r>
            <w:r w:rsidR="00455E3F" w:rsidRPr="002E12C2">
              <w:rPr>
                <w:color w:val="000000"/>
                <w:sz w:val="19"/>
                <w:szCs w:val="19"/>
                <w:shd w:val="clear" w:color="auto" w:fill="FFFFFF"/>
              </w:rPr>
              <w:t>,</w:t>
            </w:r>
            <w:r w:rsidRPr="002E12C2">
              <w:rPr>
                <w:color w:val="000000"/>
                <w:sz w:val="19"/>
                <w:szCs w:val="19"/>
                <w:shd w:val="clear" w:color="auto" w:fill="FFFFFF"/>
              </w:rPr>
              <w:t xml:space="preserve"> na základě kvantitativního a kvalitativního posouzení struktury a vlastností polymerů</w:t>
            </w:r>
            <w:r w:rsidR="00455E3F" w:rsidRPr="002E12C2">
              <w:rPr>
                <w:color w:val="000000"/>
                <w:sz w:val="19"/>
                <w:szCs w:val="19"/>
                <w:shd w:val="clear" w:color="auto" w:fill="FFFFFF"/>
              </w:rPr>
              <w:t>,</w:t>
            </w:r>
            <w:r w:rsidRPr="002E12C2">
              <w:rPr>
                <w:color w:val="000000"/>
                <w:sz w:val="19"/>
                <w:szCs w:val="19"/>
                <w:shd w:val="clear" w:color="auto" w:fill="FFFFFF"/>
              </w:rPr>
              <w:t xml:space="preserve"> poskytnout studentům pochopení vztahu mezi strukturou polymerních materiálů a vlastnostmi finálních produktů jako důsledek jejich zpracování a zpracovatelských podmínek. </w:t>
            </w:r>
            <w:r w:rsidR="003C623D" w:rsidRPr="002E12C2">
              <w:rPr>
                <w:sz w:val="19"/>
                <w:szCs w:val="19"/>
              </w:rPr>
              <w:t>Obsah předmětu tvoří tyto tematické celky:</w:t>
            </w:r>
          </w:p>
          <w:p w14:paraId="23739FA3" w14:textId="77777777" w:rsidR="003C06D0" w:rsidRPr="002E12C2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Základní pojmy nutné pro pochopení makromolekulární struktury a jejího nadmolekulárního uspořádání (polydisperzita polymerů, distribuční funkce, krystalinita, metody hodnocení vlastností).</w:t>
            </w:r>
          </w:p>
          <w:p w14:paraId="25BFEAE3" w14:textId="77777777" w:rsidR="003C06D0" w:rsidRPr="002E12C2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Měření základních fyzikálních vlastností (rozměry, teplota, hustota).</w:t>
            </w:r>
          </w:p>
          <w:p w14:paraId="4EA2C28F" w14:textId="77777777" w:rsidR="003C06D0" w:rsidRPr="002E12C2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Metody stanovení distribuce molekulových hmotností a separační metody (chromatografie).</w:t>
            </w:r>
          </w:p>
          <w:p w14:paraId="550EB559" w14:textId="77777777" w:rsidR="003C06D0" w:rsidRPr="002E12C2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Spektroskopické metody v analýze polymerů.</w:t>
            </w:r>
          </w:p>
          <w:p w14:paraId="30500986" w14:textId="0DCAFDEB" w:rsidR="003C06D0" w:rsidRPr="002E12C2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Metody hodnocení nadmolekulární struktury a jejich souvislost se zpracovatelskými podmínk</w:t>
            </w:r>
            <w:r w:rsidR="00C231DA" w:rsidRPr="002E12C2">
              <w:rPr>
                <w:sz w:val="19"/>
                <w:szCs w:val="19"/>
              </w:rPr>
              <w:t>a</w:t>
            </w:r>
            <w:r w:rsidRPr="002E12C2">
              <w:rPr>
                <w:sz w:val="19"/>
                <w:szCs w:val="19"/>
              </w:rPr>
              <w:t>m</w:t>
            </w:r>
            <w:r w:rsidR="00C231DA" w:rsidRPr="002E12C2">
              <w:rPr>
                <w:sz w:val="19"/>
                <w:szCs w:val="19"/>
              </w:rPr>
              <w:t>i</w:t>
            </w:r>
            <w:r w:rsidRPr="002E12C2">
              <w:rPr>
                <w:sz w:val="19"/>
                <w:szCs w:val="19"/>
              </w:rPr>
              <w:t>.</w:t>
            </w:r>
          </w:p>
          <w:p w14:paraId="098A2CA1" w14:textId="77777777" w:rsidR="003C06D0" w:rsidRPr="002E12C2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Statické zkoušky krátkodobé (zkoušky tahem, tlakem, ohybem, smykem, tvrdost) a dynamické zkoušky (odrazová pružnost, rázová a vrubová houževnatost).</w:t>
            </w:r>
          </w:p>
          <w:p w14:paraId="14DED2E4" w14:textId="77777777" w:rsidR="003C06D0" w:rsidRPr="002E12C2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Statické zkoušky dlouhodobé (relaxace napětí, kríp, trvalá deformace).</w:t>
            </w:r>
          </w:p>
          <w:p w14:paraId="434D235C" w14:textId="77777777" w:rsidR="003C06D0" w:rsidRPr="002E12C2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 xml:space="preserve">Vztahy mezi strukturou a mechanickými vlastnostmi polymerních produktů a zkušebních těles, kondicionace. </w:t>
            </w:r>
          </w:p>
          <w:p w14:paraId="0152528C" w14:textId="77777777" w:rsidR="003C06D0" w:rsidRPr="002E12C2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Metody termických analýz (TGA, DSC, DTA, TMA, DMA).</w:t>
            </w:r>
          </w:p>
          <w:p w14:paraId="4E357B55" w14:textId="77777777" w:rsidR="003C06D0" w:rsidRPr="002E12C2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Degradace a stabilizace polymerů (UV), tepelné vlastnosti (základní materiálové tepelné konstanty, odolnost proti nízkým a vysokým teplotám, hořlavost).</w:t>
            </w:r>
          </w:p>
          <w:p w14:paraId="74C947BD" w14:textId="77777777" w:rsidR="003C06D0" w:rsidRPr="002E12C2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Reologické vlastnosti roztoků, tavenin termoplastů, reaktoplastů a kompozitních materiálů, plasticita a vulkanizační charakteristiky kaučukových směsí.</w:t>
            </w:r>
          </w:p>
          <w:p w14:paraId="68D21D7C" w14:textId="77777777" w:rsidR="003C06D0" w:rsidRPr="002E12C2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Zobrazovací metody: optická mikroskopie, SEM, TEM, AFM.</w:t>
            </w:r>
          </w:p>
          <w:p w14:paraId="5FC219C0" w14:textId="77777777" w:rsidR="003C06D0" w:rsidRPr="002E12C2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E12C2">
              <w:rPr>
                <w:sz w:val="19"/>
                <w:szCs w:val="19"/>
              </w:rPr>
              <w:t>Obecné analytické postupy hodnocení polymerů a přísad (identifikační zkoušky polymerů, charakteristické prvky, charakteristická čísla, stanovení vody, sušiny, popela, extraktu).</w:t>
            </w:r>
          </w:p>
          <w:p w14:paraId="4ED2BBAF" w14:textId="3C1194AE" w:rsidR="003C06D0" w:rsidRPr="00201B9A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2E12C2">
              <w:rPr>
                <w:sz w:val="19"/>
                <w:szCs w:val="19"/>
              </w:rPr>
              <w:t>Elektrické a dielektrické vlastnosti polymerů, zkoušky opotřebení povrchu.</w:t>
            </w:r>
          </w:p>
        </w:tc>
      </w:tr>
      <w:tr w:rsidR="003C06D0" w14:paraId="1CBEF33B" w14:textId="77777777" w:rsidTr="00FA4A57">
        <w:trPr>
          <w:gridBefore w:val="3"/>
          <w:gridAfter w:val="1"/>
          <w:wBefore w:w="178" w:type="dxa"/>
          <w:wAfter w:w="176" w:type="dxa"/>
          <w:trHeight w:val="265"/>
        </w:trPr>
        <w:tc>
          <w:tcPr>
            <w:tcW w:w="3653" w:type="dxa"/>
            <w:gridSpan w:val="10"/>
            <w:tcBorders>
              <w:top w:val="nil"/>
            </w:tcBorders>
            <w:shd w:val="clear" w:color="auto" w:fill="F7CAAC"/>
          </w:tcPr>
          <w:p w14:paraId="424846CF" w14:textId="77777777" w:rsidR="003C06D0" w:rsidRDefault="003C06D0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30"/>
            <w:tcBorders>
              <w:top w:val="nil"/>
              <w:bottom w:val="nil"/>
            </w:tcBorders>
          </w:tcPr>
          <w:p w14:paraId="69D147DE" w14:textId="77777777" w:rsidR="003C06D0" w:rsidRDefault="003C06D0" w:rsidP="002871DA">
            <w:pPr>
              <w:jc w:val="both"/>
            </w:pPr>
          </w:p>
        </w:tc>
      </w:tr>
      <w:tr w:rsidR="003C06D0" w14:paraId="5A28B452" w14:textId="77777777" w:rsidTr="00FA4A57">
        <w:trPr>
          <w:gridBefore w:val="3"/>
          <w:gridAfter w:val="1"/>
          <w:wBefore w:w="178" w:type="dxa"/>
          <w:wAfter w:w="176" w:type="dxa"/>
          <w:trHeight w:val="1497"/>
        </w:trPr>
        <w:tc>
          <w:tcPr>
            <w:tcW w:w="9855" w:type="dxa"/>
            <w:gridSpan w:val="40"/>
            <w:tcBorders>
              <w:top w:val="nil"/>
            </w:tcBorders>
          </w:tcPr>
          <w:p w14:paraId="6D0D1CB2" w14:textId="77777777" w:rsidR="005F5311" w:rsidRDefault="005F5311" w:rsidP="002871DA">
            <w:pPr>
              <w:jc w:val="both"/>
              <w:rPr>
                <w:color w:val="000000"/>
                <w:sz w:val="19"/>
                <w:szCs w:val="19"/>
                <w:u w:val="single"/>
                <w:shd w:val="clear" w:color="auto" w:fill="FFFFFF"/>
              </w:rPr>
            </w:pPr>
            <w:r>
              <w:rPr>
                <w:color w:val="000000"/>
                <w:sz w:val="19"/>
                <w:szCs w:val="19"/>
                <w:u w:val="single"/>
                <w:shd w:val="clear" w:color="auto" w:fill="FFFFFF"/>
              </w:rPr>
              <w:t>Povinná literatura:</w:t>
            </w:r>
          </w:p>
          <w:p w14:paraId="3B5038D7" w14:textId="77777777" w:rsidR="00DD3F93" w:rsidRPr="00DD3F93" w:rsidRDefault="00DD3F93" w:rsidP="00DD3F93">
            <w:pPr>
              <w:jc w:val="both"/>
              <w:rPr>
                <w:sz w:val="19"/>
                <w:szCs w:val="19"/>
              </w:rPr>
            </w:pPr>
            <w:r w:rsidRPr="00DD3F93">
              <w:rPr>
                <w:sz w:val="19"/>
                <w:szCs w:val="19"/>
              </w:rPr>
              <w:t>Výukové materiály v anglickém jazyce poskytnuté vyučujícím.</w:t>
            </w:r>
          </w:p>
          <w:p w14:paraId="07192D68" w14:textId="2B12D725" w:rsidR="003C06D0" w:rsidRPr="005F5311" w:rsidRDefault="009632E4" w:rsidP="002871DA">
            <w:pPr>
              <w:jc w:val="both"/>
              <w:rPr>
                <w:color w:val="000000"/>
                <w:sz w:val="19"/>
                <w:szCs w:val="19"/>
                <w:u w:val="single"/>
                <w:shd w:val="clear" w:color="auto" w:fill="FFFFFF"/>
              </w:rPr>
            </w:pPr>
            <w:r w:rsidRPr="00031668">
              <w:rPr>
                <w:sz w:val="19"/>
                <w:szCs w:val="19"/>
              </w:rPr>
              <w:t>KREVELEN, D.</w:t>
            </w:r>
            <w:r w:rsidR="003C06D0" w:rsidRPr="00031668">
              <w:rPr>
                <w:sz w:val="19"/>
                <w:szCs w:val="19"/>
              </w:rPr>
              <w:t>W</w:t>
            </w:r>
            <w:r w:rsidRPr="00031668">
              <w:rPr>
                <w:sz w:val="19"/>
                <w:szCs w:val="19"/>
              </w:rPr>
              <w:t xml:space="preserve">., </w:t>
            </w:r>
            <w:r w:rsidR="003C06D0" w:rsidRPr="00031668">
              <w:rPr>
                <w:sz w:val="19"/>
                <w:szCs w:val="19"/>
              </w:rPr>
              <w:t>NIJENHUIS</w:t>
            </w:r>
            <w:r w:rsidRPr="00031668">
              <w:rPr>
                <w:sz w:val="19"/>
                <w:szCs w:val="19"/>
              </w:rPr>
              <w:t>, K</w:t>
            </w:r>
            <w:r w:rsidR="003C06D0" w:rsidRPr="00031668">
              <w:rPr>
                <w:sz w:val="19"/>
                <w:szCs w:val="19"/>
              </w:rPr>
              <w:t xml:space="preserve">. </w:t>
            </w:r>
            <w:r w:rsidR="003C06D0" w:rsidRPr="00031668">
              <w:rPr>
                <w:iCs/>
                <w:sz w:val="19"/>
                <w:szCs w:val="19"/>
              </w:rPr>
              <w:t xml:space="preserve">Properties of </w:t>
            </w:r>
            <w:r w:rsidR="00E12AD5" w:rsidRPr="00031668">
              <w:rPr>
                <w:iCs/>
                <w:sz w:val="19"/>
                <w:szCs w:val="19"/>
              </w:rPr>
              <w:t>P</w:t>
            </w:r>
            <w:r w:rsidR="003C06D0" w:rsidRPr="00031668">
              <w:rPr>
                <w:iCs/>
                <w:sz w:val="19"/>
                <w:szCs w:val="19"/>
              </w:rPr>
              <w:t xml:space="preserve">olymers: </w:t>
            </w:r>
            <w:r w:rsidR="00E12AD5" w:rsidRPr="00031668">
              <w:rPr>
                <w:iCs/>
                <w:sz w:val="19"/>
                <w:szCs w:val="19"/>
              </w:rPr>
              <w:t>T</w:t>
            </w:r>
            <w:r w:rsidR="003C06D0" w:rsidRPr="00031668">
              <w:rPr>
                <w:iCs/>
                <w:sz w:val="19"/>
                <w:szCs w:val="19"/>
              </w:rPr>
              <w:t xml:space="preserve">heir </w:t>
            </w:r>
            <w:r w:rsidR="00E12AD5" w:rsidRPr="00031668">
              <w:rPr>
                <w:iCs/>
                <w:sz w:val="19"/>
                <w:szCs w:val="19"/>
              </w:rPr>
              <w:t>C</w:t>
            </w:r>
            <w:r w:rsidR="003C06D0" w:rsidRPr="00031668">
              <w:rPr>
                <w:iCs/>
                <w:sz w:val="19"/>
                <w:szCs w:val="19"/>
              </w:rPr>
              <w:t xml:space="preserve">orrelation with </w:t>
            </w:r>
            <w:r w:rsidR="00E12AD5" w:rsidRPr="00031668">
              <w:rPr>
                <w:iCs/>
                <w:sz w:val="19"/>
                <w:szCs w:val="19"/>
              </w:rPr>
              <w:t>C</w:t>
            </w:r>
            <w:r w:rsidR="003C06D0" w:rsidRPr="00031668">
              <w:rPr>
                <w:iCs/>
                <w:sz w:val="19"/>
                <w:szCs w:val="19"/>
              </w:rPr>
              <w:t xml:space="preserve">hemical </w:t>
            </w:r>
            <w:r w:rsidR="00E12AD5" w:rsidRPr="00031668">
              <w:rPr>
                <w:iCs/>
                <w:sz w:val="19"/>
                <w:szCs w:val="19"/>
              </w:rPr>
              <w:t>S</w:t>
            </w:r>
            <w:r w:rsidR="003C06D0" w:rsidRPr="00031668">
              <w:rPr>
                <w:iCs/>
                <w:sz w:val="19"/>
                <w:szCs w:val="19"/>
              </w:rPr>
              <w:t xml:space="preserve">tructure: </w:t>
            </w:r>
            <w:r w:rsidR="00E12AD5" w:rsidRPr="00031668">
              <w:rPr>
                <w:iCs/>
                <w:sz w:val="19"/>
                <w:szCs w:val="19"/>
              </w:rPr>
              <w:t>T</w:t>
            </w:r>
            <w:r w:rsidR="003C06D0" w:rsidRPr="00031668">
              <w:rPr>
                <w:iCs/>
                <w:sz w:val="19"/>
                <w:szCs w:val="19"/>
              </w:rPr>
              <w:t xml:space="preserve">heir </w:t>
            </w:r>
            <w:r w:rsidR="00E12AD5" w:rsidRPr="00031668">
              <w:rPr>
                <w:iCs/>
                <w:sz w:val="19"/>
                <w:szCs w:val="19"/>
              </w:rPr>
              <w:t>N</w:t>
            </w:r>
            <w:r w:rsidR="003C06D0" w:rsidRPr="00031668">
              <w:rPr>
                <w:iCs/>
                <w:sz w:val="19"/>
                <w:szCs w:val="19"/>
              </w:rPr>
              <w:t xml:space="preserve">umerical </w:t>
            </w:r>
            <w:r w:rsidR="00E12AD5" w:rsidRPr="00031668">
              <w:rPr>
                <w:iCs/>
                <w:sz w:val="19"/>
                <w:szCs w:val="19"/>
              </w:rPr>
              <w:t>E</w:t>
            </w:r>
            <w:r w:rsidR="003C06D0" w:rsidRPr="00031668">
              <w:rPr>
                <w:iCs/>
                <w:sz w:val="19"/>
                <w:szCs w:val="19"/>
              </w:rPr>
              <w:t xml:space="preserve">stimation and </w:t>
            </w:r>
            <w:r w:rsidR="00E12AD5" w:rsidRPr="00031668">
              <w:rPr>
                <w:iCs/>
                <w:sz w:val="19"/>
                <w:szCs w:val="19"/>
              </w:rPr>
              <w:t>P</w:t>
            </w:r>
            <w:r w:rsidR="003C06D0" w:rsidRPr="00031668">
              <w:rPr>
                <w:iCs/>
                <w:sz w:val="19"/>
                <w:szCs w:val="19"/>
              </w:rPr>
              <w:t xml:space="preserve">rediction from </w:t>
            </w:r>
            <w:r w:rsidR="00E12AD5" w:rsidRPr="00031668">
              <w:rPr>
                <w:iCs/>
                <w:sz w:val="19"/>
                <w:szCs w:val="19"/>
              </w:rPr>
              <w:t>A</w:t>
            </w:r>
            <w:r w:rsidR="003C06D0" w:rsidRPr="00031668">
              <w:rPr>
                <w:iCs/>
                <w:sz w:val="19"/>
                <w:szCs w:val="19"/>
              </w:rPr>
              <w:t xml:space="preserve">dditive </w:t>
            </w:r>
            <w:r w:rsidR="00E12AD5" w:rsidRPr="00031668">
              <w:rPr>
                <w:iCs/>
                <w:sz w:val="19"/>
                <w:szCs w:val="19"/>
              </w:rPr>
              <w:t>G</w:t>
            </w:r>
            <w:r w:rsidR="003C06D0" w:rsidRPr="00031668">
              <w:rPr>
                <w:iCs/>
                <w:sz w:val="19"/>
                <w:szCs w:val="19"/>
              </w:rPr>
              <w:t xml:space="preserve">roup </w:t>
            </w:r>
            <w:r w:rsidR="00E12AD5" w:rsidRPr="00031668">
              <w:rPr>
                <w:iCs/>
                <w:sz w:val="19"/>
                <w:szCs w:val="19"/>
              </w:rPr>
              <w:t>C</w:t>
            </w:r>
            <w:r w:rsidR="003C06D0" w:rsidRPr="00031668">
              <w:rPr>
                <w:iCs/>
                <w:sz w:val="19"/>
                <w:szCs w:val="19"/>
              </w:rPr>
              <w:t>ontributions</w:t>
            </w:r>
            <w:r w:rsidR="003C06D0" w:rsidRPr="00031668">
              <w:rPr>
                <w:sz w:val="19"/>
                <w:szCs w:val="19"/>
              </w:rPr>
              <w:t>. 4th</w:t>
            </w:r>
            <w:r w:rsidR="00866431" w:rsidRPr="00031668">
              <w:rPr>
                <w:sz w:val="19"/>
                <w:szCs w:val="19"/>
              </w:rPr>
              <w:t xml:space="preserve"> C</w:t>
            </w:r>
            <w:r w:rsidR="001F2AA2" w:rsidRPr="00031668">
              <w:rPr>
                <w:sz w:val="19"/>
                <w:szCs w:val="19"/>
              </w:rPr>
              <w:t>ompl.</w:t>
            </w:r>
            <w:r w:rsidR="003C06D0" w:rsidRPr="00031668">
              <w:rPr>
                <w:sz w:val="19"/>
                <w:szCs w:val="19"/>
              </w:rPr>
              <w:t xml:space="preserve"> </w:t>
            </w:r>
            <w:r w:rsidR="00866431" w:rsidRPr="00031668">
              <w:rPr>
                <w:sz w:val="19"/>
                <w:szCs w:val="19"/>
              </w:rPr>
              <w:t>R</w:t>
            </w:r>
            <w:r w:rsidR="003C06D0" w:rsidRPr="00031668">
              <w:rPr>
                <w:sz w:val="19"/>
                <w:szCs w:val="19"/>
              </w:rPr>
              <w:t xml:space="preserve">ev. </w:t>
            </w:r>
            <w:r w:rsidR="00866431" w:rsidRPr="00031668">
              <w:rPr>
                <w:sz w:val="19"/>
                <w:szCs w:val="19"/>
              </w:rPr>
              <w:t>E</w:t>
            </w:r>
            <w:r w:rsidR="003C06D0" w:rsidRPr="00031668">
              <w:rPr>
                <w:sz w:val="19"/>
                <w:szCs w:val="19"/>
              </w:rPr>
              <w:t xml:space="preserve">d. Amsterdam: Elsevier, </w:t>
            </w:r>
            <w:r w:rsidR="001F2AA2" w:rsidRPr="00031668">
              <w:rPr>
                <w:sz w:val="19"/>
                <w:szCs w:val="19"/>
              </w:rPr>
              <w:t xml:space="preserve">2009. </w:t>
            </w:r>
            <w:r w:rsidR="003C06D0" w:rsidRPr="00031668">
              <w:rPr>
                <w:sz w:val="19"/>
                <w:szCs w:val="19"/>
              </w:rPr>
              <w:t>xxvi, 1004 s. ISBN 978-0-08-054819-7</w:t>
            </w:r>
            <w:r w:rsidR="00804152" w:rsidRPr="00031668">
              <w:rPr>
                <w:caps/>
                <w:color w:val="000000"/>
                <w:sz w:val="19"/>
                <w:szCs w:val="19"/>
                <w:shd w:val="clear" w:color="auto" w:fill="FFFFFF"/>
              </w:rPr>
              <w:t>.</w:t>
            </w:r>
          </w:p>
          <w:p w14:paraId="6BEF96DE" w14:textId="519560ED" w:rsidR="003C06D0" w:rsidRPr="00031668" w:rsidRDefault="003C06D0" w:rsidP="002871DA">
            <w:pPr>
              <w:jc w:val="both"/>
              <w:rPr>
                <w:color w:val="000000"/>
                <w:sz w:val="19"/>
                <w:szCs w:val="19"/>
                <w:shd w:val="clear" w:color="auto" w:fill="FFFFFF"/>
              </w:rPr>
            </w:pPr>
            <w:r w:rsidRPr="00031668">
              <w:rPr>
                <w:sz w:val="19"/>
                <w:szCs w:val="19"/>
              </w:rPr>
              <w:t>EHRENSTEIN, G</w:t>
            </w:r>
            <w:r w:rsidR="009632E4" w:rsidRPr="00031668">
              <w:rPr>
                <w:sz w:val="19"/>
                <w:szCs w:val="19"/>
              </w:rPr>
              <w:t>.</w:t>
            </w:r>
            <w:r w:rsidRPr="00031668">
              <w:rPr>
                <w:sz w:val="19"/>
                <w:szCs w:val="19"/>
              </w:rPr>
              <w:t xml:space="preserve">W. </w:t>
            </w:r>
            <w:r w:rsidRPr="00031668">
              <w:rPr>
                <w:iCs/>
                <w:sz w:val="19"/>
                <w:szCs w:val="19"/>
              </w:rPr>
              <w:t xml:space="preserve">Polymeric </w:t>
            </w:r>
            <w:r w:rsidR="00866431" w:rsidRPr="00031668">
              <w:rPr>
                <w:iCs/>
                <w:sz w:val="19"/>
                <w:szCs w:val="19"/>
              </w:rPr>
              <w:t>M</w:t>
            </w:r>
            <w:r w:rsidRPr="00031668">
              <w:rPr>
                <w:iCs/>
                <w:sz w:val="19"/>
                <w:szCs w:val="19"/>
              </w:rPr>
              <w:t xml:space="preserve">aterials: </w:t>
            </w:r>
            <w:r w:rsidR="00866431" w:rsidRPr="00031668">
              <w:rPr>
                <w:iCs/>
                <w:sz w:val="19"/>
                <w:szCs w:val="19"/>
              </w:rPr>
              <w:t>S</w:t>
            </w:r>
            <w:r w:rsidRPr="00031668">
              <w:rPr>
                <w:iCs/>
                <w:sz w:val="19"/>
                <w:szCs w:val="19"/>
              </w:rPr>
              <w:t xml:space="preserve">tructure, </w:t>
            </w:r>
            <w:r w:rsidR="00866431" w:rsidRPr="00031668">
              <w:rPr>
                <w:iCs/>
                <w:sz w:val="19"/>
                <w:szCs w:val="19"/>
              </w:rPr>
              <w:t>P</w:t>
            </w:r>
            <w:r w:rsidRPr="00031668">
              <w:rPr>
                <w:iCs/>
                <w:sz w:val="19"/>
                <w:szCs w:val="19"/>
              </w:rPr>
              <w:t xml:space="preserve">roperties, </w:t>
            </w:r>
            <w:r w:rsidR="00866431" w:rsidRPr="00031668">
              <w:rPr>
                <w:iCs/>
                <w:sz w:val="19"/>
                <w:szCs w:val="19"/>
              </w:rPr>
              <w:t>A</w:t>
            </w:r>
            <w:r w:rsidRPr="00031668">
              <w:rPr>
                <w:iCs/>
                <w:sz w:val="19"/>
                <w:szCs w:val="19"/>
              </w:rPr>
              <w:t>pplications</w:t>
            </w:r>
            <w:r w:rsidR="009632E4" w:rsidRPr="00031668">
              <w:rPr>
                <w:sz w:val="19"/>
                <w:szCs w:val="19"/>
              </w:rPr>
              <w:t xml:space="preserve">. Munich: Hanser Publishers, </w:t>
            </w:r>
            <w:r w:rsidRPr="00031668">
              <w:rPr>
                <w:sz w:val="19"/>
                <w:szCs w:val="19"/>
              </w:rPr>
              <w:t>2001</w:t>
            </w:r>
            <w:r w:rsidR="009632E4" w:rsidRPr="00031668">
              <w:rPr>
                <w:sz w:val="19"/>
                <w:szCs w:val="19"/>
              </w:rPr>
              <w:t xml:space="preserve">. </w:t>
            </w:r>
            <w:r w:rsidRPr="00031668">
              <w:rPr>
                <w:sz w:val="19"/>
                <w:szCs w:val="19"/>
              </w:rPr>
              <w:t>xviii, 277 s. ISBN 1-56990-310-7.</w:t>
            </w:r>
            <w:r w:rsidRPr="00031668">
              <w:rPr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</w:p>
          <w:p w14:paraId="617BA34E" w14:textId="77777777" w:rsidR="003C06D0" w:rsidRPr="003F3D45" w:rsidRDefault="003C06D0" w:rsidP="002871DA">
            <w:pPr>
              <w:jc w:val="both"/>
              <w:rPr>
                <w:color w:val="000000"/>
                <w:shd w:val="clear" w:color="auto" w:fill="FFFFFF"/>
              </w:rPr>
            </w:pPr>
          </w:p>
          <w:p w14:paraId="5F34CD76" w14:textId="77777777" w:rsidR="003C06D0" w:rsidRPr="00031668" w:rsidRDefault="003C06D0" w:rsidP="002871DA">
            <w:pPr>
              <w:jc w:val="both"/>
              <w:rPr>
                <w:color w:val="000000"/>
                <w:sz w:val="19"/>
                <w:szCs w:val="19"/>
                <w:u w:val="single"/>
                <w:shd w:val="clear" w:color="auto" w:fill="FFFFFF"/>
              </w:rPr>
            </w:pPr>
            <w:r w:rsidRPr="00031668">
              <w:rPr>
                <w:color w:val="000000"/>
                <w:sz w:val="19"/>
                <w:szCs w:val="19"/>
                <w:u w:val="single"/>
                <w:shd w:val="clear" w:color="auto" w:fill="FFFFFF"/>
              </w:rPr>
              <w:t>Doporučená literatura:</w:t>
            </w:r>
          </w:p>
          <w:p w14:paraId="07BB17D0" w14:textId="7D9301D3" w:rsidR="003C06D0" w:rsidRPr="00031668" w:rsidRDefault="003C06D0" w:rsidP="002871DA">
            <w:pPr>
              <w:jc w:val="both"/>
              <w:rPr>
                <w:caps/>
                <w:color w:val="000000"/>
                <w:sz w:val="19"/>
                <w:szCs w:val="19"/>
                <w:shd w:val="clear" w:color="auto" w:fill="FFFFFF"/>
              </w:rPr>
            </w:pPr>
            <w:r w:rsidRPr="00031668">
              <w:rPr>
                <w:sz w:val="19"/>
                <w:szCs w:val="19"/>
              </w:rPr>
              <w:t xml:space="preserve">DEALY, </w:t>
            </w:r>
            <w:r w:rsidR="009632E4" w:rsidRPr="00031668">
              <w:rPr>
                <w:sz w:val="19"/>
                <w:szCs w:val="19"/>
              </w:rPr>
              <w:t xml:space="preserve">J.M, </w:t>
            </w:r>
            <w:r w:rsidRPr="00031668">
              <w:rPr>
                <w:sz w:val="19"/>
                <w:szCs w:val="19"/>
              </w:rPr>
              <w:t>LARSON</w:t>
            </w:r>
            <w:r w:rsidR="009632E4" w:rsidRPr="00031668">
              <w:rPr>
                <w:sz w:val="19"/>
                <w:szCs w:val="19"/>
              </w:rPr>
              <w:t>, R.G</w:t>
            </w:r>
            <w:r w:rsidRPr="00031668">
              <w:rPr>
                <w:sz w:val="19"/>
                <w:szCs w:val="19"/>
              </w:rPr>
              <w:t xml:space="preserve">. </w:t>
            </w:r>
            <w:r w:rsidRPr="00031668">
              <w:rPr>
                <w:iCs/>
                <w:sz w:val="19"/>
                <w:szCs w:val="19"/>
              </w:rPr>
              <w:t xml:space="preserve">Structure and </w:t>
            </w:r>
            <w:r w:rsidR="00866431" w:rsidRPr="00031668">
              <w:rPr>
                <w:iCs/>
                <w:sz w:val="19"/>
                <w:szCs w:val="19"/>
              </w:rPr>
              <w:t>R</w:t>
            </w:r>
            <w:r w:rsidRPr="00031668">
              <w:rPr>
                <w:iCs/>
                <w:sz w:val="19"/>
                <w:szCs w:val="19"/>
              </w:rPr>
              <w:t xml:space="preserve">heology of </w:t>
            </w:r>
            <w:r w:rsidR="00866431" w:rsidRPr="00031668">
              <w:rPr>
                <w:iCs/>
                <w:sz w:val="19"/>
                <w:szCs w:val="19"/>
              </w:rPr>
              <w:t>M</w:t>
            </w:r>
            <w:r w:rsidRPr="00031668">
              <w:rPr>
                <w:iCs/>
                <w:sz w:val="19"/>
                <w:szCs w:val="19"/>
              </w:rPr>
              <w:t xml:space="preserve">olten </w:t>
            </w:r>
            <w:r w:rsidR="00866431" w:rsidRPr="00031668">
              <w:rPr>
                <w:iCs/>
                <w:sz w:val="19"/>
                <w:szCs w:val="19"/>
              </w:rPr>
              <w:t>P</w:t>
            </w:r>
            <w:r w:rsidRPr="00031668">
              <w:rPr>
                <w:iCs/>
                <w:sz w:val="19"/>
                <w:szCs w:val="19"/>
              </w:rPr>
              <w:t xml:space="preserve">olymers: </w:t>
            </w:r>
            <w:r w:rsidR="00866431" w:rsidRPr="00031668">
              <w:rPr>
                <w:iCs/>
                <w:sz w:val="19"/>
                <w:szCs w:val="19"/>
              </w:rPr>
              <w:t>F</w:t>
            </w:r>
            <w:r w:rsidRPr="00031668">
              <w:rPr>
                <w:iCs/>
                <w:sz w:val="19"/>
                <w:szCs w:val="19"/>
              </w:rPr>
              <w:t xml:space="preserve">rom </w:t>
            </w:r>
            <w:r w:rsidR="00866431" w:rsidRPr="00031668">
              <w:rPr>
                <w:iCs/>
                <w:sz w:val="19"/>
                <w:szCs w:val="19"/>
              </w:rPr>
              <w:t>S</w:t>
            </w:r>
            <w:r w:rsidRPr="00031668">
              <w:rPr>
                <w:iCs/>
                <w:sz w:val="19"/>
                <w:szCs w:val="19"/>
              </w:rPr>
              <w:t xml:space="preserve">tructure to </w:t>
            </w:r>
            <w:r w:rsidR="00866431" w:rsidRPr="00031668">
              <w:rPr>
                <w:iCs/>
                <w:sz w:val="19"/>
                <w:szCs w:val="19"/>
              </w:rPr>
              <w:t>Fl</w:t>
            </w:r>
            <w:r w:rsidRPr="00031668">
              <w:rPr>
                <w:iCs/>
                <w:sz w:val="19"/>
                <w:szCs w:val="19"/>
              </w:rPr>
              <w:t xml:space="preserve">ow </w:t>
            </w:r>
            <w:r w:rsidR="00866431" w:rsidRPr="00031668">
              <w:rPr>
                <w:iCs/>
                <w:sz w:val="19"/>
                <w:szCs w:val="19"/>
              </w:rPr>
              <w:t>B</w:t>
            </w:r>
            <w:r w:rsidRPr="00031668">
              <w:rPr>
                <w:iCs/>
                <w:sz w:val="19"/>
                <w:szCs w:val="19"/>
              </w:rPr>
              <w:t xml:space="preserve">ehavior and </w:t>
            </w:r>
            <w:r w:rsidR="00866431" w:rsidRPr="00031668">
              <w:rPr>
                <w:iCs/>
                <w:sz w:val="19"/>
                <w:szCs w:val="19"/>
              </w:rPr>
              <w:t>B</w:t>
            </w:r>
            <w:r w:rsidRPr="00031668">
              <w:rPr>
                <w:iCs/>
                <w:sz w:val="19"/>
                <w:szCs w:val="19"/>
              </w:rPr>
              <w:t xml:space="preserve">ack </w:t>
            </w:r>
            <w:r w:rsidR="00866431" w:rsidRPr="00031668">
              <w:rPr>
                <w:iCs/>
                <w:sz w:val="19"/>
                <w:szCs w:val="19"/>
              </w:rPr>
              <w:t>A</w:t>
            </w:r>
            <w:r w:rsidRPr="00031668">
              <w:rPr>
                <w:iCs/>
                <w:sz w:val="19"/>
                <w:szCs w:val="19"/>
              </w:rPr>
              <w:t>gain</w:t>
            </w:r>
            <w:r w:rsidR="001F2AA2" w:rsidRPr="00031668">
              <w:rPr>
                <w:sz w:val="19"/>
                <w:szCs w:val="19"/>
              </w:rPr>
              <w:t xml:space="preserve">. Munich: Hanser Publishers, 2006. </w:t>
            </w:r>
            <w:r w:rsidRPr="00031668">
              <w:rPr>
                <w:sz w:val="19"/>
                <w:szCs w:val="19"/>
              </w:rPr>
              <w:t>xiv, 516 s. ISBN 1-56990-381-6.</w:t>
            </w:r>
            <w:r w:rsidRPr="00031668">
              <w:rPr>
                <w:caps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</w:p>
          <w:p w14:paraId="2F8D4847" w14:textId="3F2840BD" w:rsidR="003C06D0" w:rsidRPr="00031668" w:rsidRDefault="003C06D0" w:rsidP="002871DA">
            <w:pPr>
              <w:jc w:val="both"/>
              <w:rPr>
                <w:caps/>
                <w:color w:val="000000"/>
                <w:sz w:val="19"/>
                <w:szCs w:val="19"/>
                <w:shd w:val="clear" w:color="auto" w:fill="FFFFFF"/>
              </w:rPr>
            </w:pPr>
            <w:r w:rsidRPr="00031668">
              <w:rPr>
                <w:sz w:val="19"/>
                <w:szCs w:val="19"/>
              </w:rPr>
              <w:t>OSSWALD, T</w:t>
            </w:r>
            <w:r w:rsidR="009632E4" w:rsidRPr="00031668">
              <w:rPr>
                <w:sz w:val="19"/>
                <w:szCs w:val="19"/>
              </w:rPr>
              <w:t>.</w:t>
            </w:r>
            <w:r w:rsidRPr="00031668">
              <w:rPr>
                <w:sz w:val="19"/>
                <w:szCs w:val="19"/>
              </w:rPr>
              <w:t>A</w:t>
            </w:r>
            <w:r w:rsidR="009632E4" w:rsidRPr="00031668">
              <w:rPr>
                <w:sz w:val="19"/>
                <w:szCs w:val="19"/>
              </w:rPr>
              <w:t xml:space="preserve">., </w:t>
            </w:r>
            <w:r w:rsidRPr="00031668">
              <w:rPr>
                <w:sz w:val="19"/>
                <w:szCs w:val="19"/>
              </w:rPr>
              <w:t>MENGES</w:t>
            </w:r>
            <w:r w:rsidR="009632E4" w:rsidRPr="00031668">
              <w:rPr>
                <w:sz w:val="19"/>
                <w:szCs w:val="19"/>
              </w:rPr>
              <w:t>, G</w:t>
            </w:r>
            <w:r w:rsidRPr="00031668">
              <w:rPr>
                <w:sz w:val="19"/>
                <w:szCs w:val="19"/>
              </w:rPr>
              <w:t xml:space="preserve">. </w:t>
            </w:r>
            <w:r w:rsidRPr="00031668">
              <w:rPr>
                <w:iCs/>
                <w:sz w:val="19"/>
                <w:szCs w:val="19"/>
              </w:rPr>
              <w:t xml:space="preserve">Material </w:t>
            </w:r>
            <w:r w:rsidR="00866431" w:rsidRPr="00031668">
              <w:rPr>
                <w:iCs/>
                <w:sz w:val="19"/>
                <w:szCs w:val="19"/>
              </w:rPr>
              <w:t>S</w:t>
            </w:r>
            <w:r w:rsidRPr="00031668">
              <w:rPr>
                <w:iCs/>
                <w:sz w:val="19"/>
                <w:szCs w:val="19"/>
              </w:rPr>
              <w:t xml:space="preserve">cience of </w:t>
            </w:r>
            <w:r w:rsidR="00866431" w:rsidRPr="00031668">
              <w:rPr>
                <w:iCs/>
                <w:sz w:val="19"/>
                <w:szCs w:val="19"/>
              </w:rPr>
              <w:t>P</w:t>
            </w:r>
            <w:r w:rsidRPr="00031668">
              <w:rPr>
                <w:iCs/>
                <w:sz w:val="19"/>
                <w:szCs w:val="19"/>
              </w:rPr>
              <w:t xml:space="preserve">olymers for </w:t>
            </w:r>
            <w:r w:rsidR="00866431" w:rsidRPr="00031668">
              <w:rPr>
                <w:iCs/>
                <w:sz w:val="19"/>
                <w:szCs w:val="19"/>
              </w:rPr>
              <w:t>E</w:t>
            </w:r>
            <w:r w:rsidRPr="00031668">
              <w:rPr>
                <w:iCs/>
                <w:sz w:val="19"/>
                <w:szCs w:val="19"/>
              </w:rPr>
              <w:t>ngineers</w:t>
            </w:r>
            <w:r w:rsidRPr="00031668">
              <w:rPr>
                <w:sz w:val="19"/>
                <w:szCs w:val="19"/>
              </w:rPr>
              <w:t xml:space="preserve">. 3rd </w:t>
            </w:r>
            <w:r w:rsidR="001F2AA2" w:rsidRPr="00031668">
              <w:rPr>
                <w:sz w:val="19"/>
                <w:szCs w:val="19"/>
              </w:rPr>
              <w:t>E</w:t>
            </w:r>
            <w:r w:rsidRPr="00031668">
              <w:rPr>
                <w:sz w:val="19"/>
                <w:szCs w:val="19"/>
              </w:rPr>
              <w:t>d. Cincin</w:t>
            </w:r>
            <w:r w:rsidR="001F2AA2" w:rsidRPr="00031668">
              <w:rPr>
                <w:sz w:val="19"/>
                <w:szCs w:val="19"/>
              </w:rPr>
              <w:t xml:space="preserve">nati: Hanser Publications, 2012. </w:t>
            </w:r>
            <w:r w:rsidRPr="00031668">
              <w:rPr>
                <w:sz w:val="19"/>
                <w:szCs w:val="19"/>
              </w:rPr>
              <w:t>xix, 595 s. ISBN 978-1-56990-514-2.</w:t>
            </w:r>
            <w:r w:rsidRPr="00031668">
              <w:rPr>
                <w:caps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</w:p>
          <w:p w14:paraId="5A1A8ABB" w14:textId="1E3B0DCF" w:rsidR="003C06D0" w:rsidRPr="00031668" w:rsidRDefault="00902710" w:rsidP="002871DA">
            <w:pPr>
              <w:jc w:val="both"/>
              <w:rPr>
                <w:caps/>
                <w:color w:val="000000"/>
                <w:sz w:val="19"/>
                <w:szCs w:val="19"/>
                <w:shd w:val="clear" w:color="auto" w:fill="FFFFFF"/>
              </w:rPr>
            </w:pPr>
            <w:r w:rsidRPr="00031668">
              <w:rPr>
                <w:sz w:val="19"/>
                <w:szCs w:val="19"/>
              </w:rPr>
              <w:t>BRAUN, D</w:t>
            </w:r>
            <w:r w:rsidR="003C06D0" w:rsidRPr="00031668">
              <w:rPr>
                <w:sz w:val="19"/>
                <w:szCs w:val="19"/>
              </w:rPr>
              <w:t xml:space="preserve">. </w:t>
            </w:r>
            <w:r w:rsidR="003C06D0" w:rsidRPr="00031668">
              <w:rPr>
                <w:iCs/>
                <w:sz w:val="19"/>
                <w:szCs w:val="19"/>
              </w:rPr>
              <w:t xml:space="preserve">Simple </w:t>
            </w:r>
            <w:r w:rsidR="00866431" w:rsidRPr="00031668">
              <w:rPr>
                <w:iCs/>
                <w:sz w:val="19"/>
                <w:szCs w:val="19"/>
              </w:rPr>
              <w:t>M</w:t>
            </w:r>
            <w:r w:rsidR="003C06D0" w:rsidRPr="00031668">
              <w:rPr>
                <w:iCs/>
                <w:sz w:val="19"/>
                <w:szCs w:val="19"/>
              </w:rPr>
              <w:t xml:space="preserve">ethods for </w:t>
            </w:r>
            <w:r w:rsidR="00866431" w:rsidRPr="00031668">
              <w:rPr>
                <w:iCs/>
                <w:sz w:val="19"/>
                <w:szCs w:val="19"/>
              </w:rPr>
              <w:t>I</w:t>
            </w:r>
            <w:r w:rsidR="003C06D0" w:rsidRPr="00031668">
              <w:rPr>
                <w:iCs/>
                <w:sz w:val="19"/>
                <w:szCs w:val="19"/>
              </w:rPr>
              <w:t xml:space="preserve">dentification of </w:t>
            </w:r>
            <w:r w:rsidR="00866431" w:rsidRPr="00031668">
              <w:rPr>
                <w:iCs/>
                <w:sz w:val="19"/>
                <w:szCs w:val="19"/>
              </w:rPr>
              <w:t>P</w:t>
            </w:r>
            <w:r w:rsidR="003C06D0" w:rsidRPr="00031668">
              <w:rPr>
                <w:iCs/>
                <w:sz w:val="19"/>
                <w:szCs w:val="19"/>
              </w:rPr>
              <w:t>lastics</w:t>
            </w:r>
            <w:r w:rsidR="003C06D0" w:rsidRPr="00031668">
              <w:rPr>
                <w:sz w:val="19"/>
                <w:szCs w:val="19"/>
              </w:rPr>
              <w:t xml:space="preserve">. 5th </w:t>
            </w:r>
            <w:r w:rsidRPr="00031668">
              <w:rPr>
                <w:sz w:val="19"/>
                <w:szCs w:val="19"/>
              </w:rPr>
              <w:t xml:space="preserve">Ed. Munich: Hanser, 2013. </w:t>
            </w:r>
            <w:r w:rsidR="003C06D0" w:rsidRPr="00031668">
              <w:rPr>
                <w:sz w:val="19"/>
                <w:szCs w:val="19"/>
              </w:rPr>
              <w:t>ix, 127 s. ISBN 978-1-56990-526-5</w:t>
            </w:r>
            <w:r w:rsidR="00804152" w:rsidRPr="00031668">
              <w:rPr>
                <w:sz w:val="19"/>
                <w:szCs w:val="19"/>
              </w:rPr>
              <w:t>.</w:t>
            </w:r>
            <w:r w:rsidR="003C06D0" w:rsidRPr="00031668">
              <w:rPr>
                <w:caps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</w:p>
          <w:p w14:paraId="474917F4" w14:textId="34176E55" w:rsidR="003C06D0" w:rsidRDefault="003C06D0" w:rsidP="00866431">
            <w:pPr>
              <w:jc w:val="both"/>
            </w:pPr>
            <w:r w:rsidRPr="00031668">
              <w:rPr>
                <w:sz w:val="19"/>
                <w:szCs w:val="19"/>
              </w:rPr>
              <w:t>EHRENSTEIN, G</w:t>
            </w:r>
            <w:r w:rsidR="009632E4" w:rsidRPr="00031668">
              <w:rPr>
                <w:sz w:val="19"/>
                <w:szCs w:val="19"/>
              </w:rPr>
              <w:t xml:space="preserve">.W., </w:t>
            </w:r>
            <w:r w:rsidRPr="00031668">
              <w:rPr>
                <w:sz w:val="19"/>
                <w:szCs w:val="19"/>
              </w:rPr>
              <w:t>RIEDEL</w:t>
            </w:r>
            <w:r w:rsidR="009632E4" w:rsidRPr="00031668">
              <w:rPr>
                <w:sz w:val="19"/>
                <w:szCs w:val="19"/>
              </w:rPr>
              <w:t xml:space="preserve">, G., </w:t>
            </w:r>
            <w:r w:rsidRPr="00031668">
              <w:rPr>
                <w:sz w:val="19"/>
                <w:szCs w:val="19"/>
              </w:rPr>
              <w:t>TRAWIEL</w:t>
            </w:r>
            <w:r w:rsidR="009632E4" w:rsidRPr="00031668">
              <w:rPr>
                <w:sz w:val="19"/>
                <w:szCs w:val="19"/>
              </w:rPr>
              <w:t>, P</w:t>
            </w:r>
            <w:r w:rsidRPr="00031668">
              <w:rPr>
                <w:sz w:val="19"/>
                <w:szCs w:val="19"/>
              </w:rPr>
              <w:t xml:space="preserve">. </w:t>
            </w:r>
            <w:r w:rsidRPr="00031668">
              <w:rPr>
                <w:iCs/>
                <w:sz w:val="19"/>
                <w:szCs w:val="19"/>
              </w:rPr>
              <w:t xml:space="preserve">Thermal </w:t>
            </w:r>
            <w:r w:rsidR="00866431" w:rsidRPr="00031668">
              <w:rPr>
                <w:iCs/>
                <w:sz w:val="19"/>
                <w:szCs w:val="19"/>
              </w:rPr>
              <w:t>A</w:t>
            </w:r>
            <w:r w:rsidRPr="00031668">
              <w:rPr>
                <w:iCs/>
                <w:sz w:val="19"/>
                <w:szCs w:val="19"/>
              </w:rPr>
              <w:t xml:space="preserve">nalysis of </w:t>
            </w:r>
            <w:r w:rsidR="00866431" w:rsidRPr="00031668">
              <w:rPr>
                <w:iCs/>
                <w:sz w:val="19"/>
                <w:szCs w:val="19"/>
              </w:rPr>
              <w:t>P</w:t>
            </w:r>
            <w:r w:rsidRPr="00031668">
              <w:rPr>
                <w:iCs/>
                <w:sz w:val="19"/>
                <w:szCs w:val="19"/>
              </w:rPr>
              <w:t xml:space="preserve">lastics: </w:t>
            </w:r>
            <w:r w:rsidR="00866431" w:rsidRPr="00031668">
              <w:rPr>
                <w:iCs/>
                <w:sz w:val="19"/>
                <w:szCs w:val="19"/>
              </w:rPr>
              <w:t>T</w:t>
            </w:r>
            <w:r w:rsidRPr="00031668">
              <w:rPr>
                <w:iCs/>
                <w:sz w:val="19"/>
                <w:szCs w:val="19"/>
              </w:rPr>
              <w:t xml:space="preserve">heory and </w:t>
            </w:r>
            <w:r w:rsidR="00866431" w:rsidRPr="00031668">
              <w:rPr>
                <w:iCs/>
                <w:sz w:val="19"/>
                <w:szCs w:val="19"/>
              </w:rPr>
              <w:t>P</w:t>
            </w:r>
            <w:r w:rsidRPr="00031668">
              <w:rPr>
                <w:iCs/>
                <w:sz w:val="19"/>
                <w:szCs w:val="19"/>
              </w:rPr>
              <w:t>ractice</w:t>
            </w:r>
            <w:r w:rsidRPr="00031668">
              <w:rPr>
                <w:sz w:val="19"/>
                <w:szCs w:val="19"/>
              </w:rPr>
              <w:t>. Mu</w:t>
            </w:r>
            <w:r w:rsidR="00866431" w:rsidRPr="00031668">
              <w:rPr>
                <w:sz w:val="19"/>
                <w:szCs w:val="19"/>
              </w:rPr>
              <w:t xml:space="preserve">nich: Hanser Publishers, 2004. </w:t>
            </w:r>
            <w:r w:rsidRPr="00031668">
              <w:rPr>
                <w:sz w:val="19"/>
                <w:szCs w:val="19"/>
              </w:rPr>
              <w:t>xxix, 368 s. ISBN 1-56990-362-X</w:t>
            </w:r>
            <w:r w:rsidR="00804152" w:rsidRPr="00031668">
              <w:rPr>
                <w:sz w:val="19"/>
                <w:szCs w:val="19"/>
              </w:rPr>
              <w:t>.</w:t>
            </w:r>
          </w:p>
        </w:tc>
      </w:tr>
      <w:tr w:rsidR="003C06D0" w14:paraId="526BB07C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9855" w:type="dxa"/>
            <w:gridSpan w:val="40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69A8EF8" w14:textId="77777777" w:rsidR="003C06D0" w:rsidRDefault="003C06D0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C06D0" w14:paraId="1D995DE4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4787" w:type="dxa"/>
            <w:gridSpan w:val="15"/>
            <w:tcBorders>
              <w:top w:val="single" w:sz="2" w:space="0" w:color="auto"/>
            </w:tcBorders>
            <w:shd w:val="clear" w:color="auto" w:fill="F7CAAC"/>
          </w:tcPr>
          <w:p w14:paraId="085E7093" w14:textId="77777777" w:rsidR="003C06D0" w:rsidRDefault="003C06D0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5"/>
            <w:tcBorders>
              <w:top w:val="single" w:sz="2" w:space="0" w:color="auto"/>
            </w:tcBorders>
          </w:tcPr>
          <w:p w14:paraId="2A115D9E" w14:textId="37A5FA99" w:rsidR="003C06D0" w:rsidRDefault="003C06D0" w:rsidP="006E29A2">
            <w:pPr>
              <w:jc w:val="center"/>
            </w:pPr>
          </w:p>
        </w:tc>
        <w:tc>
          <w:tcPr>
            <w:tcW w:w="4179" w:type="dxa"/>
            <w:gridSpan w:val="20"/>
            <w:tcBorders>
              <w:top w:val="single" w:sz="2" w:space="0" w:color="auto"/>
            </w:tcBorders>
            <w:shd w:val="clear" w:color="auto" w:fill="F7CAAC"/>
          </w:tcPr>
          <w:p w14:paraId="7741424C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C06D0" w14:paraId="49F82F14" w14:textId="77777777" w:rsidTr="00FA4A57">
        <w:trPr>
          <w:gridBefore w:val="3"/>
          <w:gridAfter w:val="1"/>
          <w:wBefore w:w="178" w:type="dxa"/>
          <w:wAfter w:w="176" w:type="dxa"/>
        </w:trPr>
        <w:tc>
          <w:tcPr>
            <w:tcW w:w="9855" w:type="dxa"/>
            <w:gridSpan w:val="40"/>
            <w:shd w:val="clear" w:color="auto" w:fill="F7CAAC"/>
          </w:tcPr>
          <w:p w14:paraId="1FB3A61B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C06D0" w14:paraId="242AF1B7" w14:textId="77777777" w:rsidTr="00FA4A57">
        <w:trPr>
          <w:gridBefore w:val="3"/>
          <w:gridAfter w:val="1"/>
          <w:wBefore w:w="178" w:type="dxa"/>
          <w:wAfter w:w="176" w:type="dxa"/>
          <w:trHeight w:val="140"/>
        </w:trPr>
        <w:tc>
          <w:tcPr>
            <w:tcW w:w="9855" w:type="dxa"/>
            <w:gridSpan w:val="40"/>
          </w:tcPr>
          <w:p w14:paraId="0CD4714C" w14:textId="77777777" w:rsidR="003C06D0" w:rsidRDefault="003C06D0" w:rsidP="005B593A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742939BC" w14:textId="77777777" w:rsidR="005F5311" w:rsidRDefault="005F5311" w:rsidP="005B593A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4102D179" w14:textId="758B98D2" w:rsidR="002E12C2" w:rsidRPr="000E3448" w:rsidRDefault="002E12C2" w:rsidP="005B593A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3C06D0" w14:paraId="73391277" w14:textId="77777777" w:rsidTr="00FA4A57">
        <w:trPr>
          <w:gridBefore w:val="1"/>
          <w:gridAfter w:val="3"/>
          <w:wBefore w:w="148" w:type="dxa"/>
          <w:wAfter w:w="206" w:type="dxa"/>
        </w:trPr>
        <w:tc>
          <w:tcPr>
            <w:tcW w:w="9855" w:type="dxa"/>
            <w:gridSpan w:val="4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2858D6E7" w14:textId="77777777" w:rsidR="003C06D0" w:rsidRDefault="003C06D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cs="Arial"/>
              </w:rPr>
              <w:lastRenderedPageBreak/>
              <w:br w:type="page"/>
            </w:r>
            <w:r>
              <w:rPr>
                <w:b/>
                <w:bCs/>
                <w:sz w:val="28"/>
                <w:szCs w:val="28"/>
              </w:rPr>
              <w:t>B-III – Charakteristika studijního předmětu</w:t>
            </w:r>
          </w:p>
        </w:tc>
      </w:tr>
      <w:tr w:rsidR="003C06D0" w14:paraId="1DCC28D6" w14:textId="77777777" w:rsidTr="00FA4A57">
        <w:trPr>
          <w:gridBefore w:val="1"/>
          <w:gridAfter w:val="3"/>
          <w:wBefore w:w="148" w:type="dxa"/>
          <w:wAfter w:w="206" w:type="dxa"/>
        </w:trPr>
        <w:tc>
          <w:tcPr>
            <w:tcW w:w="308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F86420F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Název studijního předmětu</w:t>
            </w:r>
          </w:p>
        </w:tc>
        <w:tc>
          <w:tcPr>
            <w:tcW w:w="6769" w:type="dxa"/>
            <w:gridSpan w:val="3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129C5" w14:textId="37731183" w:rsidR="003C06D0" w:rsidRPr="00202B8D" w:rsidRDefault="00251A80">
            <w:pPr>
              <w:jc w:val="both"/>
              <w:rPr>
                <w:rFonts w:cs="Arial"/>
                <w:b/>
              </w:rPr>
            </w:pPr>
            <w:bookmarkStart w:id="34" w:name="Zprac_exper_II"/>
            <w:bookmarkEnd w:id="34"/>
            <w:r w:rsidRPr="00772BC7">
              <w:rPr>
                <w:b/>
                <w:lang w:val="en-GB"/>
              </w:rPr>
              <w:t>Experiment Evaluation II</w:t>
            </w:r>
          </w:p>
        </w:tc>
      </w:tr>
      <w:tr w:rsidR="003C06D0" w14:paraId="49637BB7" w14:textId="77777777" w:rsidTr="00FA4A57">
        <w:trPr>
          <w:gridBefore w:val="1"/>
          <w:gridAfter w:val="3"/>
          <w:wBefore w:w="148" w:type="dxa"/>
          <w:wAfter w:w="206" w:type="dxa"/>
        </w:trPr>
        <w:tc>
          <w:tcPr>
            <w:tcW w:w="3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C474B0C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Typ předmětu</w:t>
            </w:r>
          </w:p>
        </w:tc>
        <w:tc>
          <w:tcPr>
            <w:tcW w:w="34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D2C5" w14:textId="600FAB70" w:rsidR="003C06D0" w:rsidRPr="00202B8D" w:rsidRDefault="00C13A66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povinný, ZT</w:t>
            </w:r>
          </w:p>
        </w:tc>
        <w:tc>
          <w:tcPr>
            <w:tcW w:w="26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4A08704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rPr>
                <w:b/>
                <w:bCs/>
              </w:rPr>
              <w:t>doporučený ročník / semestr</w:t>
            </w:r>
          </w:p>
        </w:tc>
        <w:tc>
          <w:tcPr>
            <w:tcW w:w="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867D1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t>1/LS</w:t>
            </w:r>
          </w:p>
        </w:tc>
      </w:tr>
      <w:tr w:rsidR="003C06D0" w14:paraId="07872E3F" w14:textId="77777777" w:rsidTr="00FA4A57">
        <w:trPr>
          <w:gridBefore w:val="1"/>
          <w:gridAfter w:val="3"/>
          <w:wBefore w:w="148" w:type="dxa"/>
          <w:wAfter w:w="206" w:type="dxa"/>
        </w:trPr>
        <w:tc>
          <w:tcPr>
            <w:tcW w:w="3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88DFD91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Rozsah studijního předmětu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54E3C" w14:textId="6E046054" w:rsidR="003C06D0" w:rsidRPr="00202B8D" w:rsidRDefault="00202B8D" w:rsidP="00202B8D">
            <w:pPr>
              <w:jc w:val="both"/>
              <w:rPr>
                <w:rFonts w:cs="Arial"/>
              </w:rPr>
            </w:pPr>
            <w:r w:rsidRPr="00202B8D">
              <w:t>14p</w:t>
            </w:r>
            <w:r w:rsidR="003C06D0" w:rsidRPr="00202B8D">
              <w:t>+1</w:t>
            </w:r>
            <w:r w:rsidRPr="00202B8D">
              <w:t>4s</w:t>
            </w:r>
            <w:r w:rsidRPr="00202B8D">
              <w:rPr>
                <w:lang w:val="en-GB"/>
              </w:rPr>
              <w:t>+</w:t>
            </w:r>
            <w:r w:rsidRPr="00202B8D">
              <w:t>0l</w:t>
            </w:r>
          </w:p>
        </w:tc>
        <w:tc>
          <w:tcPr>
            <w:tcW w:w="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FD7343A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 xml:space="preserve">hod. 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B8C81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>28</w:t>
            </w:r>
          </w:p>
        </w:tc>
        <w:tc>
          <w:tcPr>
            <w:tcW w:w="21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64A1F3C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kreditů</w:t>
            </w:r>
          </w:p>
        </w:tc>
        <w:tc>
          <w:tcPr>
            <w:tcW w:w="12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D09A1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>2</w:t>
            </w:r>
          </w:p>
        </w:tc>
      </w:tr>
      <w:tr w:rsidR="003C06D0" w14:paraId="578FAA02" w14:textId="77777777" w:rsidTr="00FA4A57">
        <w:trPr>
          <w:gridBefore w:val="1"/>
          <w:gridAfter w:val="3"/>
          <w:wBefore w:w="148" w:type="dxa"/>
          <w:wAfter w:w="206" w:type="dxa"/>
        </w:trPr>
        <w:tc>
          <w:tcPr>
            <w:tcW w:w="3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805E8AC" w14:textId="77777777" w:rsidR="003C06D0" w:rsidRPr="00202B8D" w:rsidRDefault="003C06D0">
            <w:pPr>
              <w:jc w:val="both"/>
              <w:rPr>
                <w:rFonts w:cs="Arial"/>
                <w:b/>
                <w:bCs/>
              </w:rPr>
            </w:pPr>
            <w:r w:rsidRPr="00202B8D">
              <w:rPr>
                <w:b/>
                <w:bCs/>
              </w:rPr>
              <w:t>Prerekvizity, korekvizity, ekvivalence</w:t>
            </w:r>
          </w:p>
        </w:tc>
        <w:tc>
          <w:tcPr>
            <w:tcW w:w="676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FAC1" w14:textId="77777777" w:rsidR="003C06D0" w:rsidRPr="00202B8D" w:rsidRDefault="003C06D0">
            <w:pPr>
              <w:jc w:val="both"/>
              <w:rPr>
                <w:rFonts w:cs="Arial"/>
              </w:rPr>
            </w:pPr>
          </w:p>
        </w:tc>
      </w:tr>
      <w:tr w:rsidR="003C06D0" w14:paraId="44FFCE59" w14:textId="77777777" w:rsidTr="00FA4A57">
        <w:trPr>
          <w:gridBefore w:val="1"/>
          <w:gridAfter w:val="3"/>
          <w:wBefore w:w="148" w:type="dxa"/>
          <w:wAfter w:w="206" w:type="dxa"/>
        </w:trPr>
        <w:tc>
          <w:tcPr>
            <w:tcW w:w="3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D79FE25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Způsob ověření studijních výsledků</w:t>
            </w:r>
          </w:p>
        </w:tc>
        <w:tc>
          <w:tcPr>
            <w:tcW w:w="34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7AF1B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t>klasifikovaný zápočet</w:t>
            </w:r>
          </w:p>
        </w:tc>
        <w:tc>
          <w:tcPr>
            <w:tcW w:w="1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3A5543D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Forma výuky</w:t>
            </w:r>
          </w:p>
        </w:tc>
        <w:tc>
          <w:tcPr>
            <w:tcW w:w="17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D48D3" w14:textId="4C9D990D" w:rsidR="003C06D0" w:rsidRPr="00202B8D" w:rsidRDefault="00B46B6F" w:rsidP="00B46B6F">
            <w:pPr>
              <w:jc w:val="both"/>
              <w:rPr>
                <w:rFonts w:cs="Arial"/>
              </w:rPr>
            </w:pPr>
            <w:r w:rsidRPr="00202B8D">
              <w:t>přednášky</w:t>
            </w:r>
            <w:r w:rsidR="003C06D0" w:rsidRPr="00202B8D">
              <w:t>, seminář</w:t>
            </w:r>
            <w:r w:rsidRPr="00202B8D">
              <w:t>e</w:t>
            </w:r>
          </w:p>
        </w:tc>
      </w:tr>
      <w:tr w:rsidR="003C06D0" w14:paraId="651DF40B" w14:textId="77777777" w:rsidTr="00FA4A57">
        <w:trPr>
          <w:gridBefore w:val="1"/>
          <w:gridAfter w:val="3"/>
          <w:wBefore w:w="148" w:type="dxa"/>
          <w:wAfter w:w="206" w:type="dxa"/>
        </w:trPr>
        <w:tc>
          <w:tcPr>
            <w:tcW w:w="3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49C0460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09AC3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t>Zvládnutí závěrečného testu.</w:t>
            </w:r>
          </w:p>
        </w:tc>
      </w:tr>
      <w:tr w:rsidR="003C06D0" w14:paraId="192C0CDD" w14:textId="77777777" w:rsidTr="00FA4A57">
        <w:trPr>
          <w:gridBefore w:val="1"/>
          <w:gridAfter w:val="3"/>
          <w:wBefore w:w="148" w:type="dxa"/>
          <w:wAfter w:w="206" w:type="dxa"/>
          <w:trHeight w:val="197"/>
        </w:trPr>
        <w:tc>
          <w:tcPr>
            <w:tcW w:w="30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AA7B5FB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Garant předmětu</w:t>
            </w:r>
          </w:p>
        </w:tc>
        <w:tc>
          <w:tcPr>
            <w:tcW w:w="676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D5ED6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t>doc. RNDr. Petr Ponížil, Ph.D.</w:t>
            </w:r>
          </w:p>
        </w:tc>
      </w:tr>
      <w:tr w:rsidR="003C06D0" w14:paraId="6BCD3EBC" w14:textId="77777777" w:rsidTr="00FA4A57">
        <w:trPr>
          <w:gridBefore w:val="1"/>
          <w:gridAfter w:val="3"/>
          <w:wBefore w:w="148" w:type="dxa"/>
          <w:wAfter w:w="206" w:type="dxa"/>
          <w:trHeight w:val="243"/>
        </w:trPr>
        <w:tc>
          <w:tcPr>
            <w:tcW w:w="30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9F63AF3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Zapojení garanta do výuky předmětu</w:t>
            </w:r>
          </w:p>
        </w:tc>
        <w:tc>
          <w:tcPr>
            <w:tcW w:w="6769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04CC1" w14:textId="16065ED6" w:rsidR="003C06D0" w:rsidRPr="00202B8D" w:rsidRDefault="00202B8D">
            <w:pPr>
              <w:jc w:val="both"/>
              <w:rPr>
                <w:rFonts w:cs="Arial"/>
              </w:rPr>
            </w:pPr>
            <w:r w:rsidRPr="00202B8D">
              <w:t>100% p</w:t>
            </w:r>
          </w:p>
        </w:tc>
      </w:tr>
      <w:tr w:rsidR="003C06D0" w14:paraId="03B78612" w14:textId="77777777" w:rsidTr="00FA4A57">
        <w:trPr>
          <w:gridBefore w:val="1"/>
          <w:gridAfter w:val="3"/>
          <w:wBefore w:w="148" w:type="dxa"/>
          <w:wAfter w:w="206" w:type="dxa"/>
        </w:trPr>
        <w:tc>
          <w:tcPr>
            <w:tcW w:w="3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BEC9C19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Vyučující</w:t>
            </w:r>
          </w:p>
        </w:tc>
        <w:tc>
          <w:tcPr>
            <w:tcW w:w="6769" w:type="dxa"/>
            <w:gridSpan w:val="3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2D30D6" w14:textId="77777777" w:rsidR="003C06D0" w:rsidRPr="00202B8D" w:rsidRDefault="003C06D0">
            <w:pPr>
              <w:jc w:val="both"/>
              <w:rPr>
                <w:rFonts w:cs="Arial"/>
              </w:rPr>
            </w:pPr>
          </w:p>
        </w:tc>
      </w:tr>
      <w:tr w:rsidR="003C06D0" w14:paraId="4AAFE443" w14:textId="77777777" w:rsidTr="00FA4A57">
        <w:trPr>
          <w:gridBefore w:val="1"/>
          <w:gridAfter w:val="3"/>
          <w:wBefore w:w="148" w:type="dxa"/>
          <w:wAfter w:w="206" w:type="dxa"/>
          <w:trHeight w:val="291"/>
        </w:trPr>
        <w:tc>
          <w:tcPr>
            <w:tcW w:w="9855" w:type="dxa"/>
            <w:gridSpan w:val="4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DBD9D" w14:textId="508E0123" w:rsidR="00F60294" w:rsidRPr="00202B8D" w:rsidRDefault="003C06D0" w:rsidP="00202B8D">
            <w:pPr>
              <w:spacing w:before="60" w:after="60"/>
              <w:jc w:val="both"/>
            </w:pPr>
            <w:r w:rsidRPr="00C13A66">
              <w:rPr>
                <w:b/>
              </w:rPr>
              <w:t>doc</w:t>
            </w:r>
            <w:r w:rsidR="002D411E" w:rsidRPr="00C13A66">
              <w:rPr>
                <w:b/>
              </w:rPr>
              <w:t>. RNDr. Petr Ponížil, Ph.D</w:t>
            </w:r>
            <w:r w:rsidR="00202B8D" w:rsidRPr="00C13A66">
              <w:rPr>
                <w:b/>
              </w:rPr>
              <w:t>.</w:t>
            </w:r>
            <w:r w:rsidR="00202B8D" w:rsidRPr="00202B8D">
              <w:t xml:space="preserve"> (100% p)</w:t>
            </w:r>
          </w:p>
        </w:tc>
      </w:tr>
      <w:tr w:rsidR="003C06D0" w14:paraId="7F4F272F" w14:textId="77777777" w:rsidTr="00FA4A57">
        <w:trPr>
          <w:gridBefore w:val="1"/>
          <w:gridAfter w:val="3"/>
          <w:wBefore w:w="148" w:type="dxa"/>
          <w:wAfter w:w="206" w:type="dxa"/>
        </w:trPr>
        <w:tc>
          <w:tcPr>
            <w:tcW w:w="3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8D4A8F8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Stručná anotace předmětu</w:t>
            </w:r>
          </w:p>
        </w:tc>
        <w:tc>
          <w:tcPr>
            <w:tcW w:w="6769" w:type="dxa"/>
            <w:gridSpan w:val="3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6308A2" w14:textId="77777777" w:rsidR="003C06D0" w:rsidRPr="00202B8D" w:rsidRDefault="003C06D0">
            <w:pPr>
              <w:jc w:val="both"/>
              <w:rPr>
                <w:rFonts w:cs="Arial"/>
              </w:rPr>
            </w:pPr>
          </w:p>
        </w:tc>
      </w:tr>
      <w:tr w:rsidR="003C06D0" w14:paraId="7C1FBEA0" w14:textId="77777777" w:rsidTr="00FA4A57">
        <w:trPr>
          <w:gridBefore w:val="1"/>
          <w:gridAfter w:val="3"/>
          <w:wBefore w:w="148" w:type="dxa"/>
          <w:wAfter w:w="206" w:type="dxa"/>
          <w:trHeight w:val="2376"/>
        </w:trPr>
        <w:tc>
          <w:tcPr>
            <w:tcW w:w="9855" w:type="dxa"/>
            <w:gridSpan w:val="40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7542629" w14:textId="59886E44" w:rsidR="003C06D0" w:rsidRPr="00202B8D" w:rsidRDefault="00FD72F3">
            <w:pPr>
              <w:pStyle w:val="Default"/>
              <w:jc w:val="both"/>
              <w:rPr>
                <w:sz w:val="20"/>
                <w:szCs w:val="20"/>
              </w:rPr>
            </w:pPr>
            <w:r w:rsidRPr="00202B8D">
              <w:rPr>
                <w:sz w:val="20"/>
                <w:szCs w:val="20"/>
              </w:rPr>
              <w:t xml:space="preserve">Cílem předmětu je představení </w:t>
            </w:r>
            <w:r w:rsidR="003C06D0" w:rsidRPr="00202B8D">
              <w:rPr>
                <w:sz w:val="20"/>
                <w:szCs w:val="20"/>
              </w:rPr>
              <w:t>základní</w:t>
            </w:r>
            <w:r w:rsidRPr="00202B8D">
              <w:rPr>
                <w:sz w:val="20"/>
                <w:szCs w:val="20"/>
              </w:rPr>
              <w:t>ch</w:t>
            </w:r>
            <w:r w:rsidR="003C06D0" w:rsidRPr="00202B8D">
              <w:rPr>
                <w:sz w:val="20"/>
                <w:szCs w:val="20"/>
              </w:rPr>
              <w:t xml:space="preserve"> statistick</w:t>
            </w:r>
            <w:r w:rsidRPr="00202B8D">
              <w:rPr>
                <w:sz w:val="20"/>
                <w:szCs w:val="20"/>
              </w:rPr>
              <w:t>ých metod</w:t>
            </w:r>
            <w:r w:rsidR="003C06D0" w:rsidRPr="00202B8D">
              <w:rPr>
                <w:sz w:val="20"/>
                <w:szCs w:val="20"/>
              </w:rPr>
              <w:t xml:space="preserve"> používan</w:t>
            </w:r>
            <w:r w:rsidRPr="00202B8D">
              <w:rPr>
                <w:sz w:val="20"/>
                <w:szCs w:val="20"/>
              </w:rPr>
              <w:t>ých</w:t>
            </w:r>
            <w:r w:rsidR="003C06D0" w:rsidRPr="00202B8D">
              <w:rPr>
                <w:sz w:val="20"/>
                <w:szCs w:val="20"/>
              </w:rPr>
              <w:t xml:space="preserve"> při zpracování měření v technické praxi. Na přednášce se studenti seznámí s důležitými statistickými metodami a v semináři se je naučí používat na generovaných datech.</w:t>
            </w:r>
            <w:r w:rsidRPr="00202B8D">
              <w:rPr>
                <w:sz w:val="20"/>
                <w:szCs w:val="20"/>
              </w:rPr>
              <w:t xml:space="preserve"> </w:t>
            </w:r>
            <w:r w:rsidR="003C06D0" w:rsidRPr="00202B8D">
              <w:rPr>
                <w:sz w:val="20"/>
                <w:szCs w:val="20"/>
              </w:rPr>
              <w:t>Obsah předmětu</w:t>
            </w:r>
            <w:r w:rsidR="00C9102F" w:rsidRPr="00202B8D">
              <w:rPr>
                <w:sz w:val="20"/>
                <w:szCs w:val="20"/>
              </w:rPr>
              <w:t xml:space="preserve"> </w:t>
            </w:r>
            <w:r w:rsidR="003C06D0" w:rsidRPr="00202B8D">
              <w:rPr>
                <w:sz w:val="20"/>
                <w:szCs w:val="20"/>
              </w:rPr>
              <w:t>tvoří</w:t>
            </w:r>
            <w:r w:rsidR="00C231DA" w:rsidRPr="00202B8D">
              <w:rPr>
                <w:sz w:val="20"/>
                <w:szCs w:val="20"/>
              </w:rPr>
              <w:t xml:space="preserve"> </w:t>
            </w:r>
            <w:r w:rsidR="00C9102F" w:rsidRPr="00202B8D">
              <w:rPr>
                <w:sz w:val="20"/>
                <w:szCs w:val="20"/>
              </w:rPr>
              <w:t>t</w:t>
            </w:r>
            <w:r w:rsidR="003C06D0" w:rsidRPr="00202B8D">
              <w:rPr>
                <w:sz w:val="20"/>
                <w:szCs w:val="20"/>
              </w:rPr>
              <w:t>yto tematické celky (předmět se učí v </w:t>
            </w:r>
            <w:r w:rsidR="00C9102F" w:rsidRPr="00202B8D">
              <w:rPr>
                <w:sz w:val="20"/>
                <w:szCs w:val="20"/>
              </w:rPr>
              <w:t xml:space="preserve"> </w:t>
            </w:r>
            <w:r w:rsidR="003C06D0" w:rsidRPr="00202B8D">
              <w:rPr>
                <w:sz w:val="20"/>
                <w:szCs w:val="20"/>
              </w:rPr>
              <w:t xml:space="preserve">rozsahu </w:t>
            </w:r>
            <w:r w:rsidR="00202B8D" w:rsidRPr="00202B8D">
              <w:rPr>
                <w:sz w:val="20"/>
                <w:szCs w:val="20"/>
              </w:rPr>
              <w:t>2p+2s</w:t>
            </w:r>
            <w:r w:rsidR="00202B8D" w:rsidRPr="009D2014">
              <w:rPr>
                <w:sz w:val="20"/>
                <w:szCs w:val="20"/>
              </w:rPr>
              <w:t>+</w:t>
            </w:r>
            <w:r w:rsidR="00202B8D" w:rsidRPr="00202B8D">
              <w:rPr>
                <w:sz w:val="20"/>
                <w:szCs w:val="20"/>
              </w:rPr>
              <w:t xml:space="preserve">0l </w:t>
            </w:r>
            <w:r w:rsidR="003C06D0" w:rsidRPr="00202B8D">
              <w:rPr>
                <w:sz w:val="20"/>
                <w:szCs w:val="20"/>
              </w:rPr>
              <w:t>jednou za</w:t>
            </w:r>
            <w:r w:rsidR="003C623D" w:rsidRPr="00202B8D">
              <w:rPr>
                <w:sz w:val="20"/>
                <w:szCs w:val="20"/>
              </w:rPr>
              <w:t xml:space="preserve"> </w:t>
            </w:r>
            <w:r w:rsidR="003C06D0" w:rsidRPr="00202B8D">
              <w:rPr>
                <w:sz w:val="20"/>
                <w:szCs w:val="20"/>
              </w:rPr>
              <w:t xml:space="preserve">dva týdny, proto je celků 7): </w:t>
            </w:r>
          </w:p>
          <w:p w14:paraId="2248E53D" w14:textId="77777777" w:rsidR="003C06D0" w:rsidRPr="00202B8D" w:rsidRDefault="003C06D0" w:rsidP="0010092B">
            <w:pPr>
              <w:numPr>
                <w:ilvl w:val="0"/>
                <w:numId w:val="9"/>
              </w:numPr>
              <w:suppressAutoHyphens w:val="0"/>
              <w:ind w:left="284" w:hanging="57"/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 xml:space="preserve">Normální rozdělení, testování normality. </w:t>
            </w:r>
          </w:p>
          <w:p w14:paraId="618F0FAD" w14:textId="77777777" w:rsidR="003C06D0" w:rsidRPr="00202B8D" w:rsidRDefault="003C06D0" w:rsidP="0010092B">
            <w:pPr>
              <w:numPr>
                <w:ilvl w:val="0"/>
                <w:numId w:val="9"/>
              </w:numPr>
              <w:suppressAutoHyphens w:val="0"/>
              <w:ind w:left="284" w:hanging="57"/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 xml:space="preserve">Testování statistických hypotéz. </w:t>
            </w:r>
          </w:p>
          <w:p w14:paraId="48595ABB" w14:textId="77777777" w:rsidR="003C06D0" w:rsidRPr="00202B8D" w:rsidRDefault="003C06D0" w:rsidP="0010092B">
            <w:pPr>
              <w:numPr>
                <w:ilvl w:val="0"/>
                <w:numId w:val="9"/>
              </w:numPr>
              <w:suppressAutoHyphens w:val="0"/>
              <w:ind w:left="284" w:hanging="57"/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 xml:space="preserve">Lineární regrese. </w:t>
            </w:r>
          </w:p>
          <w:p w14:paraId="26FA8D94" w14:textId="77777777" w:rsidR="003C06D0" w:rsidRPr="00202B8D" w:rsidRDefault="003C06D0" w:rsidP="0010092B">
            <w:pPr>
              <w:numPr>
                <w:ilvl w:val="0"/>
                <w:numId w:val="9"/>
              </w:numPr>
              <w:suppressAutoHyphens w:val="0"/>
              <w:ind w:left="284" w:hanging="57"/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 xml:space="preserve">Nelineární regrese. </w:t>
            </w:r>
          </w:p>
          <w:p w14:paraId="751631D7" w14:textId="77777777" w:rsidR="003C06D0" w:rsidRPr="00202B8D" w:rsidRDefault="003C06D0" w:rsidP="0010092B">
            <w:pPr>
              <w:numPr>
                <w:ilvl w:val="0"/>
                <w:numId w:val="9"/>
              </w:numPr>
              <w:suppressAutoHyphens w:val="0"/>
              <w:ind w:left="284" w:hanging="57"/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 xml:space="preserve">Analýza rozptylu (ANOVA). </w:t>
            </w:r>
          </w:p>
          <w:p w14:paraId="6F830574" w14:textId="77777777" w:rsidR="003C06D0" w:rsidRPr="00202B8D" w:rsidRDefault="003C06D0" w:rsidP="0010092B">
            <w:pPr>
              <w:numPr>
                <w:ilvl w:val="0"/>
                <w:numId w:val="9"/>
              </w:numPr>
              <w:suppressAutoHyphens w:val="0"/>
              <w:ind w:left="284" w:hanging="57"/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>Neparametrické metody.</w:t>
            </w:r>
          </w:p>
          <w:p w14:paraId="10753931" w14:textId="478A0C3F" w:rsidR="00E46344" w:rsidRPr="00202B8D" w:rsidRDefault="003C06D0" w:rsidP="00F60294">
            <w:pPr>
              <w:numPr>
                <w:ilvl w:val="0"/>
                <w:numId w:val="9"/>
              </w:numPr>
              <w:suppressAutoHyphens w:val="0"/>
              <w:ind w:left="284" w:hanging="57"/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>Plánování experimentu.</w:t>
            </w:r>
          </w:p>
        </w:tc>
      </w:tr>
      <w:tr w:rsidR="003C06D0" w14:paraId="16F99087" w14:textId="77777777" w:rsidTr="00FA4A57">
        <w:trPr>
          <w:gridBefore w:val="1"/>
          <w:gridAfter w:val="3"/>
          <w:wBefore w:w="148" w:type="dxa"/>
          <w:wAfter w:w="206" w:type="dxa"/>
          <w:trHeight w:val="265"/>
        </w:trPr>
        <w:tc>
          <w:tcPr>
            <w:tcW w:w="365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8E0F84F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rPr>
                <w:b/>
                <w:bCs/>
              </w:rPr>
              <w:t>Studijní literatura a studijní pomůcky</w:t>
            </w:r>
          </w:p>
        </w:tc>
        <w:tc>
          <w:tcPr>
            <w:tcW w:w="6202" w:type="dxa"/>
            <w:gridSpan w:val="3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2D607" w14:textId="77777777" w:rsidR="003C06D0" w:rsidRPr="00202B8D" w:rsidRDefault="003C06D0">
            <w:pPr>
              <w:jc w:val="both"/>
              <w:rPr>
                <w:rFonts w:cs="Arial"/>
              </w:rPr>
            </w:pPr>
          </w:p>
        </w:tc>
      </w:tr>
      <w:tr w:rsidR="003C06D0" w14:paraId="64E62037" w14:textId="77777777" w:rsidTr="00FA4A57">
        <w:trPr>
          <w:gridBefore w:val="1"/>
          <w:gridAfter w:val="3"/>
          <w:wBefore w:w="148" w:type="dxa"/>
          <w:wAfter w:w="206" w:type="dxa"/>
          <w:trHeight w:val="1497"/>
        </w:trPr>
        <w:tc>
          <w:tcPr>
            <w:tcW w:w="9855" w:type="dxa"/>
            <w:gridSpan w:val="4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EBF6" w14:textId="77777777" w:rsidR="00C9102F" w:rsidRDefault="00C9102F" w:rsidP="00C9102F">
            <w:pPr>
              <w:jc w:val="both"/>
            </w:pPr>
            <w:r w:rsidRPr="00202B8D">
              <w:rPr>
                <w:u w:val="single"/>
              </w:rPr>
              <w:t>Povinná literatura</w:t>
            </w:r>
            <w:r w:rsidRPr="00202B8D">
              <w:t>:</w:t>
            </w:r>
          </w:p>
          <w:p w14:paraId="3C1FD4F8" w14:textId="77777777" w:rsidR="00DD3F93" w:rsidRPr="008A30DB" w:rsidRDefault="00DD3F93" w:rsidP="00DD3F93">
            <w:pPr>
              <w:jc w:val="both"/>
            </w:pPr>
            <w:r>
              <w:t>Výukové materiály v anglickém jazyce poskytnuté vyučujícím.</w:t>
            </w:r>
          </w:p>
          <w:p w14:paraId="32EF5050" w14:textId="77777777" w:rsidR="00202B8D" w:rsidRPr="00202B8D" w:rsidRDefault="00202B8D" w:rsidP="00202B8D">
            <w:pPr>
              <w:jc w:val="both"/>
            </w:pPr>
            <w:r w:rsidRPr="00202B8D">
              <w:rPr>
                <w:caps/>
                <w:color w:val="000000"/>
                <w:shd w:val="clear" w:color="auto" w:fill="FFFFFF"/>
              </w:rPr>
              <w:t>M</w:t>
            </w:r>
            <w:r w:rsidRPr="00202B8D">
              <w:rPr>
                <w:color w:val="000000"/>
                <w:shd w:val="clear" w:color="auto" w:fill="FFFFFF"/>
              </w:rPr>
              <w:t>c</w:t>
            </w:r>
            <w:r w:rsidRPr="00202B8D">
              <w:rPr>
                <w:caps/>
                <w:color w:val="000000"/>
                <w:shd w:val="clear" w:color="auto" w:fill="FFFFFF"/>
              </w:rPr>
              <w:t>Clave, J.T., Sincich, T.T.</w:t>
            </w:r>
            <w:r w:rsidRPr="00202B8D">
              <w:rPr>
                <w:color w:val="000000"/>
                <w:shd w:val="clear" w:color="auto" w:fill="FFFFFF"/>
              </w:rPr>
              <w:t> </w:t>
            </w:r>
            <w:r w:rsidRPr="00202B8D">
              <w:rPr>
                <w:iCs/>
                <w:color w:val="000000"/>
                <w:shd w:val="clear" w:color="auto" w:fill="FFFFFF"/>
              </w:rPr>
              <w:t>Statistics</w:t>
            </w:r>
            <w:r w:rsidRPr="00202B8D">
              <w:rPr>
                <w:color w:val="000000"/>
                <w:shd w:val="clear" w:color="auto" w:fill="FFFFFF"/>
              </w:rPr>
              <w:t>. Cambridge: Pearson Publishing, 2012</w:t>
            </w:r>
            <w:r w:rsidRPr="00202B8D">
              <w:rPr>
                <w:rStyle w:val="xa-size-base"/>
                <w:rFonts w:eastAsiaTheme="majorEastAsia"/>
                <w:color w:val="000000"/>
                <w:shd w:val="clear" w:color="auto" w:fill="FFFFFF"/>
              </w:rPr>
              <w:t>. ISBN</w:t>
            </w:r>
            <w:r w:rsidRPr="00202B8D">
              <w:rPr>
                <w:color w:val="000000"/>
                <w:shd w:val="clear" w:color="auto" w:fill="FFFFFF"/>
              </w:rPr>
              <w:t> </w:t>
            </w:r>
            <w:r w:rsidRPr="00202B8D">
              <w:rPr>
                <w:rStyle w:val="xa-size-base"/>
                <w:rFonts w:eastAsiaTheme="majorEastAsia"/>
                <w:color w:val="000000"/>
                <w:shd w:val="clear" w:color="auto" w:fill="FFFFFF"/>
              </w:rPr>
              <w:t>0321755936</w:t>
            </w:r>
            <w:r w:rsidRPr="00202B8D">
              <w:rPr>
                <w:rStyle w:val="xa-size-base"/>
                <w:color w:val="000000"/>
                <w:shd w:val="clear" w:color="auto" w:fill="FFFFFF"/>
              </w:rPr>
              <w:t>.</w:t>
            </w:r>
            <w:r w:rsidRPr="00202B8D">
              <w:rPr>
                <w:color w:val="000000"/>
                <w:shd w:val="clear" w:color="auto" w:fill="FFFFFF"/>
              </w:rPr>
              <w:t> </w:t>
            </w:r>
          </w:p>
          <w:p w14:paraId="33FC800A" w14:textId="77777777" w:rsidR="00C9102F" w:rsidRPr="00202B8D" w:rsidRDefault="00C9102F" w:rsidP="00C9102F">
            <w:pPr>
              <w:jc w:val="both"/>
            </w:pPr>
          </w:p>
          <w:p w14:paraId="78C8BF78" w14:textId="77777777" w:rsidR="00C9102F" w:rsidRPr="00202B8D" w:rsidRDefault="00C9102F" w:rsidP="00C9102F">
            <w:pPr>
              <w:jc w:val="both"/>
            </w:pPr>
            <w:r w:rsidRPr="00202B8D">
              <w:rPr>
                <w:u w:val="single"/>
              </w:rPr>
              <w:t>Doporučená literatura</w:t>
            </w:r>
            <w:r w:rsidRPr="00202B8D">
              <w:t>:</w:t>
            </w:r>
          </w:p>
          <w:p w14:paraId="7C7C59C8" w14:textId="77777777" w:rsidR="003C06D0" w:rsidRPr="00202B8D" w:rsidRDefault="00C9102F" w:rsidP="00C9102F">
            <w:pPr>
              <w:jc w:val="both"/>
            </w:pPr>
            <w:r w:rsidRPr="00202B8D">
              <w:rPr>
                <w:caps/>
              </w:rPr>
              <w:t>Freedman, D., Pisani, R</w:t>
            </w:r>
            <w:r w:rsidRPr="00202B8D">
              <w:t>. Statistics. 4th Ed. W.W. Norton &amp; Company, 2007. ISBN 978-0393929720.</w:t>
            </w:r>
          </w:p>
          <w:p w14:paraId="3A0ECD48" w14:textId="498D3715" w:rsidR="00202B8D" w:rsidRPr="00202B8D" w:rsidRDefault="00202B8D" w:rsidP="00C9102F">
            <w:pPr>
              <w:jc w:val="both"/>
              <w:rPr>
                <w:rFonts w:cs="Arial"/>
              </w:rPr>
            </w:pPr>
            <w:r w:rsidRPr="00202B8D">
              <w:rPr>
                <w:caps/>
                <w:color w:val="000000"/>
                <w:shd w:val="clear" w:color="auto" w:fill="FFFFFF"/>
              </w:rPr>
              <w:t>Witte, R.S., Witte, J.S.</w:t>
            </w:r>
            <w:r w:rsidRPr="00202B8D">
              <w:rPr>
                <w:color w:val="000000"/>
                <w:shd w:val="clear" w:color="auto" w:fill="FFFFFF"/>
              </w:rPr>
              <w:t> </w:t>
            </w:r>
            <w:r w:rsidRPr="00202B8D">
              <w:rPr>
                <w:iCs/>
                <w:color w:val="000000"/>
                <w:shd w:val="clear" w:color="auto" w:fill="FFFFFF"/>
              </w:rPr>
              <w:t>Statistics</w:t>
            </w:r>
            <w:r w:rsidRPr="00202B8D">
              <w:rPr>
                <w:color w:val="000000"/>
                <w:shd w:val="clear" w:color="auto" w:fill="FFFFFF"/>
              </w:rPr>
              <w:t>. New York, 2009. ISBN 978-0470392225.</w:t>
            </w:r>
          </w:p>
        </w:tc>
      </w:tr>
      <w:tr w:rsidR="003C06D0" w14:paraId="14FE5D64" w14:textId="77777777" w:rsidTr="00FA4A57">
        <w:trPr>
          <w:gridBefore w:val="1"/>
          <w:gridAfter w:val="3"/>
          <w:wBefore w:w="148" w:type="dxa"/>
          <w:wAfter w:w="206" w:type="dxa"/>
        </w:trPr>
        <w:tc>
          <w:tcPr>
            <w:tcW w:w="9855" w:type="dxa"/>
            <w:gridSpan w:val="40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6B6ECEBF" w14:textId="77777777" w:rsidR="003C06D0" w:rsidRPr="00202B8D" w:rsidRDefault="003C06D0">
            <w:pPr>
              <w:jc w:val="center"/>
              <w:rPr>
                <w:b/>
                <w:bCs/>
              </w:rPr>
            </w:pPr>
            <w:r w:rsidRPr="00202B8D">
              <w:rPr>
                <w:b/>
                <w:bCs/>
              </w:rPr>
              <w:t>Informace ke kombinované nebo distanční formě</w:t>
            </w:r>
          </w:p>
        </w:tc>
      </w:tr>
      <w:tr w:rsidR="003C06D0" w14:paraId="6ED81387" w14:textId="77777777" w:rsidTr="00FA4A57">
        <w:trPr>
          <w:gridBefore w:val="1"/>
          <w:gridAfter w:val="3"/>
          <w:wBefore w:w="148" w:type="dxa"/>
          <w:wAfter w:w="206" w:type="dxa"/>
        </w:trPr>
        <w:tc>
          <w:tcPr>
            <w:tcW w:w="4787" w:type="dxa"/>
            <w:gridSpan w:val="1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D517D4C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rPr>
                <w:b/>
                <w:bCs/>
              </w:rPr>
              <w:t>Rozsah konzultací (soustředění)</w:t>
            </w:r>
          </w:p>
        </w:tc>
        <w:tc>
          <w:tcPr>
            <w:tcW w:w="889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0C0C0" w14:textId="22455475" w:rsidR="003C06D0" w:rsidRPr="00202B8D" w:rsidRDefault="003C06D0">
            <w:pPr>
              <w:jc w:val="center"/>
              <w:rPr>
                <w:rFonts w:cs="Arial"/>
              </w:rPr>
            </w:pPr>
          </w:p>
        </w:tc>
        <w:tc>
          <w:tcPr>
            <w:tcW w:w="4179" w:type="dxa"/>
            <w:gridSpan w:val="2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12F4E34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 xml:space="preserve">hodin </w:t>
            </w:r>
          </w:p>
        </w:tc>
      </w:tr>
      <w:tr w:rsidR="003C06D0" w14:paraId="1F146296" w14:textId="77777777" w:rsidTr="00FA4A57">
        <w:trPr>
          <w:gridBefore w:val="1"/>
          <w:gridAfter w:val="3"/>
          <w:wBefore w:w="148" w:type="dxa"/>
          <w:wAfter w:w="206" w:type="dxa"/>
        </w:trPr>
        <w:tc>
          <w:tcPr>
            <w:tcW w:w="985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2721ECC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Informace o způsobu kontaktu s vyučujícím</w:t>
            </w:r>
          </w:p>
        </w:tc>
      </w:tr>
      <w:tr w:rsidR="003C06D0" w14:paraId="0B55A441" w14:textId="77777777" w:rsidTr="00FA4A57">
        <w:trPr>
          <w:gridBefore w:val="1"/>
          <w:gridAfter w:val="3"/>
          <w:wBefore w:w="148" w:type="dxa"/>
          <w:wAfter w:w="206" w:type="dxa"/>
          <w:trHeight w:val="722"/>
        </w:trPr>
        <w:tc>
          <w:tcPr>
            <w:tcW w:w="985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D82CC" w14:textId="77777777" w:rsidR="00902710" w:rsidRDefault="00902710">
            <w:pPr>
              <w:jc w:val="both"/>
            </w:pPr>
          </w:p>
          <w:p w14:paraId="58C5BFAE" w14:textId="77777777" w:rsidR="005F5311" w:rsidRDefault="005F5311">
            <w:pPr>
              <w:jc w:val="both"/>
            </w:pPr>
          </w:p>
          <w:p w14:paraId="35575260" w14:textId="77777777" w:rsidR="005F5311" w:rsidRDefault="005F5311">
            <w:pPr>
              <w:jc w:val="both"/>
            </w:pPr>
          </w:p>
          <w:p w14:paraId="71FFF062" w14:textId="77777777" w:rsidR="005F5311" w:rsidRDefault="005F5311">
            <w:pPr>
              <w:jc w:val="both"/>
            </w:pPr>
          </w:p>
          <w:p w14:paraId="02B5D2B2" w14:textId="77777777" w:rsidR="005F5311" w:rsidRDefault="005F5311">
            <w:pPr>
              <w:jc w:val="both"/>
            </w:pPr>
          </w:p>
          <w:p w14:paraId="2C3A0430" w14:textId="77777777" w:rsidR="00DD3F93" w:rsidRDefault="00DD3F93">
            <w:pPr>
              <w:jc w:val="both"/>
            </w:pPr>
          </w:p>
          <w:p w14:paraId="48BF73F6" w14:textId="77777777" w:rsidR="00DD3F93" w:rsidRDefault="00DD3F93">
            <w:pPr>
              <w:jc w:val="both"/>
            </w:pPr>
          </w:p>
          <w:p w14:paraId="73D08BFD" w14:textId="77777777" w:rsidR="00DD3F93" w:rsidRDefault="00DD3F93">
            <w:pPr>
              <w:jc w:val="both"/>
            </w:pPr>
          </w:p>
          <w:p w14:paraId="22977122" w14:textId="77777777" w:rsidR="00DD3F93" w:rsidRDefault="00DD3F93">
            <w:pPr>
              <w:jc w:val="both"/>
            </w:pPr>
          </w:p>
          <w:p w14:paraId="26DBE185" w14:textId="77777777" w:rsidR="00DD3F93" w:rsidRDefault="00DD3F93">
            <w:pPr>
              <w:jc w:val="both"/>
            </w:pPr>
          </w:p>
          <w:p w14:paraId="5C677FAF" w14:textId="77777777" w:rsidR="00DD3F93" w:rsidRDefault="00DD3F93">
            <w:pPr>
              <w:jc w:val="both"/>
            </w:pPr>
          </w:p>
          <w:p w14:paraId="099A4AA6" w14:textId="77777777" w:rsidR="00DD3F93" w:rsidRPr="00202B8D" w:rsidRDefault="00DD3F93">
            <w:pPr>
              <w:jc w:val="both"/>
            </w:pPr>
          </w:p>
          <w:p w14:paraId="57DF8940" w14:textId="77777777" w:rsidR="00902710" w:rsidRPr="00202B8D" w:rsidRDefault="00902710">
            <w:pPr>
              <w:jc w:val="both"/>
            </w:pPr>
          </w:p>
          <w:p w14:paraId="35A13E7B" w14:textId="77777777" w:rsidR="00902710" w:rsidRPr="00202B8D" w:rsidRDefault="00902710">
            <w:pPr>
              <w:jc w:val="both"/>
            </w:pPr>
          </w:p>
          <w:p w14:paraId="05E6D38C" w14:textId="77777777" w:rsidR="00902710" w:rsidRPr="00202B8D" w:rsidRDefault="00902710">
            <w:pPr>
              <w:jc w:val="both"/>
            </w:pPr>
          </w:p>
          <w:p w14:paraId="034E53B1" w14:textId="77777777" w:rsidR="00902710" w:rsidRPr="00202B8D" w:rsidRDefault="00902710">
            <w:pPr>
              <w:jc w:val="both"/>
            </w:pPr>
          </w:p>
          <w:p w14:paraId="6EED58C2" w14:textId="77777777" w:rsidR="00902710" w:rsidRPr="00202B8D" w:rsidRDefault="00902710">
            <w:pPr>
              <w:jc w:val="both"/>
            </w:pPr>
          </w:p>
          <w:p w14:paraId="2272F1CF" w14:textId="77777777" w:rsidR="00902710" w:rsidRPr="00202B8D" w:rsidRDefault="00902710">
            <w:pPr>
              <w:jc w:val="both"/>
            </w:pPr>
          </w:p>
          <w:p w14:paraId="2EB348D3" w14:textId="77777777" w:rsidR="00902710" w:rsidRPr="00202B8D" w:rsidRDefault="00902710">
            <w:pPr>
              <w:jc w:val="both"/>
            </w:pPr>
          </w:p>
          <w:p w14:paraId="2EFD8A17" w14:textId="77777777" w:rsidR="00902710" w:rsidRPr="00202B8D" w:rsidRDefault="00902710">
            <w:pPr>
              <w:jc w:val="both"/>
            </w:pPr>
          </w:p>
          <w:p w14:paraId="41A8FF44" w14:textId="516FCF3E" w:rsidR="00902710" w:rsidRPr="00202B8D" w:rsidRDefault="00902710">
            <w:pPr>
              <w:jc w:val="both"/>
              <w:rPr>
                <w:rFonts w:cs="Arial"/>
              </w:rPr>
            </w:pPr>
          </w:p>
        </w:tc>
      </w:tr>
      <w:tr w:rsidR="00D7796D" w14:paraId="6CE7616C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9860" w:type="dxa"/>
            <w:gridSpan w:val="40"/>
            <w:tcBorders>
              <w:bottom w:val="double" w:sz="4" w:space="0" w:color="auto"/>
            </w:tcBorders>
            <w:shd w:val="clear" w:color="auto" w:fill="BDD6EE"/>
          </w:tcPr>
          <w:p w14:paraId="64996C94" w14:textId="77777777" w:rsidR="00D7796D" w:rsidRDefault="00D7796D" w:rsidP="00656E66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D7796D" w:rsidRPr="004F1C6C" w14:paraId="40E85654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3088" w:type="dxa"/>
            <w:gridSpan w:val="5"/>
            <w:tcBorders>
              <w:top w:val="double" w:sz="4" w:space="0" w:color="auto"/>
            </w:tcBorders>
            <w:shd w:val="clear" w:color="auto" w:fill="F7CAAC"/>
          </w:tcPr>
          <w:p w14:paraId="03916F83" w14:textId="77777777" w:rsidR="00D7796D" w:rsidRPr="004F1C6C" w:rsidRDefault="00D7796D" w:rsidP="00656E66">
            <w:pPr>
              <w:jc w:val="both"/>
              <w:rPr>
                <w:b/>
              </w:rPr>
            </w:pPr>
            <w:r w:rsidRPr="004F1C6C">
              <w:rPr>
                <w:b/>
              </w:rPr>
              <w:t>Název studijního předmětu</w:t>
            </w:r>
          </w:p>
        </w:tc>
        <w:tc>
          <w:tcPr>
            <w:tcW w:w="6772" w:type="dxa"/>
            <w:gridSpan w:val="35"/>
            <w:tcBorders>
              <w:top w:val="double" w:sz="4" w:space="0" w:color="auto"/>
            </w:tcBorders>
          </w:tcPr>
          <w:p w14:paraId="7D6FB10E" w14:textId="6FE94867" w:rsidR="00D7796D" w:rsidRPr="004F1C6C" w:rsidRDefault="00251A80" w:rsidP="00656E66">
            <w:pPr>
              <w:jc w:val="both"/>
              <w:rPr>
                <w:b/>
              </w:rPr>
            </w:pPr>
            <w:bookmarkStart w:id="35" w:name="Legisl_a_syst_manag_jakosti"/>
            <w:bookmarkEnd w:id="35"/>
            <w:r w:rsidRPr="00772BC7">
              <w:rPr>
                <w:b/>
                <w:lang w:val="en-GB"/>
              </w:rPr>
              <w:t>Legislation and Quality Management</w:t>
            </w:r>
          </w:p>
        </w:tc>
      </w:tr>
      <w:tr w:rsidR="00D7796D" w:rsidRPr="004F1C6C" w14:paraId="4019032E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3088" w:type="dxa"/>
            <w:gridSpan w:val="5"/>
            <w:shd w:val="clear" w:color="auto" w:fill="F7CAAC"/>
          </w:tcPr>
          <w:p w14:paraId="2C44B241" w14:textId="77777777" w:rsidR="00D7796D" w:rsidRPr="005F5311" w:rsidRDefault="00D7796D" w:rsidP="00656E66">
            <w:pPr>
              <w:jc w:val="both"/>
              <w:rPr>
                <w:b/>
              </w:rPr>
            </w:pPr>
            <w:r w:rsidRPr="005F5311">
              <w:rPr>
                <w:b/>
              </w:rPr>
              <w:t>Typ předmětu</w:t>
            </w:r>
          </w:p>
        </w:tc>
        <w:tc>
          <w:tcPr>
            <w:tcW w:w="3406" w:type="dxa"/>
            <w:gridSpan w:val="18"/>
          </w:tcPr>
          <w:p w14:paraId="62772401" w14:textId="7D11224C" w:rsidR="00D7796D" w:rsidRPr="003F73E3" w:rsidRDefault="00836D80" w:rsidP="00656E66">
            <w:pPr>
              <w:jc w:val="both"/>
              <w:rPr>
                <w:sz w:val="19"/>
                <w:szCs w:val="19"/>
              </w:rPr>
            </w:pPr>
            <w:r w:rsidRPr="003F73E3">
              <w:rPr>
                <w:sz w:val="19"/>
                <w:szCs w:val="19"/>
              </w:rPr>
              <w:t>povinný, PZ</w:t>
            </w:r>
          </w:p>
        </w:tc>
        <w:tc>
          <w:tcPr>
            <w:tcW w:w="2695" w:type="dxa"/>
            <w:gridSpan w:val="12"/>
            <w:shd w:val="clear" w:color="auto" w:fill="F7CAAC"/>
          </w:tcPr>
          <w:p w14:paraId="0FAD23A4" w14:textId="77777777" w:rsidR="00D7796D" w:rsidRPr="003F73E3" w:rsidRDefault="00D7796D" w:rsidP="00656E66">
            <w:pPr>
              <w:jc w:val="both"/>
              <w:rPr>
                <w:sz w:val="19"/>
                <w:szCs w:val="19"/>
              </w:rPr>
            </w:pPr>
            <w:r w:rsidRPr="003F73E3">
              <w:rPr>
                <w:b/>
                <w:sz w:val="19"/>
                <w:szCs w:val="19"/>
              </w:rPr>
              <w:t>doporučený ročník / semestr</w:t>
            </w:r>
          </w:p>
        </w:tc>
        <w:tc>
          <w:tcPr>
            <w:tcW w:w="671" w:type="dxa"/>
            <w:gridSpan w:val="5"/>
          </w:tcPr>
          <w:p w14:paraId="003D05ED" w14:textId="53E195A2" w:rsidR="00D7796D" w:rsidRPr="003F73E3" w:rsidRDefault="00D7796D" w:rsidP="00D7796D">
            <w:pPr>
              <w:jc w:val="both"/>
              <w:rPr>
                <w:sz w:val="19"/>
                <w:szCs w:val="19"/>
              </w:rPr>
            </w:pPr>
            <w:r w:rsidRPr="003F73E3">
              <w:rPr>
                <w:sz w:val="19"/>
                <w:szCs w:val="19"/>
              </w:rPr>
              <w:t>1/LS</w:t>
            </w:r>
          </w:p>
        </w:tc>
      </w:tr>
      <w:tr w:rsidR="00D7796D" w:rsidRPr="004F1C6C" w14:paraId="5A6CE10A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3088" w:type="dxa"/>
            <w:gridSpan w:val="5"/>
            <w:shd w:val="clear" w:color="auto" w:fill="F7CAAC"/>
          </w:tcPr>
          <w:p w14:paraId="1A9BCA64" w14:textId="77777777" w:rsidR="00D7796D" w:rsidRPr="005F5311" w:rsidRDefault="00D7796D" w:rsidP="00656E66">
            <w:pPr>
              <w:jc w:val="both"/>
              <w:rPr>
                <w:b/>
              </w:rPr>
            </w:pPr>
            <w:r w:rsidRPr="005F5311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10"/>
          </w:tcPr>
          <w:p w14:paraId="65B0158C" w14:textId="5ED9706F" w:rsidR="00D7796D" w:rsidRPr="003F73E3" w:rsidRDefault="00C57FFB" w:rsidP="00656E66">
            <w:pPr>
              <w:jc w:val="both"/>
              <w:rPr>
                <w:sz w:val="19"/>
                <w:szCs w:val="19"/>
              </w:rPr>
            </w:pPr>
            <w:r w:rsidRPr="003F73E3">
              <w:rPr>
                <w:sz w:val="19"/>
                <w:szCs w:val="19"/>
              </w:rPr>
              <w:t>28p+28s+0l</w:t>
            </w:r>
          </w:p>
        </w:tc>
        <w:tc>
          <w:tcPr>
            <w:tcW w:w="889" w:type="dxa"/>
            <w:gridSpan w:val="5"/>
            <w:shd w:val="clear" w:color="auto" w:fill="F7CAAC"/>
          </w:tcPr>
          <w:p w14:paraId="2F37970B" w14:textId="77777777" w:rsidR="00D7796D" w:rsidRPr="003F73E3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3F73E3">
              <w:rPr>
                <w:b/>
                <w:sz w:val="19"/>
                <w:szCs w:val="19"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14:paraId="02AA4C27" w14:textId="77777777" w:rsidR="00D7796D" w:rsidRPr="003F73E3" w:rsidRDefault="00D7796D" w:rsidP="00656E66">
            <w:pPr>
              <w:jc w:val="both"/>
              <w:rPr>
                <w:sz w:val="19"/>
                <w:szCs w:val="19"/>
              </w:rPr>
            </w:pPr>
            <w:r w:rsidRPr="003F73E3">
              <w:rPr>
                <w:sz w:val="19"/>
                <w:szCs w:val="19"/>
              </w:rPr>
              <w:t>56</w:t>
            </w:r>
          </w:p>
        </w:tc>
        <w:tc>
          <w:tcPr>
            <w:tcW w:w="2156" w:type="dxa"/>
            <w:gridSpan w:val="8"/>
            <w:shd w:val="clear" w:color="auto" w:fill="F7CAAC"/>
          </w:tcPr>
          <w:p w14:paraId="5A382EC3" w14:textId="77777777" w:rsidR="00D7796D" w:rsidRPr="003F73E3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3F73E3">
              <w:rPr>
                <w:b/>
                <w:sz w:val="19"/>
                <w:szCs w:val="19"/>
              </w:rPr>
              <w:t>kreditů</w:t>
            </w:r>
          </w:p>
        </w:tc>
        <w:tc>
          <w:tcPr>
            <w:tcW w:w="1210" w:type="dxa"/>
            <w:gridSpan w:val="9"/>
          </w:tcPr>
          <w:p w14:paraId="3866CA55" w14:textId="77777777" w:rsidR="00D7796D" w:rsidRPr="003F73E3" w:rsidRDefault="00D7796D" w:rsidP="00656E66">
            <w:pPr>
              <w:jc w:val="both"/>
              <w:rPr>
                <w:sz w:val="19"/>
                <w:szCs w:val="19"/>
              </w:rPr>
            </w:pPr>
            <w:r w:rsidRPr="003F73E3">
              <w:rPr>
                <w:sz w:val="19"/>
                <w:szCs w:val="19"/>
              </w:rPr>
              <w:t>3</w:t>
            </w:r>
          </w:p>
        </w:tc>
      </w:tr>
      <w:tr w:rsidR="00D7796D" w:rsidRPr="004F1C6C" w14:paraId="4A12D71F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3088" w:type="dxa"/>
            <w:gridSpan w:val="5"/>
            <w:shd w:val="clear" w:color="auto" w:fill="F7CAAC"/>
          </w:tcPr>
          <w:p w14:paraId="1E022563" w14:textId="77777777" w:rsidR="00D7796D" w:rsidRPr="005F5311" w:rsidRDefault="00D7796D" w:rsidP="00656E66">
            <w:pPr>
              <w:jc w:val="both"/>
              <w:rPr>
                <w:b/>
              </w:rPr>
            </w:pPr>
            <w:r w:rsidRPr="005F5311">
              <w:rPr>
                <w:b/>
              </w:rPr>
              <w:t>Prerekvizity, korekvizity, ekvivalence</w:t>
            </w:r>
          </w:p>
        </w:tc>
        <w:tc>
          <w:tcPr>
            <w:tcW w:w="6772" w:type="dxa"/>
            <w:gridSpan w:val="35"/>
          </w:tcPr>
          <w:p w14:paraId="5360F7E4" w14:textId="77777777" w:rsidR="00D7796D" w:rsidRPr="003F73E3" w:rsidRDefault="00D7796D" w:rsidP="00656E66">
            <w:pPr>
              <w:jc w:val="both"/>
              <w:rPr>
                <w:sz w:val="19"/>
                <w:szCs w:val="19"/>
              </w:rPr>
            </w:pPr>
          </w:p>
        </w:tc>
      </w:tr>
      <w:tr w:rsidR="00D7796D" w:rsidRPr="004F1C6C" w14:paraId="6BBADF1B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3088" w:type="dxa"/>
            <w:gridSpan w:val="5"/>
            <w:shd w:val="clear" w:color="auto" w:fill="F7CAAC"/>
          </w:tcPr>
          <w:p w14:paraId="4FD38C50" w14:textId="77777777" w:rsidR="00D7796D" w:rsidRPr="005F5311" w:rsidRDefault="00D7796D" w:rsidP="00656E66">
            <w:pPr>
              <w:jc w:val="both"/>
              <w:rPr>
                <w:b/>
              </w:rPr>
            </w:pPr>
            <w:r w:rsidRPr="005F5311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18"/>
          </w:tcPr>
          <w:p w14:paraId="01BAC0EB" w14:textId="22447955" w:rsidR="00D7796D" w:rsidRPr="003F73E3" w:rsidRDefault="00C57FFB" w:rsidP="00656E66">
            <w:pPr>
              <w:jc w:val="both"/>
              <w:rPr>
                <w:sz w:val="19"/>
                <w:szCs w:val="19"/>
              </w:rPr>
            </w:pPr>
            <w:r w:rsidRPr="003F73E3">
              <w:rPr>
                <w:sz w:val="19"/>
                <w:szCs w:val="19"/>
              </w:rPr>
              <w:t>k</w:t>
            </w:r>
            <w:r w:rsidR="00D7796D" w:rsidRPr="003F73E3">
              <w:rPr>
                <w:sz w:val="19"/>
                <w:szCs w:val="19"/>
              </w:rPr>
              <w:t>lasifikovaný zápočet</w:t>
            </w:r>
          </w:p>
        </w:tc>
        <w:tc>
          <w:tcPr>
            <w:tcW w:w="1557" w:type="dxa"/>
            <w:gridSpan w:val="5"/>
            <w:shd w:val="clear" w:color="auto" w:fill="F7CAAC"/>
          </w:tcPr>
          <w:p w14:paraId="7487A167" w14:textId="77777777" w:rsidR="00D7796D" w:rsidRPr="003F73E3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3F73E3">
              <w:rPr>
                <w:b/>
                <w:sz w:val="19"/>
                <w:szCs w:val="19"/>
              </w:rPr>
              <w:t>Forma výuky</w:t>
            </w:r>
          </w:p>
        </w:tc>
        <w:tc>
          <w:tcPr>
            <w:tcW w:w="1809" w:type="dxa"/>
            <w:gridSpan w:val="12"/>
          </w:tcPr>
          <w:p w14:paraId="1247E8CE" w14:textId="77777777" w:rsidR="00D7796D" w:rsidRPr="003F73E3" w:rsidRDefault="00D7796D" w:rsidP="00656E66">
            <w:pPr>
              <w:jc w:val="both"/>
              <w:rPr>
                <w:sz w:val="19"/>
                <w:szCs w:val="19"/>
              </w:rPr>
            </w:pPr>
            <w:r w:rsidRPr="003F73E3">
              <w:rPr>
                <w:sz w:val="19"/>
                <w:szCs w:val="19"/>
              </w:rPr>
              <w:t>přednášky, semináře</w:t>
            </w:r>
          </w:p>
        </w:tc>
      </w:tr>
      <w:tr w:rsidR="00D7796D" w:rsidRPr="004F1C6C" w14:paraId="127A9587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3088" w:type="dxa"/>
            <w:gridSpan w:val="5"/>
            <w:shd w:val="clear" w:color="auto" w:fill="F7CAAC"/>
          </w:tcPr>
          <w:p w14:paraId="7B0DF874" w14:textId="77777777" w:rsidR="00D7796D" w:rsidRPr="005F5311" w:rsidRDefault="00D7796D" w:rsidP="00656E66">
            <w:pPr>
              <w:jc w:val="both"/>
              <w:rPr>
                <w:b/>
              </w:rPr>
            </w:pPr>
            <w:r w:rsidRPr="005F5311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2" w:type="dxa"/>
            <w:gridSpan w:val="35"/>
            <w:tcBorders>
              <w:bottom w:val="single" w:sz="4" w:space="0" w:color="auto"/>
            </w:tcBorders>
          </w:tcPr>
          <w:p w14:paraId="62017ED6" w14:textId="77777777" w:rsidR="00D7796D" w:rsidRPr="003F73E3" w:rsidRDefault="00D7796D" w:rsidP="00656E66">
            <w:pPr>
              <w:jc w:val="both"/>
              <w:rPr>
                <w:sz w:val="19"/>
                <w:szCs w:val="19"/>
              </w:rPr>
            </w:pPr>
            <w:r w:rsidRPr="003F73E3">
              <w:rPr>
                <w:sz w:val="19"/>
                <w:szCs w:val="19"/>
              </w:rPr>
              <w:t>Docházka: povinná na seminářích.</w:t>
            </w:r>
          </w:p>
          <w:p w14:paraId="6E6BCBF4" w14:textId="77777777" w:rsidR="00D7796D" w:rsidRPr="003F73E3" w:rsidRDefault="00D7796D" w:rsidP="00656E66">
            <w:pPr>
              <w:jc w:val="both"/>
              <w:rPr>
                <w:sz w:val="19"/>
                <w:szCs w:val="19"/>
              </w:rPr>
            </w:pPr>
            <w:r w:rsidRPr="003F73E3">
              <w:rPr>
                <w:sz w:val="19"/>
                <w:szCs w:val="19"/>
              </w:rPr>
              <w:t xml:space="preserve">Zápočet: 2 testy, z každého testu minimálně 65%. </w:t>
            </w:r>
          </w:p>
          <w:p w14:paraId="387C4547" w14:textId="77777777" w:rsidR="00D7796D" w:rsidRPr="003F73E3" w:rsidRDefault="00D7796D" w:rsidP="00656E66">
            <w:pPr>
              <w:jc w:val="both"/>
              <w:rPr>
                <w:sz w:val="19"/>
                <w:szCs w:val="19"/>
              </w:rPr>
            </w:pPr>
            <w:r w:rsidRPr="003F73E3">
              <w:rPr>
                <w:sz w:val="19"/>
                <w:szCs w:val="19"/>
              </w:rPr>
              <w:t>Zkouška: prokázání znalosti probíraných tematických okruhů, ústní zkouška.</w:t>
            </w:r>
          </w:p>
        </w:tc>
      </w:tr>
      <w:tr w:rsidR="00D7796D" w:rsidRPr="004F1C6C" w14:paraId="48F3676B" w14:textId="77777777" w:rsidTr="00FA4A57">
        <w:trPr>
          <w:gridBefore w:val="3"/>
          <w:gridAfter w:val="1"/>
          <w:wBefore w:w="178" w:type="dxa"/>
          <w:wAfter w:w="171" w:type="dxa"/>
          <w:trHeight w:val="197"/>
        </w:trPr>
        <w:tc>
          <w:tcPr>
            <w:tcW w:w="3088" w:type="dxa"/>
            <w:gridSpan w:val="5"/>
            <w:tcBorders>
              <w:top w:val="nil"/>
            </w:tcBorders>
            <w:shd w:val="clear" w:color="auto" w:fill="F7CAAC"/>
          </w:tcPr>
          <w:p w14:paraId="03C722A1" w14:textId="77777777" w:rsidR="00D7796D" w:rsidRPr="005F5311" w:rsidRDefault="00D7796D" w:rsidP="00656E66">
            <w:pPr>
              <w:jc w:val="both"/>
              <w:rPr>
                <w:b/>
              </w:rPr>
            </w:pPr>
            <w:r w:rsidRPr="005F5311">
              <w:rPr>
                <w:b/>
              </w:rPr>
              <w:t>Garant předmětu</w:t>
            </w:r>
          </w:p>
        </w:tc>
        <w:tc>
          <w:tcPr>
            <w:tcW w:w="6772" w:type="dxa"/>
            <w:gridSpan w:val="35"/>
            <w:tcBorders>
              <w:top w:val="single" w:sz="4" w:space="0" w:color="auto"/>
            </w:tcBorders>
          </w:tcPr>
          <w:p w14:paraId="09883204" w14:textId="77777777" w:rsidR="00D7796D" w:rsidRPr="003F73E3" w:rsidRDefault="00D7796D" w:rsidP="00656E66">
            <w:pPr>
              <w:jc w:val="both"/>
              <w:rPr>
                <w:sz w:val="19"/>
                <w:szCs w:val="19"/>
              </w:rPr>
            </w:pPr>
            <w:r w:rsidRPr="003F73E3">
              <w:rPr>
                <w:sz w:val="19"/>
                <w:szCs w:val="19"/>
              </w:rPr>
              <w:t xml:space="preserve">doc. Ing. Věra Kašpárková, CSc. </w:t>
            </w:r>
          </w:p>
        </w:tc>
      </w:tr>
      <w:tr w:rsidR="00D7796D" w:rsidRPr="004F1C6C" w14:paraId="7B4DA446" w14:textId="77777777" w:rsidTr="00FA4A57">
        <w:trPr>
          <w:gridBefore w:val="3"/>
          <w:gridAfter w:val="1"/>
          <w:wBefore w:w="178" w:type="dxa"/>
          <w:wAfter w:w="171" w:type="dxa"/>
          <w:trHeight w:val="243"/>
        </w:trPr>
        <w:tc>
          <w:tcPr>
            <w:tcW w:w="3088" w:type="dxa"/>
            <w:gridSpan w:val="5"/>
            <w:tcBorders>
              <w:top w:val="nil"/>
            </w:tcBorders>
            <w:shd w:val="clear" w:color="auto" w:fill="F7CAAC"/>
          </w:tcPr>
          <w:p w14:paraId="3CD354E7" w14:textId="77777777" w:rsidR="00D7796D" w:rsidRPr="005F5311" w:rsidRDefault="00D7796D" w:rsidP="00656E66">
            <w:pPr>
              <w:jc w:val="both"/>
              <w:rPr>
                <w:b/>
              </w:rPr>
            </w:pPr>
            <w:r w:rsidRPr="005F5311">
              <w:rPr>
                <w:b/>
              </w:rPr>
              <w:t>Zapojení garanta do výuky předmětu</w:t>
            </w:r>
          </w:p>
        </w:tc>
        <w:tc>
          <w:tcPr>
            <w:tcW w:w="6772" w:type="dxa"/>
            <w:gridSpan w:val="35"/>
            <w:tcBorders>
              <w:top w:val="nil"/>
            </w:tcBorders>
          </w:tcPr>
          <w:p w14:paraId="126D0460" w14:textId="13A9F0DF" w:rsidR="00D7796D" w:rsidRPr="003F73E3" w:rsidRDefault="00786E79" w:rsidP="00656E66">
            <w:pPr>
              <w:jc w:val="both"/>
              <w:rPr>
                <w:sz w:val="19"/>
                <w:szCs w:val="19"/>
              </w:rPr>
            </w:pPr>
            <w:r w:rsidRPr="003F73E3">
              <w:rPr>
                <w:sz w:val="19"/>
                <w:szCs w:val="19"/>
              </w:rPr>
              <w:t>80% p</w:t>
            </w:r>
          </w:p>
        </w:tc>
      </w:tr>
      <w:tr w:rsidR="00D7796D" w:rsidRPr="004F1C6C" w14:paraId="0819A598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3088" w:type="dxa"/>
            <w:gridSpan w:val="5"/>
            <w:shd w:val="clear" w:color="auto" w:fill="F7CAAC"/>
          </w:tcPr>
          <w:p w14:paraId="6CA4039E" w14:textId="77777777" w:rsidR="00D7796D" w:rsidRPr="004F1C6C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Vyučující</w:t>
            </w:r>
          </w:p>
        </w:tc>
        <w:tc>
          <w:tcPr>
            <w:tcW w:w="6772" w:type="dxa"/>
            <w:gridSpan w:val="35"/>
            <w:tcBorders>
              <w:bottom w:val="nil"/>
            </w:tcBorders>
          </w:tcPr>
          <w:p w14:paraId="6B2BBDB4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</w:p>
        </w:tc>
      </w:tr>
      <w:tr w:rsidR="00D7796D" w:rsidRPr="004F1C6C" w14:paraId="791B2BC0" w14:textId="77777777" w:rsidTr="00FA4A57">
        <w:trPr>
          <w:gridBefore w:val="3"/>
          <w:gridAfter w:val="1"/>
          <w:wBefore w:w="178" w:type="dxa"/>
          <w:wAfter w:w="171" w:type="dxa"/>
          <w:trHeight w:val="326"/>
        </w:trPr>
        <w:tc>
          <w:tcPr>
            <w:tcW w:w="9860" w:type="dxa"/>
            <w:gridSpan w:val="40"/>
            <w:tcBorders>
              <w:top w:val="nil"/>
            </w:tcBorders>
          </w:tcPr>
          <w:p w14:paraId="5AF26DCB" w14:textId="20A8BA6A" w:rsidR="00D7796D" w:rsidRPr="003F73E3" w:rsidRDefault="00D7796D" w:rsidP="00656E66">
            <w:pPr>
              <w:spacing w:before="40"/>
              <w:rPr>
                <w:sz w:val="19"/>
                <w:szCs w:val="19"/>
              </w:rPr>
            </w:pPr>
            <w:r w:rsidRPr="003F73E3">
              <w:rPr>
                <w:b/>
                <w:sz w:val="19"/>
                <w:szCs w:val="19"/>
              </w:rPr>
              <w:t>doc. Ing. Věra Kašpárková, CSc.</w:t>
            </w:r>
            <w:r w:rsidRPr="003F73E3">
              <w:rPr>
                <w:sz w:val="19"/>
                <w:szCs w:val="19"/>
              </w:rPr>
              <w:t xml:space="preserve"> (80% </w:t>
            </w:r>
            <w:r w:rsidR="006E29A2" w:rsidRPr="003F73E3">
              <w:rPr>
                <w:sz w:val="19"/>
                <w:szCs w:val="19"/>
              </w:rPr>
              <w:t>p</w:t>
            </w:r>
            <w:r w:rsidRPr="003F73E3">
              <w:rPr>
                <w:sz w:val="19"/>
                <w:szCs w:val="19"/>
              </w:rPr>
              <w:t>)</w:t>
            </w:r>
          </w:p>
          <w:p w14:paraId="1B2F1A93" w14:textId="2F5096C7" w:rsidR="00D7796D" w:rsidRPr="004F1C6C" w:rsidRDefault="00D7796D" w:rsidP="006E29A2">
            <w:pPr>
              <w:spacing w:before="20" w:after="20"/>
              <w:rPr>
                <w:sz w:val="19"/>
                <w:szCs w:val="19"/>
              </w:rPr>
            </w:pPr>
            <w:r w:rsidRPr="003F73E3">
              <w:rPr>
                <w:sz w:val="19"/>
                <w:szCs w:val="19"/>
              </w:rPr>
              <w:t xml:space="preserve">MVDr. Michael Caras (20% </w:t>
            </w:r>
            <w:r w:rsidR="006E29A2" w:rsidRPr="003F73E3">
              <w:rPr>
                <w:sz w:val="19"/>
                <w:szCs w:val="19"/>
              </w:rPr>
              <w:t>p</w:t>
            </w:r>
            <w:r w:rsidRPr="003F73E3">
              <w:rPr>
                <w:sz w:val="19"/>
                <w:szCs w:val="19"/>
              </w:rPr>
              <w:t>)</w:t>
            </w:r>
          </w:p>
        </w:tc>
      </w:tr>
      <w:tr w:rsidR="00D7796D" w:rsidRPr="004F1C6C" w14:paraId="46C210D3" w14:textId="77777777" w:rsidTr="00FA4A57">
        <w:trPr>
          <w:gridBefore w:val="3"/>
          <w:gridAfter w:val="1"/>
          <w:wBefore w:w="178" w:type="dxa"/>
          <w:wAfter w:w="171" w:type="dxa"/>
          <w:trHeight w:val="174"/>
        </w:trPr>
        <w:tc>
          <w:tcPr>
            <w:tcW w:w="3088" w:type="dxa"/>
            <w:gridSpan w:val="5"/>
            <w:shd w:val="clear" w:color="auto" w:fill="F7CAAC"/>
          </w:tcPr>
          <w:p w14:paraId="226A675A" w14:textId="77777777" w:rsidR="00D7796D" w:rsidRPr="004F1C6C" w:rsidRDefault="00D7796D" w:rsidP="00656E66">
            <w:pPr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Stručná anotace předmětu</w:t>
            </w:r>
          </w:p>
        </w:tc>
        <w:tc>
          <w:tcPr>
            <w:tcW w:w="6772" w:type="dxa"/>
            <w:gridSpan w:val="35"/>
            <w:tcBorders>
              <w:bottom w:val="nil"/>
            </w:tcBorders>
          </w:tcPr>
          <w:p w14:paraId="670BB23F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</w:p>
        </w:tc>
      </w:tr>
      <w:tr w:rsidR="00D7796D" w:rsidRPr="004F1C6C" w14:paraId="3CBB0A9A" w14:textId="77777777" w:rsidTr="00FA4A57">
        <w:trPr>
          <w:gridBefore w:val="3"/>
          <w:gridAfter w:val="1"/>
          <w:wBefore w:w="178" w:type="dxa"/>
          <w:wAfter w:w="171" w:type="dxa"/>
          <w:trHeight w:val="3546"/>
        </w:trPr>
        <w:tc>
          <w:tcPr>
            <w:tcW w:w="9860" w:type="dxa"/>
            <w:gridSpan w:val="40"/>
            <w:tcBorders>
              <w:top w:val="nil"/>
              <w:bottom w:val="single" w:sz="12" w:space="0" w:color="auto"/>
            </w:tcBorders>
          </w:tcPr>
          <w:p w14:paraId="1E0C44BF" w14:textId="77777777" w:rsidR="00D7796D" w:rsidRPr="003F73E3" w:rsidRDefault="00D7796D" w:rsidP="00656E66">
            <w:pPr>
              <w:jc w:val="both"/>
              <w:rPr>
                <w:sz w:val="19"/>
                <w:szCs w:val="19"/>
              </w:rPr>
            </w:pPr>
            <w:r w:rsidRPr="003F73E3">
              <w:rPr>
                <w:sz w:val="19"/>
                <w:szCs w:val="19"/>
              </w:rPr>
              <w:t>Cílem předmětu je seznámit studenty se základními právními předpisy pro kosmetické přípravky, detergenty a zdravotnické prostředky. Dalším úkolem předmětu je předat studentům informace o systémech řízení kvality a obeznámit je se základními pojmy a přístupy péče o kvalitu při výrobě kosmetiky a zdravotnických prostředků. Obsah předmětu tvoří tyto tematické celky:</w:t>
            </w:r>
          </w:p>
          <w:p w14:paraId="57B621E9" w14:textId="77777777" w:rsidR="00D7796D" w:rsidRPr="003F73E3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3F73E3">
              <w:rPr>
                <w:noProof/>
                <w:sz w:val="19"/>
                <w:szCs w:val="19"/>
              </w:rPr>
              <w:t xml:space="preserve">Historie, struktura a tvorba právních předpisů.  </w:t>
            </w:r>
          </w:p>
          <w:p w14:paraId="013FCF46" w14:textId="77777777" w:rsidR="00D7796D" w:rsidRPr="003F73E3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3F73E3">
              <w:rPr>
                <w:noProof/>
                <w:sz w:val="19"/>
                <w:szCs w:val="19"/>
              </w:rPr>
              <w:t>Nařízení EP a Rady č. 1907/2006 o registraci, hodnocení, povolování a omezování chemických látek (REACH). Zákon č. 350/2011 Sb., o chemických látkách a chemických a chemických směsích.</w:t>
            </w:r>
            <w:r w:rsidRPr="003F73E3">
              <w:rPr>
                <w:sz w:val="19"/>
                <w:szCs w:val="19"/>
              </w:rPr>
              <w:t xml:space="preserve"> </w:t>
            </w:r>
            <w:r w:rsidRPr="003F73E3">
              <w:rPr>
                <w:noProof/>
                <w:sz w:val="19"/>
                <w:szCs w:val="19"/>
              </w:rPr>
              <w:t>Nařízení Evropského parlamentu a Rady (ES) č. 1272/2008 o klasifikaci, označování a balení látek a směsí (nařízení CLP).</w:t>
            </w:r>
          </w:p>
          <w:p w14:paraId="07FF6BED" w14:textId="77777777" w:rsidR="00D7796D" w:rsidRPr="003F73E3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3F73E3">
              <w:rPr>
                <w:noProof/>
                <w:sz w:val="19"/>
                <w:szCs w:val="19"/>
              </w:rPr>
              <w:t>Zákon č. 258/2000 Sb. Zákon o ochraně veřejného zdraví v platném znění. Zákon č. 102/2001 Sb., o obecné bezpečnosti výrobků v platném znění, Zákon č. 634/1992 Sb., o ochraně spotřebitele, v platném znění.</w:t>
            </w:r>
          </w:p>
          <w:p w14:paraId="6CDC1F1D" w14:textId="77777777" w:rsidR="00D7796D" w:rsidRPr="003F73E3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3F73E3">
              <w:rPr>
                <w:noProof/>
                <w:sz w:val="19"/>
                <w:szCs w:val="19"/>
              </w:rPr>
              <w:t xml:space="preserve">Nařízení EP a Rady (ES) č. 1223/2009 o kosmetických přípravcích, Nařízení komise (EU) 655/2013. </w:t>
            </w:r>
          </w:p>
          <w:p w14:paraId="53A293D5" w14:textId="77777777" w:rsidR="00D7796D" w:rsidRPr="003F73E3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3F73E3">
              <w:rPr>
                <w:noProof/>
                <w:sz w:val="19"/>
                <w:szCs w:val="19"/>
              </w:rPr>
              <w:t>Certifikace přírodní kosmetiky a biokosmetiky CPK standardy.</w:t>
            </w:r>
            <w:r w:rsidRPr="003F73E3">
              <w:rPr>
                <w:sz w:val="19"/>
                <w:szCs w:val="19"/>
              </w:rPr>
              <w:t xml:space="preserve"> </w:t>
            </w:r>
          </w:p>
          <w:p w14:paraId="1F0E3104" w14:textId="77777777" w:rsidR="00D7796D" w:rsidRPr="003F73E3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3F73E3">
              <w:rPr>
                <w:noProof/>
                <w:sz w:val="19"/>
                <w:szCs w:val="19"/>
              </w:rPr>
              <w:t xml:space="preserve">Nařízení Evropského parlamentu a Rady 648/2004/EC o detergentech. </w:t>
            </w:r>
          </w:p>
          <w:p w14:paraId="7E7B29BC" w14:textId="77777777" w:rsidR="00D7796D" w:rsidRPr="003F73E3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3F73E3">
              <w:rPr>
                <w:noProof/>
                <w:sz w:val="19"/>
                <w:szCs w:val="19"/>
              </w:rPr>
              <w:t>Legislativa pro zdravotnické prostředky a v nich použité biomateriály. Zákon č. 22/1997 Sb., o technických požadavcích na výrobky a o změně a doplnění některých zákonů, ve znění pozdějších předpisů.</w:t>
            </w:r>
          </w:p>
          <w:p w14:paraId="55FD15D8" w14:textId="77777777" w:rsidR="00D7796D" w:rsidRPr="003F73E3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3F73E3">
              <w:rPr>
                <w:noProof/>
                <w:sz w:val="19"/>
                <w:szCs w:val="19"/>
              </w:rPr>
              <w:t xml:space="preserve">Zákon č. 268/2014 Sb., o  zdravotnických prostředcích. </w:t>
            </w:r>
          </w:p>
          <w:p w14:paraId="693BE5BE" w14:textId="77777777" w:rsidR="00D7796D" w:rsidRPr="003F73E3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3F73E3">
              <w:rPr>
                <w:noProof/>
                <w:sz w:val="19"/>
                <w:szCs w:val="19"/>
              </w:rPr>
              <w:t>Nařízení vlády č. 54/2015 Sb., o technických požadavcích na zdravotnické prostředky, Nařízení Evropského parlamentu a Rady (EU) 2017/745 ze dne 5. dubna 2017 o zdravotnických prostředcích.</w:t>
            </w:r>
          </w:p>
          <w:p w14:paraId="39E9A7E7" w14:textId="77777777" w:rsidR="00D7796D" w:rsidRPr="003F73E3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3F73E3">
              <w:rPr>
                <w:noProof/>
                <w:sz w:val="19"/>
                <w:szCs w:val="19"/>
              </w:rPr>
              <w:t>Posuzování shody zdravotnických prostředků, certifikace výrobků a posuzování shody, CE značka.</w:t>
            </w:r>
          </w:p>
          <w:p w14:paraId="53DB28C0" w14:textId="77777777" w:rsidR="00D7796D" w:rsidRPr="003F73E3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3F73E3">
              <w:rPr>
                <w:noProof/>
                <w:sz w:val="19"/>
                <w:szCs w:val="19"/>
              </w:rPr>
              <w:t>Principy certifikace, pyramida dokumentů v QMS, řízené dokumenty, principy auditů kvality.</w:t>
            </w:r>
          </w:p>
          <w:p w14:paraId="19B733CE" w14:textId="77777777" w:rsidR="00D7796D" w:rsidRPr="003F73E3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3F73E3">
              <w:rPr>
                <w:sz w:val="19"/>
                <w:szCs w:val="19"/>
              </w:rPr>
              <w:t>Systémy kvality dle normy ČSN EN ISO 9001.</w:t>
            </w:r>
          </w:p>
          <w:p w14:paraId="244B2873" w14:textId="77777777" w:rsidR="00D7796D" w:rsidRPr="003F73E3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3F73E3">
              <w:rPr>
                <w:sz w:val="19"/>
                <w:szCs w:val="19"/>
              </w:rPr>
              <w:t>SMJ pro zdravotnické prostředky - ČSN EN ISO 13485.</w:t>
            </w:r>
          </w:p>
          <w:p w14:paraId="725B899C" w14:textId="77777777" w:rsidR="00D7796D" w:rsidRPr="004F1C6C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3F73E3">
              <w:rPr>
                <w:noProof/>
                <w:sz w:val="19"/>
                <w:szCs w:val="19"/>
              </w:rPr>
              <w:t>ČSN EN ISO 22716 Kosmetika - Správná výrobní praxe (SVP) - Směrnice pro správnou výrobní praxi.</w:t>
            </w:r>
          </w:p>
        </w:tc>
      </w:tr>
      <w:tr w:rsidR="00D7796D" w14:paraId="30D05936" w14:textId="77777777" w:rsidTr="00FA4A57">
        <w:trPr>
          <w:gridBefore w:val="3"/>
          <w:gridAfter w:val="1"/>
          <w:wBefore w:w="178" w:type="dxa"/>
          <w:wAfter w:w="171" w:type="dxa"/>
          <w:trHeight w:val="265"/>
        </w:trPr>
        <w:tc>
          <w:tcPr>
            <w:tcW w:w="3655" w:type="dxa"/>
            <w:gridSpan w:val="10"/>
            <w:tcBorders>
              <w:top w:val="nil"/>
            </w:tcBorders>
            <w:shd w:val="clear" w:color="auto" w:fill="F7CAAC"/>
          </w:tcPr>
          <w:p w14:paraId="6E928332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Studijní literatura a studijní pomůcky</w:t>
            </w:r>
          </w:p>
        </w:tc>
        <w:tc>
          <w:tcPr>
            <w:tcW w:w="6205" w:type="dxa"/>
            <w:gridSpan w:val="30"/>
            <w:tcBorders>
              <w:top w:val="nil"/>
              <w:bottom w:val="nil"/>
            </w:tcBorders>
          </w:tcPr>
          <w:p w14:paraId="05BFF96C" w14:textId="77777777" w:rsidR="00D7796D" w:rsidRDefault="00D7796D" w:rsidP="00656E66">
            <w:pPr>
              <w:jc w:val="both"/>
            </w:pPr>
          </w:p>
        </w:tc>
      </w:tr>
      <w:tr w:rsidR="00D7796D" w:rsidRPr="004F1C6C" w14:paraId="636BFA9B" w14:textId="77777777" w:rsidTr="00FA4A57">
        <w:trPr>
          <w:gridBefore w:val="3"/>
          <w:gridAfter w:val="1"/>
          <w:wBefore w:w="178" w:type="dxa"/>
          <w:wAfter w:w="171" w:type="dxa"/>
          <w:trHeight w:val="1497"/>
        </w:trPr>
        <w:tc>
          <w:tcPr>
            <w:tcW w:w="9860" w:type="dxa"/>
            <w:gridSpan w:val="40"/>
            <w:tcBorders>
              <w:top w:val="nil"/>
            </w:tcBorders>
          </w:tcPr>
          <w:p w14:paraId="43FB3034" w14:textId="77777777" w:rsidR="00D7796D" w:rsidRPr="00115B1C" w:rsidRDefault="00D7796D" w:rsidP="00656E66">
            <w:pPr>
              <w:jc w:val="both"/>
              <w:rPr>
                <w:color w:val="000000"/>
                <w:sz w:val="19"/>
                <w:szCs w:val="19"/>
              </w:rPr>
            </w:pPr>
            <w:r w:rsidRPr="00115B1C">
              <w:rPr>
                <w:color w:val="000000"/>
                <w:sz w:val="19"/>
                <w:szCs w:val="19"/>
                <w:u w:val="single"/>
              </w:rPr>
              <w:t>Povinná literatura:</w:t>
            </w:r>
            <w:r w:rsidRPr="00115B1C">
              <w:rPr>
                <w:color w:val="000000"/>
                <w:sz w:val="19"/>
                <w:szCs w:val="19"/>
              </w:rPr>
              <w:t xml:space="preserve"> </w:t>
            </w:r>
          </w:p>
          <w:p w14:paraId="336F3695" w14:textId="77777777" w:rsidR="00DD3F93" w:rsidRPr="00115B1C" w:rsidRDefault="00DD3F93" w:rsidP="00DD3F93">
            <w:pPr>
              <w:jc w:val="both"/>
              <w:rPr>
                <w:sz w:val="19"/>
                <w:szCs w:val="19"/>
              </w:rPr>
            </w:pPr>
            <w:r w:rsidRPr="00115B1C">
              <w:rPr>
                <w:sz w:val="19"/>
                <w:szCs w:val="19"/>
              </w:rPr>
              <w:t>Výukové materiály v anglickém jazyce poskytnuté vyučujícím.</w:t>
            </w:r>
          </w:p>
          <w:p w14:paraId="16750E97" w14:textId="638A552A" w:rsidR="00D7796D" w:rsidRPr="00115B1C" w:rsidRDefault="00D7796D" w:rsidP="003F3D45">
            <w:pPr>
              <w:contextualSpacing/>
              <w:jc w:val="both"/>
              <w:outlineLvl w:val="0"/>
              <w:rPr>
                <w:bCs/>
                <w:sz w:val="19"/>
                <w:szCs w:val="19"/>
              </w:rPr>
            </w:pPr>
            <w:r w:rsidRPr="00115B1C">
              <w:rPr>
                <w:iCs/>
                <w:sz w:val="19"/>
                <w:szCs w:val="19"/>
              </w:rPr>
              <w:t xml:space="preserve">Legislativní dokumenty dostupné viz </w:t>
            </w:r>
            <w:hyperlink r:id="rId8" w:history="1">
              <w:r w:rsidR="005F5311" w:rsidRPr="00115B1C">
                <w:rPr>
                  <w:rStyle w:val="Hypertextovodkaz"/>
                  <w:iCs/>
                  <w:sz w:val="19"/>
                  <w:szCs w:val="19"/>
                </w:rPr>
                <w:t>http://eur-lex.europa.eu/homepage.html</w:t>
              </w:r>
            </w:hyperlink>
            <w:r w:rsidRPr="00115B1C">
              <w:rPr>
                <w:bCs/>
                <w:sz w:val="19"/>
                <w:szCs w:val="19"/>
              </w:rPr>
              <w:t>.</w:t>
            </w:r>
          </w:p>
          <w:p w14:paraId="2900C683" w14:textId="4849298D" w:rsidR="003F3D45" w:rsidRPr="00115B1C" w:rsidRDefault="003F3D45" w:rsidP="003F3D45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19"/>
                <w:szCs w:val="19"/>
              </w:rPr>
            </w:pPr>
            <w:r w:rsidRPr="00115B1C">
              <w:rPr>
                <w:caps/>
                <w:color w:val="000000"/>
                <w:sz w:val="19"/>
                <w:szCs w:val="19"/>
              </w:rPr>
              <w:t>Micklewright</w:t>
            </w:r>
            <w:r w:rsidRPr="00115B1C">
              <w:rPr>
                <w:color w:val="000000"/>
                <w:sz w:val="19"/>
                <w:szCs w:val="19"/>
              </w:rPr>
              <w:t>, M. Lean ISO 9001 - Adding Spark to Your ISO 9001 QMS and Sustainability to Your Lean Efforts. Ame</w:t>
            </w:r>
            <w:r w:rsidR="00E007FB">
              <w:rPr>
                <w:color w:val="000000"/>
                <w:sz w:val="19"/>
                <w:szCs w:val="19"/>
              </w:rPr>
              <w:t>rican Society for Quality</w:t>
            </w:r>
            <w:r w:rsidRPr="00115B1C">
              <w:rPr>
                <w:color w:val="000000"/>
                <w:sz w:val="19"/>
                <w:szCs w:val="19"/>
              </w:rPr>
              <w:t xml:space="preserve">, 2010. Dostupné online: </w:t>
            </w:r>
            <w:hyperlink r:id="rId9" w:tgtFrame="_blank" w:history="1">
              <w:r w:rsidRPr="00115B1C">
                <w:rPr>
                  <w:rStyle w:val="Hypertextovodkaz"/>
                  <w:sz w:val="19"/>
                  <w:szCs w:val="19"/>
                </w:rPr>
                <w:t>http://app.knovel.com/hotlink/toc/id:kpLISOASY3/lean-iso-9001-adding/lean-iso-9001-adding</w:t>
              </w:r>
            </w:hyperlink>
            <w:r w:rsidRPr="00115B1C">
              <w:rPr>
                <w:color w:val="000000"/>
                <w:sz w:val="19"/>
                <w:szCs w:val="19"/>
              </w:rPr>
              <w:t>.</w:t>
            </w:r>
          </w:p>
          <w:p w14:paraId="0A580AA1" w14:textId="553DBC18" w:rsidR="00D7796D" w:rsidRDefault="003F3D45" w:rsidP="00115B1C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19"/>
                <w:szCs w:val="19"/>
              </w:rPr>
            </w:pPr>
            <w:r w:rsidRPr="00115B1C">
              <w:rPr>
                <w:color w:val="000000"/>
                <w:sz w:val="19"/>
                <w:szCs w:val="19"/>
              </w:rPr>
              <w:t>G</w:t>
            </w:r>
            <w:r w:rsidRPr="00115B1C">
              <w:rPr>
                <w:caps/>
                <w:color w:val="000000"/>
                <w:sz w:val="19"/>
                <w:szCs w:val="19"/>
              </w:rPr>
              <w:t>reen</w:t>
            </w:r>
            <w:r w:rsidRPr="00115B1C">
              <w:rPr>
                <w:color w:val="000000"/>
                <w:sz w:val="19"/>
                <w:szCs w:val="19"/>
              </w:rPr>
              <w:t xml:space="preserve">, D. Medical Devices - ISO 13485 and ISO 9001. BSI Standards Ltd., 2005. Dostupné online: </w:t>
            </w:r>
            <w:hyperlink r:id="rId10" w:tgtFrame="_blank" w:history="1">
              <w:r w:rsidRPr="00115B1C">
                <w:rPr>
                  <w:rStyle w:val="Hypertextovodkaz"/>
                  <w:sz w:val="19"/>
                  <w:szCs w:val="19"/>
                </w:rPr>
                <w:t>http://app.knovel.com/hotlink/toc/id:kpMDISOIS5/medical-devices-iso-13485/medical-devices-iso-13485</w:t>
              </w:r>
            </w:hyperlink>
            <w:r w:rsidRPr="00115B1C">
              <w:rPr>
                <w:color w:val="000000"/>
                <w:sz w:val="19"/>
                <w:szCs w:val="19"/>
              </w:rPr>
              <w:t>.</w:t>
            </w:r>
          </w:p>
          <w:p w14:paraId="3C72160F" w14:textId="77777777" w:rsidR="003F73E3" w:rsidRPr="003F73E3" w:rsidRDefault="003F73E3" w:rsidP="00115B1C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18"/>
                <w:szCs w:val="18"/>
                <w:u w:val="single"/>
              </w:rPr>
            </w:pPr>
          </w:p>
          <w:p w14:paraId="6E9C7C1B" w14:textId="77777777" w:rsidR="00D7796D" w:rsidRPr="00115B1C" w:rsidRDefault="00D7796D" w:rsidP="00115B1C">
            <w:pPr>
              <w:contextualSpacing/>
              <w:jc w:val="both"/>
              <w:outlineLvl w:val="0"/>
              <w:rPr>
                <w:bCs/>
                <w:sz w:val="19"/>
                <w:szCs w:val="19"/>
                <w:u w:val="single"/>
              </w:rPr>
            </w:pPr>
            <w:r w:rsidRPr="00115B1C">
              <w:rPr>
                <w:bCs/>
                <w:sz w:val="19"/>
                <w:szCs w:val="19"/>
                <w:u w:val="single"/>
              </w:rPr>
              <w:t xml:space="preserve">Doporučená </w:t>
            </w:r>
            <w:r w:rsidRPr="00115B1C">
              <w:rPr>
                <w:color w:val="000000"/>
                <w:sz w:val="19"/>
                <w:szCs w:val="19"/>
                <w:u w:val="single"/>
              </w:rPr>
              <w:t>literatura</w:t>
            </w:r>
            <w:r w:rsidRPr="00115B1C">
              <w:rPr>
                <w:bCs/>
                <w:sz w:val="19"/>
                <w:szCs w:val="19"/>
                <w:u w:val="single"/>
              </w:rPr>
              <w:t>:</w:t>
            </w:r>
          </w:p>
          <w:p w14:paraId="195B89E4" w14:textId="1650D7E9" w:rsidR="00115B1C" w:rsidRPr="00115B1C" w:rsidRDefault="00115B1C" w:rsidP="00656E66">
            <w:pPr>
              <w:spacing w:before="100" w:beforeAutospacing="1" w:after="100" w:afterAutospacing="1"/>
              <w:contextualSpacing/>
              <w:jc w:val="both"/>
              <w:outlineLvl w:val="0"/>
              <w:rPr>
                <w:sz w:val="19"/>
                <w:szCs w:val="19"/>
                <w:u w:val="single"/>
              </w:rPr>
            </w:pPr>
            <w:r w:rsidRPr="00115B1C">
              <w:rPr>
                <w:color w:val="000000"/>
                <w:sz w:val="19"/>
                <w:szCs w:val="19"/>
                <w:shd w:val="clear" w:color="auto" w:fill="FFFFFF"/>
              </w:rPr>
              <w:t>GOETSCH,  D.L, DAVIS, </w:t>
            </w:r>
            <w:r w:rsidR="00E007FB">
              <w:rPr>
                <w:color w:val="000000"/>
                <w:sz w:val="19"/>
                <w:szCs w:val="19"/>
                <w:shd w:val="clear" w:color="auto" w:fill="FFFFFF"/>
              </w:rPr>
              <w:t xml:space="preserve"> S.B. </w:t>
            </w:r>
            <w:r w:rsidRPr="00115B1C">
              <w:rPr>
                <w:color w:val="000000"/>
                <w:sz w:val="19"/>
                <w:szCs w:val="19"/>
                <w:shd w:val="clear" w:color="auto" w:fill="FFFFFF"/>
              </w:rPr>
              <w:t xml:space="preserve">Quality Management for Organizational Excellence. 7th New International </w:t>
            </w:r>
            <w:r w:rsidR="00E007FB">
              <w:rPr>
                <w:color w:val="000000"/>
                <w:sz w:val="19"/>
                <w:szCs w:val="19"/>
                <w:shd w:val="clear" w:color="auto" w:fill="FFFFFF"/>
              </w:rPr>
              <w:t>E</w:t>
            </w:r>
            <w:r w:rsidRPr="00115B1C">
              <w:rPr>
                <w:color w:val="000000"/>
                <w:sz w:val="19"/>
                <w:szCs w:val="19"/>
                <w:shd w:val="clear" w:color="auto" w:fill="FFFFFF"/>
              </w:rPr>
              <w:t>d. Harlow: Pearson, 2014. ISBN 1292022337.</w:t>
            </w:r>
          </w:p>
          <w:p w14:paraId="186B320E" w14:textId="5B253B12" w:rsidR="00EF6E5D" w:rsidRPr="00EF6E5D" w:rsidRDefault="00EF6E5D" w:rsidP="00F63841">
            <w:pPr>
              <w:spacing w:before="100" w:beforeAutospacing="1" w:after="100" w:afterAutospacing="1"/>
              <w:contextualSpacing/>
              <w:jc w:val="both"/>
              <w:outlineLvl w:val="0"/>
              <w:rPr>
                <w:sz w:val="19"/>
                <w:szCs w:val="19"/>
              </w:rPr>
            </w:pPr>
            <w:r w:rsidRPr="00115B1C">
              <w:rPr>
                <w:color w:val="000000"/>
                <w:sz w:val="19"/>
                <w:szCs w:val="19"/>
                <w:shd w:val="clear" w:color="auto" w:fill="FFFFFF"/>
              </w:rPr>
              <w:t xml:space="preserve">Good </w:t>
            </w:r>
            <w:r w:rsidR="00F63841" w:rsidRPr="00115B1C">
              <w:rPr>
                <w:color w:val="000000"/>
                <w:sz w:val="19"/>
                <w:szCs w:val="19"/>
                <w:shd w:val="clear" w:color="auto" w:fill="FFFFFF"/>
              </w:rPr>
              <w:t>L</w:t>
            </w:r>
            <w:r w:rsidRPr="00115B1C">
              <w:rPr>
                <w:color w:val="000000"/>
                <w:sz w:val="19"/>
                <w:szCs w:val="19"/>
                <w:shd w:val="clear" w:color="auto" w:fill="FFFFFF"/>
              </w:rPr>
              <w:t xml:space="preserve">aboratory </w:t>
            </w:r>
            <w:r w:rsidR="00F63841" w:rsidRPr="00115B1C">
              <w:rPr>
                <w:color w:val="000000"/>
                <w:sz w:val="19"/>
                <w:szCs w:val="19"/>
                <w:shd w:val="clear" w:color="auto" w:fill="FFFFFF"/>
              </w:rPr>
              <w:t>P</w:t>
            </w:r>
            <w:r w:rsidRPr="00115B1C">
              <w:rPr>
                <w:color w:val="000000"/>
                <w:sz w:val="19"/>
                <w:szCs w:val="19"/>
                <w:shd w:val="clear" w:color="auto" w:fill="FFFFFF"/>
              </w:rPr>
              <w:t>ractice: OECD Principles and Guidance for Compliance Monitoring. Paris: OECD, 2005. 139 s. ISBN 9789264012820.</w:t>
            </w:r>
            <w:r w:rsidRPr="00EF6E5D">
              <w:rPr>
                <w:color w:val="000000"/>
                <w:shd w:val="clear" w:color="auto" w:fill="FFFFFF"/>
              </w:rPr>
              <w:t> </w:t>
            </w:r>
          </w:p>
        </w:tc>
      </w:tr>
      <w:tr w:rsidR="00D7796D" w:rsidRPr="004F1C6C" w14:paraId="22EBCA09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9860" w:type="dxa"/>
            <w:gridSpan w:val="40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079FD00" w14:textId="77777777" w:rsidR="00D7796D" w:rsidRPr="004F1C6C" w:rsidRDefault="00D7796D" w:rsidP="00656E66">
            <w:pPr>
              <w:jc w:val="center"/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Informace ke kombinované nebo distanční formě</w:t>
            </w:r>
          </w:p>
        </w:tc>
      </w:tr>
      <w:tr w:rsidR="00D7796D" w14:paraId="68E3A4A6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4789" w:type="dxa"/>
            <w:gridSpan w:val="15"/>
            <w:tcBorders>
              <w:top w:val="single" w:sz="2" w:space="0" w:color="auto"/>
            </w:tcBorders>
            <w:shd w:val="clear" w:color="auto" w:fill="F7CAAC"/>
          </w:tcPr>
          <w:p w14:paraId="4AB2775D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Rozsah konzultací (soustředění)</w:t>
            </w:r>
          </w:p>
        </w:tc>
        <w:tc>
          <w:tcPr>
            <w:tcW w:w="889" w:type="dxa"/>
            <w:gridSpan w:val="5"/>
            <w:tcBorders>
              <w:top w:val="single" w:sz="2" w:space="0" w:color="auto"/>
            </w:tcBorders>
          </w:tcPr>
          <w:p w14:paraId="3B99F830" w14:textId="5B6BF8C0" w:rsidR="005F5311" w:rsidRDefault="005F5311" w:rsidP="00656E66">
            <w:pPr>
              <w:jc w:val="center"/>
            </w:pPr>
          </w:p>
        </w:tc>
        <w:tc>
          <w:tcPr>
            <w:tcW w:w="4182" w:type="dxa"/>
            <w:gridSpan w:val="20"/>
            <w:tcBorders>
              <w:top w:val="single" w:sz="2" w:space="0" w:color="auto"/>
            </w:tcBorders>
            <w:shd w:val="clear" w:color="auto" w:fill="F7CAAC"/>
          </w:tcPr>
          <w:p w14:paraId="1CD31544" w14:textId="77777777" w:rsidR="00D7796D" w:rsidRDefault="00D7796D" w:rsidP="00656E66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7796D" w:rsidRPr="004F1C6C" w14:paraId="58A2CE11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9860" w:type="dxa"/>
            <w:gridSpan w:val="40"/>
            <w:shd w:val="clear" w:color="auto" w:fill="F7CAAC"/>
          </w:tcPr>
          <w:p w14:paraId="00305112" w14:textId="77777777" w:rsidR="00D7796D" w:rsidRPr="004F1C6C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Informace o způsobu kontaktu s vyučujícím</w:t>
            </w:r>
          </w:p>
        </w:tc>
      </w:tr>
      <w:tr w:rsidR="00D7796D" w:rsidRPr="004F1C6C" w14:paraId="4203F57D" w14:textId="77777777" w:rsidTr="00FA4A57">
        <w:trPr>
          <w:gridBefore w:val="3"/>
          <w:gridAfter w:val="1"/>
          <w:wBefore w:w="178" w:type="dxa"/>
          <w:wAfter w:w="171" w:type="dxa"/>
          <w:trHeight w:val="141"/>
        </w:trPr>
        <w:tc>
          <w:tcPr>
            <w:tcW w:w="9860" w:type="dxa"/>
            <w:gridSpan w:val="40"/>
          </w:tcPr>
          <w:p w14:paraId="6158BC50" w14:textId="77777777" w:rsidR="005F5311" w:rsidRDefault="005F5311" w:rsidP="00E54DEC">
            <w:pPr>
              <w:jc w:val="both"/>
              <w:rPr>
                <w:sz w:val="19"/>
                <w:szCs w:val="19"/>
              </w:rPr>
            </w:pPr>
          </w:p>
          <w:p w14:paraId="5D16D40C" w14:textId="77777777" w:rsidR="003F73E3" w:rsidRDefault="003F73E3" w:rsidP="00E54DEC">
            <w:pPr>
              <w:jc w:val="both"/>
              <w:rPr>
                <w:sz w:val="19"/>
                <w:szCs w:val="19"/>
              </w:rPr>
            </w:pPr>
          </w:p>
          <w:p w14:paraId="546F0294" w14:textId="77777777" w:rsidR="00FA4A57" w:rsidRDefault="00FA4A57" w:rsidP="00E54DEC">
            <w:pPr>
              <w:jc w:val="both"/>
              <w:rPr>
                <w:sz w:val="19"/>
                <w:szCs w:val="19"/>
              </w:rPr>
            </w:pPr>
          </w:p>
          <w:p w14:paraId="0AFDB48B" w14:textId="1460AA25" w:rsidR="003F73E3" w:rsidRPr="004F1C6C" w:rsidRDefault="003F73E3" w:rsidP="00E54DEC">
            <w:pPr>
              <w:jc w:val="both"/>
              <w:rPr>
                <w:sz w:val="19"/>
                <w:szCs w:val="19"/>
              </w:rPr>
            </w:pPr>
          </w:p>
        </w:tc>
      </w:tr>
      <w:tr w:rsidR="003C06D0" w14:paraId="0F0D6404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9860" w:type="dxa"/>
            <w:gridSpan w:val="40"/>
            <w:tcBorders>
              <w:bottom w:val="double" w:sz="4" w:space="0" w:color="auto"/>
            </w:tcBorders>
            <w:shd w:val="clear" w:color="auto" w:fill="BDD6EE"/>
          </w:tcPr>
          <w:p w14:paraId="0EA946CA" w14:textId="77777777" w:rsidR="003C06D0" w:rsidRDefault="003C06D0" w:rsidP="002871D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3C06D0" w14:paraId="33CC3631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3088" w:type="dxa"/>
            <w:gridSpan w:val="5"/>
            <w:tcBorders>
              <w:top w:val="double" w:sz="4" w:space="0" w:color="auto"/>
            </w:tcBorders>
            <w:shd w:val="clear" w:color="auto" w:fill="F7CAAC"/>
          </w:tcPr>
          <w:p w14:paraId="0FC29C83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2" w:type="dxa"/>
            <w:gridSpan w:val="35"/>
            <w:tcBorders>
              <w:top w:val="double" w:sz="4" w:space="0" w:color="auto"/>
            </w:tcBorders>
          </w:tcPr>
          <w:p w14:paraId="37FB03C4" w14:textId="2650792D" w:rsidR="003C06D0" w:rsidRPr="00767DAA" w:rsidRDefault="00251A80" w:rsidP="002871DA">
            <w:pPr>
              <w:jc w:val="both"/>
              <w:rPr>
                <w:b/>
              </w:rPr>
            </w:pPr>
            <w:bookmarkStart w:id="36" w:name="Altern_met_test_biol_vlastn_a_omické_pří"/>
            <w:bookmarkEnd w:id="36"/>
            <w:r w:rsidRPr="00772BC7">
              <w:rPr>
                <w:b/>
                <w:shd w:val="clear" w:color="auto" w:fill="FFFFFF"/>
                <w:lang w:val="en-GB"/>
              </w:rPr>
              <w:t>Testing of  Biological Properties of Materials and Omic Approaches</w:t>
            </w:r>
          </w:p>
        </w:tc>
      </w:tr>
      <w:tr w:rsidR="003C06D0" w14:paraId="7CF3F877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3088" w:type="dxa"/>
            <w:gridSpan w:val="5"/>
            <w:shd w:val="clear" w:color="auto" w:fill="F7CAAC"/>
          </w:tcPr>
          <w:p w14:paraId="3C47D449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18"/>
          </w:tcPr>
          <w:p w14:paraId="2AA7D03C" w14:textId="5BA0D68A" w:rsidR="003C06D0" w:rsidRDefault="00836D80" w:rsidP="00836D80">
            <w:pPr>
              <w:jc w:val="both"/>
            </w:pPr>
            <w:r>
              <w:t>povinný,</w:t>
            </w:r>
            <w:r w:rsidR="003C06D0">
              <w:t xml:space="preserve"> </w:t>
            </w:r>
            <w:r>
              <w:t>ZT</w:t>
            </w:r>
          </w:p>
        </w:tc>
        <w:tc>
          <w:tcPr>
            <w:tcW w:w="2695" w:type="dxa"/>
            <w:gridSpan w:val="12"/>
            <w:shd w:val="clear" w:color="auto" w:fill="F7CAAC"/>
          </w:tcPr>
          <w:p w14:paraId="02EC4DDD" w14:textId="77777777" w:rsidR="003C06D0" w:rsidRDefault="003C06D0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1" w:type="dxa"/>
            <w:gridSpan w:val="5"/>
          </w:tcPr>
          <w:p w14:paraId="3E73D660" w14:textId="77777777" w:rsidR="003C06D0" w:rsidRDefault="003C06D0" w:rsidP="002871DA">
            <w:pPr>
              <w:jc w:val="both"/>
            </w:pPr>
            <w:r>
              <w:t>1/LS</w:t>
            </w:r>
          </w:p>
        </w:tc>
      </w:tr>
      <w:tr w:rsidR="003C06D0" w14:paraId="138B0FF1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3088" w:type="dxa"/>
            <w:gridSpan w:val="5"/>
            <w:shd w:val="clear" w:color="auto" w:fill="F7CAAC"/>
          </w:tcPr>
          <w:p w14:paraId="368FEB09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10"/>
          </w:tcPr>
          <w:p w14:paraId="4A389136" w14:textId="7EE25DDA" w:rsidR="003C06D0" w:rsidRDefault="003C06D0" w:rsidP="002871DA">
            <w:pPr>
              <w:jc w:val="both"/>
            </w:pPr>
            <w:r w:rsidRPr="008B557D">
              <w:t>28</w:t>
            </w:r>
            <w:r w:rsidR="00C57FFB">
              <w:t>p+14s+</w:t>
            </w:r>
            <w:r>
              <w:t>14l</w:t>
            </w:r>
          </w:p>
        </w:tc>
        <w:tc>
          <w:tcPr>
            <w:tcW w:w="889" w:type="dxa"/>
            <w:gridSpan w:val="5"/>
            <w:shd w:val="clear" w:color="auto" w:fill="F7CAAC"/>
          </w:tcPr>
          <w:p w14:paraId="77278F65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14:paraId="43B4FA2C" w14:textId="77777777" w:rsidR="003C06D0" w:rsidRDefault="003C06D0" w:rsidP="003F3135">
            <w:r>
              <w:t>56</w:t>
            </w:r>
          </w:p>
        </w:tc>
        <w:tc>
          <w:tcPr>
            <w:tcW w:w="2156" w:type="dxa"/>
            <w:gridSpan w:val="8"/>
            <w:shd w:val="clear" w:color="auto" w:fill="F7CAAC"/>
          </w:tcPr>
          <w:p w14:paraId="10EE33CB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0" w:type="dxa"/>
            <w:gridSpan w:val="9"/>
          </w:tcPr>
          <w:p w14:paraId="1D45A301" w14:textId="77777777" w:rsidR="003C06D0" w:rsidRDefault="003C06D0" w:rsidP="002871DA">
            <w:pPr>
              <w:jc w:val="both"/>
            </w:pPr>
            <w:r w:rsidRPr="00C57FFB">
              <w:t>5</w:t>
            </w:r>
          </w:p>
        </w:tc>
      </w:tr>
      <w:tr w:rsidR="003C06D0" w14:paraId="2AADC55E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3088" w:type="dxa"/>
            <w:gridSpan w:val="5"/>
            <w:shd w:val="clear" w:color="auto" w:fill="F7CAAC"/>
          </w:tcPr>
          <w:p w14:paraId="58EF5B54" w14:textId="77777777" w:rsidR="003C06D0" w:rsidRDefault="003C06D0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2" w:type="dxa"/>
            <w:gridSpan w:val="35"/>
          </w:tcPr>
          <w:p w14:paraId="718F89FE" w14:textId="77777777" w:rsidR="003C06D0" w:rsidRDefault="003C06D0" w:rsidP="002871DA">
            <w:pPr>
              <w:jc w:val="both"/>
            </w:pPr>
          </w:p>
        </w:tc>
      </w:tr>
      <w:tr w:rsidR="003C06D0" w14:paraId="4E19FE11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3088" w:type="dxa"/>
            <w:gridSpan w:val="5"/>
            <w:shd w:val="clear" w:color="auto" w:fill="F7CAAC"/>
          </w:tcPr>
          <w:p w14:paraId="677976CC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18"/>
          </w:tcPr>
          <w:p w14:paraId="39CF4D2C" w14:textId="05E0E67F" w:rsidR="003C06D0" w:rsidRDefault="00A6591C" w:rsidP="002871DA">
            <w:pPr>
              <w:jc w:val="both"/>
            </w:pPr>
            <w:r>
              <w:t>z</w:t>
            </w:r>
            <w:r w:rsidR="003C06D0">
              <w:t>ápočet, zkouška</w:t>
            </w:r>
          </w:p>
        </w:tc>
        <w:tc>
          <w:tcPr>
            <w:tcW w:w="1413" w:type="dxa"/>
            <w:gridSpan w:val="3"/>
            <w:shd w:val="clear" w:color="auto" w:fill="F7CAAC"/>
          </w:tcPr>
          <w:p w14:paraId="60D05B63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53" w:type="dxa"/>
            <w:gridSpan w:val="14"/>
          </w:tcPr>
          <w:p w14:paraId="344ECCF7" w14:textId="550575CB" w:rsidR="003C06D0" w:rsidRDefault="00B46B6F" w:rsidP="002871DA">
            <w:pPr>
              <w:jc w:val="both"/>
            </w:pPr>
            <w:r>
              <w:t>přednášky</w:t>
            </w:r>
            <w:r w:rsidR="003C06D0" w:rsidRPr="00612A44">
              <w:t>, seminář</w:t>
            </w:r>
            <w:r>
              <w:t>e, laboratorní cvičení</w:t>
            </w:r>
          </w:p>
        </w:tc>
      </w:tr>
      <w:tr w:rsidR="003C06D0" w14:paraId="78E1F79D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3088" w:type="dxa"/>
            <w:gridSpan w:val="5"/>
            <w:shd w:val="clear" w:color="auto" w:fill="F7CAAC"/>
          </w:tcPr>
          <w:p w14:paraId="56349FF3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2" w:type="dxa"/>
            <w:gridSpan w:val="35"/>
            <w:tcBorders>
              <w:bottom w:val="single" w:sz="4" w:space="0" w:color="auto"/>
            </w:tcBorders>
          </w:tcPr>
          <w:p w14:paraId="3BE91BF2" w14:textId="2D81B641" w:rsidR="003C06D0" w:rsidRDefault="003C06D0" w:rsidP="002871DA">
            <w:pPr>
              <w:jc w:val="both"/>
            </w:pPr>
            <w:r>
              <w:t>Absolvování všech laboratorních cvičení, 80% docházka v seminářích, splnění požadavků zápočtového testu, ústní zkouška</w:t>
            </w:r>
            <w:r w:rsidR="00D76DF2">
              <w:t>.</w:t>
            </w:r>
          </w:p>
        </w:tc>
      </w:tr>
      <w:tr w:rsidR="003C06D0" w14:paraId="21C81552" w14:textId="77777777" w:rsidTr="00FA4A57">
        <w:trPr>
          <w:gridBefore w:val="3"/>
          <w:gridAfter w:val="1"/>
          <w:wBefore w:w="178" w:type="dxa"/>
          <w:wAfter w:w="171" w:type="dxa"/>
          <w:trHeight w:val="197"/>
        </w:trPr>
        <w:tc>
          <w:tcPr>
            <w:tcW w:w="3088" w:type="dxa"/>
            <w:gridSpan w:val="5"/>
            <w:tcBorders>
              <w:top w:val="nil"/>
            </w:tcBorders>
            <w:shd w:val="clear" w:color="auto" w:fill="F7CAAC"/>
          </w:tcPr>
          <w:p w14:paraId="40DCF0A4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2" w:type="dxa"/>
            <w:gridSpan w:val="35"/>
            <w:tcBorders>
              <w:top w:val="single" w:sz="4" w:space="0" w:color="auto"/>
            </w:tcBorders>
          </w:tcPr>
          <w:p w14:paraId="7708A5A8" w14:textId="77777777" w:rsidR="003C06D0" w:rsidRDefault="003C06D0" w:rsidP="002871DA">
            <w:pPr>
              <w:jc w:val="both"/>
            </w:pPr>
            <w:r>
              <w:t>doc. Ing. Petr Humpolíček, Ph.D.</w:t>
            </w:r>
          </w:p>
        </w:tc>
      </w:tr>
      <w:tr w:rsidR="003C06D0" w14:paraId="09AF6AA5" w14:textId="77777777" w:rsidTr="00FA4A57">
        <w:trPr>
          <w:gridBefore w:val="3"/>
          <w:gridAfter w:val="1"/>
          <w:wBefore w:w="178" w:type="dxa"/>
          <w:wAfter w:w="171" w:type="dxa"/>
          <w:trHeight w:val="243"/>
        </w:trPr>
        <w:tc>
          <w:tcPr>
            <w:tcW w:w="3088" w:type="dxa"/>
            <w:gridSpan w:val="5"/>
            <w:tcBorders>
              <w:top w:val="nil"/>
            </w:tcBorders>
            <w:shd w:val="clear" w:color="auto" w:fill="F7CAAC"/>
          </w:tcPr>
          <w:p w14:paraId="13E6A4DD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2" w:type="dxa"/>
            <w:gridSpan w:val="35"/>
            <w:tcBorders>
              <w:top w:val="nil"/>
            </w:tcBorders>
          </w:tcPr>
          <w:p w14:paraId="124F5CFF" w14:textId="798A492A" w:rsidR="003C06D0" w:rsidRDefault="00A6591C" w:rsidP="00786E79">
            <w:pPr>
              <w:jc w:val="both"/>
            </w:pPr>
            <w:r>
              <w:t>70</w:t>
            </w:r>
            <w:r w:rsidR="003C06D0">
              <w:t>% p</w:t>
            </w:r>
          </w:p>
        </w:tc>
      </w:tr>
      <w:tr w:rsidR="003C06D0" w14:paraId="5F7569B9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3088" w:type="dxa"/>
            <w:gridSpan w:val="5"/>
            <w:shd w:val="clear" w:color="auto" w:fill="F7CAAC"/>
          </w:tcPr>
          <w:p w14:paraId="299B04C6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2" w:type="dxa"/>
            <w:gridSpan w:val="35"/>
            <w:tcBorders>
              <w:bottom w:val="nil"/>
            </w:tcBorders>
          </w:tcPr>
          <w:p w14:paraId="3B12E8B0" w14:textId="77777777" w:rsidR="003C06D0" w:rsidRDefault="003C06D0" w:rsidP="002871DA">
            <w:pPr>
              <w:jc w:val="both"/>
            </w:pPr>
          </w:p>
        </w:tc>
      </w:tr>
      <w:tr w:rsidR="003C06D0" w14:paraId="7A159637" w14:textId="77777777" w:rsidTr="00FA4A57">
        <w:trPr>
          <w:gridBefore w:val="3"/>
          <w:gridAfter w:val="1"/>
          <w:wBefore w:w="178" w:type="dxa"/>
          <w:wAfter w:w="171" w:type="dxa"/>
          <w:trHeight w:val="554"/>
        </w:trPr>
        <w:tc>
          <w:tcPr>
            <w:tcW w:w="9860" w:type="dxa"/>
            <w:gridSpan w:val="40"/>
            <w:tcBorders>
              <w:top w:val="nil"/>
            </w:tcBorders>
          </w:tcPr>
          <w:p w14:paraId="3C3C216F" w14:textId="5EF5C253" w:rsidR="00902710" w:rsidRDefault="003C06D0" w:rsidP="009E03C4">
            <w:pPr>
              <w:spacing w:before="60"/>
              <w:jc w:val="both"/>
            </w:pPr>
            <w:r w:rsidRPr="006E29A2">
              <w:rPr>
                <w:b/>
              </w:rPr>
              <w:t>doc. Ing. Petr Humpolíček, Ph.D.</w:t>
            </w:r>
            <w:r>
              <w:t xml:space="preserve"> </w:t>
            </w:r>
            <w:r w:rsidR="002D411E">
              <w:t>(70</w:t>
            </w:r>
            <w:r>
              <w:t xml:space="preserve">% </w:t>
            </w:r>
            <w:r w:rsidR="006E29A2">
              <w:t>p</w:t>
            </w:r>
            <w:r w:rsidR="002D411E">
              <w:t>)</w:t>
            </w:r>
            <w:r w:rsidRPr="00BC1369">
              <w:t xml:space="preserve"> </w:t>
            </w:r>
          </w:p>
          <w:p w14:paraId="3665CA7B" w14:textId="71031D78" w:rsidR="001934A3" w:rsidRDefault="003C06D0" w:rsidP="006E29A2">
            <w:pPr>
              <w:spacing w:after="60"/>
              <w:jc w:val="both"/>
            </w:pPr>
            <w:r>
              <w:t>Ing. Zdenka Capáková,</w:t>
            </w:r>
            <w:r w:rsidRPr="008B557D">
              <w:t xml:space="preserve"> Ph.D.</w:t>
            </w:r>
            <w:r>
              <w:t xml:space="preserve"> </w:t>
            </w:r>
            <w:r w:rsidR="002D411E">
              <w:t xml:space="preserve">(30% </w:t>
            </w:r>
            <w:r w:rsidR="006E29A2">
              <w:t>p</w:t>
            </w:r>
            <w:r w:rsidR="002D411E">
              <w:t>)</w:t>
            </w:r>
          </w:p>
        </w:tc>
      </w:tr>
      <w:tr w:rsidR="003C06D0" w14:paraId="7C7E3923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3088" w:type="dxa"/>
            <w:gridSpan w:val="5"/>
            <w:shd w:val="clear" w:color="auto" w:fill="F7CAAC"/>
          </w:tcPr>
          <w:p w14:paraId="2930AB67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2" w:type="dxa"/>
            <w:gridSpan w:val="35"/>
            <w:tcBorders>
              <w:bottom w:val="nil"/>
            </w:tcBorders>
          </w:tcPr>
          <w:p w14:paraId="4B2C45CA" w14:textId="77777777" w:rsidR="003C06D0" w:rsidRDefault="003C06D0" w:rsidP="002871DA">
            <w:pPr>
              <w:jc w:val="both"/>
            </w:pPr>
          </w:p>
        </w:tc>
      </w:tr>
      <w:tr w:rsidR="003C06D0" w14:paraId="732CD6B3" w14:textId="77777777" w:rsidTr="00FA4A57">
        <w:trPr>
          <w:gridBefore w:val="3"/>
          <w:gridAfter w:val="1"/>
          <w:wBefore w:w="178" w:type="dxa"/>
          <w:wAfter w:w="171" w:type="dxa"/>
          <w:trHeight w:val="3890"/>
        </w:trPr>
        <w:tc>
          <w:tcPr>
            <w:tcW w:w="9860" w:type="dxa"/>
            <w:gridSpan w:val="40"/>
            <w:tcBorders>
              <w:top w:val="nil"/>
              <w:bottom w:val="single" w:sz="12" w:space="0" w:color="auto"/>
            </w:tcBorders>
          </w:tcPr>
          <w:p w14:paraId="1162DCFE" w14:textId="5D480A10" w:rsidR="003C06D0" w:rsidRDefault="003C623D" w:rsidP="002871DA">
            <w:pPr>
              <w:jc w:val="both"/>
            </w:pPr>
            <w:r>
              <w:t xml:space="preserve">Cílem předmětu je představení principů </w:t>
            </w:r>
            <w:r w:rsidR="003C06D0" w:rsidRPr="00104C43">
              <w:t>alternativního testování biologických vlastností materiálů. V rámci předmětu budou rozšířeny znalosti studentů v oblasti molekulární genetiky a biologie a její návaznosti na omické přístupy zahrnující nové vědní přístupy a obory jako je genomika, proteomika, transkriptomika, metabolomika či farmakogenetika.</w:t>
            </w:r>
            <w:r>
              <w:t xml:space="preserve"> </w:t>
            </w:r>
            <w:r w:rsidRPr="007E2AB5">
              <w:t>Obsah předmětu tvoří tyto tematické celky:</w:t>
            </w:r>
          </w:p>
          <w:p w14:paraId="4DC7DCB6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Genom, proteom, transkriptom, metabolom.</w:t>
            </w:r>
          </w:p>
          <w:p w14:paraId="076B230A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 xml:space="preserve">Epigenetika. </w:t>
            </w:r>
          </w:p>
          <w:p w14:paraId="342BDFD8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Genový imprinting.</w:t>
            </w:r>
          </w:p>
          <w:p w14:paraId="12373791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RNA interference.</w:t>
            </w:r>
          </w:p>
          <w:p w14:paraId="6B5B5DD6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Farmakogenomika.</w:t>
            </w:r>
          </w:p>
          <w:p w14:paraId="2B2BC25F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Mikrobiom.</w:t>
            </w:r>
          </w:p>
          <w:p w14:paraId="48CC7214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Technologie v omických vědách I.</w:t>
            </w:r>
          </w:p>
          <w:p w14:paraId="6641529D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Technologie v omických vědách II.</w:t>
            </w:r>
          </w:p>
          <w:p w14:paraId="730B39B5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 xml:space="preserve">Rekonstituované </w:t>
            </w:r>
            <w:r w:rsidRPr="008F7517">
              <w:rPr>
                <w:i/>
              </w:rPr>
              <w:t xml:space="preserve">in vitro </w:t>
            </w:r>
            <w:r w:rsidRPr="008F7517">
              <w:t>tkáně (leptavé účinky na kůži, dráždění kůže, dráždění oka).</w:t>
            </w:r>
          </w:p>
          <w:p w14:paraId="10B1CB72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Metody hodnocení biologických vlastností (</w:t>
            </w:r>
            <w:r w:rsidRPr="008F7517">
              <w:rPr>
                <w:i/>
              </w:rPr>
              <w:t>in vitro</w:t>
            </w:r>
            <w:r w:rsidRPr="008F7517">
              <w:t xml:space="preserve">, </w:t>
            </w:r>
            <w:r w:rsidRPr="008F7517">
              <w:rPr>
                <w:i/>
              </w:rPr>
              <w:t>in vivo</w:t>
            </w:r>
            <w:r w:rsidRPr="008F7517">
              <w:t xml:space="preserve">, </w:t>
            </w:r>
            <w:r w:rsidRPr="008F7517">
              <w:rPr>
                <w:i/>
              </w:rPr>
              <w:t>in silico</w:t>
            </w:r>
            <w:r w:rsidRPr="008F7517">
              <w:t xml:space="preserve">), alternativní metody testování, ISO 10 993. </w:t>
            </w:r>
          </w:p>
          <w:p w14:paraId="0FD67D1A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 xml:space="preserve">Kožní dráždivost, sensibilizace. </w:t>
            </w:r>
          </w:p>
          <w:p w14:paraId="328A1A20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Fototoxicita, mutagenita, reprodukční a vývojová toxicita.</w:t>
            </w:r>
          </w:p>
          <w:p w14:paraId="771902A2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rPr>
                <w:i/>
              </w:rPr>
              <w:t>In vivo</w:t>
            </w:r>
            <w:r w:rsidRPr="008F7517">
              <w:t xml:space="preserve"> testy, metody, modely a etické aspekty. </w:t>
            </w:r>
          </w:p>
          <w:p w14:paraId="1586E5DC" w14:textId="77777777" w:rsidR="003C06D0" w:rsidRPr="000F6E4D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Vývoj a testování léků.</w:t>
            </w:r>
          </w:p>
        </w:tc>
      </w:tr>
      <w:tr w:rsidR="003C06D0" w14:paraId="17AD29ED" w14:textId="77777777" w:rsidTr="00FA4A57">
        <w:trPr>
          <w:gridBefore w:val="3"/>
          <w:gridAfter w:val="1"/>
          <w:wBefore w:w="178" w:type="dxa"/>
          <w:wAfter w:w="171" w:type="dxa"/>
          <w:trHeight w:val="265"/>
        </w:trPr>
        <w:tc>
          <w:tcPr>
            <w:tcW w:w="3655" w:type="dxa"/>
            <w:gridSpan w:val="10"/>
            <w:tcBorders>
              <w:top w:val="nil"/>
            </w:tcBorders>
            <w:shd w:val="clear" w:color="auto" w:fill="F7CAAC"/>
          </w:tcPr>
          <w:p w14:paraId="1A35908F" w14:textId="77777777" w:rsidR="003C06D0" w:rsidRDefault="003C06D0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5" w:type="dxa"/>
            <w:gridSpan w:val="30"/>
            <w:tcBorders>
              <w:top w:val="nil"/>
              <w:bottom w:val="nil"/>
            </w:tcBorders>
          </w:tcPr>
          <w:p w14:paraId="13F7776C" w14:textId="77777777" w:rsidR="003C06D0" w:rsidRDefault="003C06D0" w:rsidP="002871DA">
            <w:pPr>
              <w:jc w:val="both"/>
            </w:pPr>
          </w:p>
        </w:tc>
      </w:tr>
      <w:tr w:rsidR="003C06D0" w14:paraId="163EAA26" w14:textId="77777777" w:rsidTr="00FA4A57">
        <w:trPr>
          <w:gridBefore w:val="3"/>
          <w:gridAfter w:val="1"/>
          <w:wBefore w:w="178" w:type="dxa"/>
          <w:wAfter w:w="171" w:type="dxa"/>
          <w:trHeight w:val="1497"/>
        </w:trPr>
        <w:tc>
          <w:tcPr>
            <w:tcW w:w="9860" w:type="dxa"/>
            <w:gridSpan w:val="40"/>
            <w:tcBorders>
              <w:top w:val="nil"/>
            </w:tcBorders>
          </w:tcPr>
          <w:p w14:paraId="692E2BB5" w14:textId="36D4D5D4" w:rsidR="003C06D0" w:rsidRPr="009632E4" w:rsidRDefault="003C06D0" w:rsidP="009632E4">
            <w:pPr>
              <w:jc w:val="both"/>
              <w:rPr>
                <w:color w:val="000000"/>
                <w:u w:val="single"/>
              </w:rPr>
            </w:pPr>
            <w:r w:rsidRPr="009632E4">
              <w:rPr>
                <w:color w:val="000000"/>
                <w:u w:val="single"/>
              </w:rPr>
              <w:t>Povinná</w:t>
            </w:r>
            <w:r w:rsidR="00FA004A" w:rsidRPr="009632E4">
              <w:rPr>
                <w:color w:val="000000"/>
                <w:u w:val="single"/>
              </w:rPr>
              <w:t xml:space="preserve"> literatura</w:t>
            </w:r>
            <w:r w:rsidRPr="009632E4">
              <w:rPr>
                <w:color w:val="000000"/>
                <w:u w:val="single"/>
              </w:rPr>
              <w:t>:</w:t>
            </w:r>
            <w:r w:rsidRPr="009632E4">
              <w:rPr>
                <w:color w:val="000000"/>
              </w:rPr>
              <w:t xml:space="preserve"> </w:t>
            </w:r>
          </w:p>
          <w:p w14:paraId="730566BC" w14:textId="77777777" w:rsidR="00DD3F93" w:rsidRPr="008A30DB" w:rsidRDefault="00DD3F93" w:rsidP="00DD3F93">
            <w:pPr>
              <w:jc w:val="both"/>
            </w:pPr>
            <w:r>
              <w:t>Výukové materiály v anglickém jazyce poskytnuté vyučujícím.</w:t>
            </w:r>
          </w:p>
          <w:p w14:paraId="75C6EB6D" w14:textId="13A98F06" w:rsidR="003C06D0" w:rsidRPr="009632E4" w:rsidRDefault="003C06D0" w:rsidP="009632E4">
            <w:pPr>
              <w:jc w:val="both"/>
              <w:rPr>
                <w:color w:val="000000"/>
              </w:rPr>
            </w:pPr>
            <w:r w:rsidRPr="009632E4">
              <w:t>SAHU, S</w:t>
            </w:r>
            <w:r w:rsidR="009632E4" w:rsidRPr="009632E4">
              <w:t>.</w:t>
            </w:r>
            <w:r w:rsidRPr="009632E4">
              <w:t>C</w:t>
            </w:r>
            <w:r w:rsidR="009632E4" w:rsidRPr="009632E4">
              <w:t xml:space="preserve">, </w:t>
            </w:r>
            <w:r w:rsidRPr="009632E4">
              <w:t>CASCIANO</w:t>
            </w:r>
            <w:r w:rsidR="009632E4" w:rsidRPr="009632E4">
              <w:t>, D.A</w:t>
            </w:r>
            <w:r w:rsidRPr="009632E4">
              <w:t xml:space="preserve">. </w:t>
            </w:r>
            <w:r w:rsidRPr="009632E4">
              <w:rPr>
                <w:iCs/>
              </w:rPr>
              <w:t xml:space="preserve">Nanotoxicity: </w:t>
            </w:r>
            <w:r w:rsidR="00866431">
              <w:rPr>
                <w:iCs/>
              </w:rPr>
              <w:t>F</w:t>
            </w:r>
            <w:r w:rsidRPr="009632E4">
              <w:rPr>
                <w:iCs/>
              </w:rPr>
              <w:t xml:space="preserve">rom </w:t>
            </w:r>
            <w:r w:rsidRPr="00866431">
              <w:rPr>
                <w:i/>
                <w:iCs/>
              </w:rPr>
              <w:t>in vivo</w:t>
            </w:r>
            <w:r w:rsidRPr="009632E4">
              <w:rPr>
                <w:iCs/>
              </w:rPr>
              <w:t xml:space="preserve"> and </w:t>
            </w:r>
            <w:r w:rsidRPr="00866431">
              <w:rPr>
                <w:i/>
                <w:iCs/>
              </w:rPr>
              <w:t>in vitro</w:t>
            </w:r>
            <w:r w:rsidRPr="009632E4">
              <w:rPr>
                <w:iCs/>
              </w:rPr>
              <w:t xml:space="preserve"> </w:t>
            </w:r>
            <w:r w:rsidR="00866431">
              <w:rPr>
                <w:iCs/>
              </w:rPr>
              <w:t>M</w:t>
            </w:r>
            <w:r w:rsidRPr="009632E4">
              <w:rPr>
                <w:iCs/>
              </w:rPr>
              <w:t xml:space="preserve">odels to </w:t>
            </w:r>
            <w:r w:rsidR="00866431">
              <w:rPr>
                <w:iCs/>
              </w:rPr>
              <w:t>H</w:t>
            </w:r>
            <w:r w:rsidRPr="009632E4">
              <w:rPr>
                <w:iCs/>
              </w:rPr>
              <w:t xml:space="preserve">ealth </w:t>
            </w:r>
            <w:r w:rsidR="00866431">
              <w:rPr>
                <w:iCs/>
              </w:rPr>
              <w:t>R</w:t>
            </w:r>
            <w:r w:rsidRPr="009632E4">
              <w:rPr>
                <w:iCs/>
              </w:rPr>
              <w:t>isks</w:t>
            </w:r>
            <w:r w:rsidRPr="009632E4">
              <w:t>. Oxford: Wiley-Blackwell, 2009</w:t>
            </w:r>
            <w:r w:rsidR="002E06EA">
              <w:t xml:space="preserve">. </w:t>
            </w:r>
            <w:r w:rsidRPr="009632E4">
              <w:t>xviii, 609 s</w:t>
            </w:r>
            <w:r w:rsidR="002E06EA">
              <w:t>.</w:t>
            </w:r>
            <w:r w:rsidRPr="009632E4">
              <w:t xml:space="preserve"> ISBN 978-0-47074-137-5.</w:t>
            </w:r>
          </w:p>
          <w:p w14:paraId="6B42B83F" w14:textId="77777777" w:rsidR="003C06D0" w:rsidRPr="009632E4" w:rsidRDefault="003C06D0" w:rsidP="009632E4">
            <w:pPr>
              <w:jc w:val="both"/>
              <w:rPr>
                <w:color w:val="000000"/>
                <w:u w:val="single"/>
              </w:rPr>
            </w:pPr>
          </w:p>
          <w:p w14:paraId="79A32844" w14:textId="1E1C00C2" w:rsidR="003C06D0" w:rsidRPr="009632E4" w:rsidRDefault="003C06D0" w:rsidP="009632E4">
            <w:pPr>
              <w:jc w:val="both"/>
              <w:rPr>
                <w:color w:val="000000"/>
                <w:u w:val="single"/>
              </w:rPr>
            </w:pPr>
            <w:r w:rsidRPr="009632E4">
              <w:rPr>
                <w:color w:val="000000"/>
                <w:u w:val="single"/>
              </w:rPr>
              <w:t>Doporučená</w:t>
            </w:r>
            <w:r w:rsidR="00FA004A" w:rsidRPr="009632E4">
              <w:rPr>
                <w:color w:val="000000"/>
                <w:u w:val="single"/>
              </w:rPr>
              <w:t xml:space="preserve"> literatura</w:t>
            </w:r>
            <w:r w:rsidRPr="009632E4">
              <w:rPr>
                <w:color w:val="000000"/>
                <w:u w:val="single"/>
              </w:rPr>
              <w:t>:</w:t>
            </w:r>
            <w:r w:rsidRPr="009632E4">
              <w:rPr>
                <w:color w:val="000000"/>
              </w:rPr>
              <w:t xml:space="preserve"> </w:t>
            </w:r>
          </w:p>
          <w:p w14:paraId="034CC1C0" w14:textId="41A236A8" w:rsidR="003C06D0" w:rsidRPr="001F2AA2" w:rsidRDefault="003C06D0" w:rsidP="009632E4">
            <w:pPr>
              <w:jc w:val="both"/>
              <w:rPr>
                <w:color w:val="000000"/>
                <w:sz w:val="19"/>
                <w:szCs w:val="19"/>
              </w:rPr>
            </w:pPr>
            <w:r w:rsidRPr="009632E4">
              <w:rPr>
                <w:color w:val="000000"/>
              </w:rPr>
              <w:t>ALBERTS</w:t>
            </w:r>
            <w:r w:rsidR="002E06EA">
              <w:rPr>
                <w:color w:val="000000"/>
              </w:rPr>
              <w:t>,</w:t>
            </w:r>
            <w:r w:rsidRPr="009632E4">
              <w:rPr>
                <w:color w:val="000000"/>
              </w:rPr>
              <w:t xml:space="preserve"> B. et al. Molecular Biology of the Cell</w:t>
            </w:r>
            <w:r w:rsidR="00866431">
              <w:rPr>
                <w:color w:val="000000"/>
              </w:rPr>
              <w:t>.</w:t>
            </w:r>
            <w:r w:rsidRPr="009632E4">
              <w:rPr>
                <w:color w:val="000000"/>
              </w:rPr>
              <w:t xml:space="preserve"> 5th </w:t>
            </w:r>
            <w:r w:rsidR="00866431">
              <w:rPr>
                <w:color w:val="000000"/>
              </w:rPr>
              <w:t>E</w:t>
            </w:r>
            <w:r w:rsidRPr="009632E4">
              <w:rPr>
                <w:color w:val="000000"/>
              </w:rPr>
              <w:t xml:space="preserve">d. </w:t>
            </w:r>
            <w:r w:rsidR="001F2AA2">
              <w:rPr>
                <w:color w:val="000000"/>
              </w:rPr>
              <w:t xml:space="preserve">New York: </w:t>
            </w:r>
            <w:r w:rsidRPr="009632E4">
              <w:rPr>
                <w:color w:val="000000"/>
              </w:rPr>
              <w:t>Garland Science</w:t>
            </w:r>
            <w:r w:rsidR="001F2AA2">
              <w:rPr>
                <w:color w:val="000000"/>
              </w:rPr>
              <w:t>, 2008</w:t>
            </w:r>
            <w:r w:rsidRPr="009632E4">
              <w:rPr>
                <w:color w:val="000000"/>
              </w:rPr>
              <w:t>.</w:t>
            </w:r>
            <w:r w:rsidRPr="009632E4">
              <w:t xml:space="preserve"> </w:t>
            </w:r>
            <w:r w:rsidRPr="001F2AA2">
              <w:rPr>
                <w:color w:val="000000"/>
                <w:sz w:val="19"/>
                <w:szCs w:val="19"/>
              </w:rPr>
              <w:t>ISBN 978-0-8153-4105-5.</w:t>
            </w:r>
          </w:p>
          <w:p w14:paraId="11CD90F4" w14:textId="56505A03" w:rsidR="002E06EA" w:rsidRPr="00AB17D7" w:rsidRDefault="002E06EA" w:rsidP="00243BC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OECD Guidelines. Dostupné </w:t>
            </w:r>
            <w:r w:rsidR="00243BC0">
              <w:rPr>
                <w:color w:val="000000"/>
              </w:rPr>
              <w:t xml:space="preserve">online: </w:t>
            </w:r>
            <w:hyperlink r:id="rId11" w:history="1">
              <w:r w:rsidRPr="0023098C">
                <w:rPr>
                  <w:rStyle w:val="Hypertextovodkaz"/>
                </w:rPr>
                <w:t>http://www.oecd-ilibrary.org</w:t>
              </w:r>
            </w:hyperlink>
            <w:r w:rsidR="00243BC0">
              <w:rPr>
                <w:color w:val="000000"/>
              </w:rPr>
              <w:t>.</w:t>
            </w:r>
          </w:p>
        </w:tc>
      </w:tr>
      <w:tr w:rsidR="003C06D0" w14:paraId="3D909A49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9860" w:type="dxa"/>
            <w:gridSpan w:val="40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D122E8C" w14:textId="77777777" w:rsidR="003C06D0" w:rsidRDefault="003C06D0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C06D0" w14:paraId="69049C9A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4789" w:type="dxa"/>
            <w:gridSpan w:val="15"/>
            <w:tcBorders>
              <w:top w:val="single" w:sz="2" w:space="0" w:color="auto"/>
            </w:tcBorders>
            <w:shd w:val="clear" w:color="auto" w:fill="F7CAAC"/>
          </w:tcPr>
          <w:p w14:paraId="6F7BABDF" w14:textId="77777777" w:rsidR="003C06D0" w:rsidRDefault="003C06D0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5"/>
            <w:tcBorders>
              <w:top w:val="single" w:sz="2" w:space="0" w:color="auto"/>
            </w:tcBorders>
          </w:tcPr>
          <w:p w14:paraId="767D838B" w14:textId="73B67F17" w:rsidR="003C06D0" w:rsidRDefault="003C06D0" w:rsidP="00FB62A1">
            <w:pPr>
              <w:jc w:val="center"/>
            </w:pPr>
          </w:p>
        </w:tc>
        <w:tc>
          <w:tcPr>
            <w:tcW w:w="4182" w:type="dxa"/>
            <w:gridSpan w:val="20"/>
            <w:tcBorders>
              <w:top w:val="single" w:sz="2" w:space="0" w:color="auto"/>
            </w:tcBorders>
            <w:shd w:val="clear" w:color="auto" w:fill="F7CAAC"/>
          </w:tcPr>
          <w:p w14:paraId="482C5D50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C06D0" w14:paraId="10C2710F" w14:textId="77777777" w:rsidTr="00FA4A57">
        <w:trPr>
          <w:gridBefore w:val="3"/>
          <w:gridAfter w:val="1"/>
          <w:wBefore w:w="178" w:type="dxa"/>
          <w:wAfter w:w="171" w:type="dxa"/>
        </w:trPr>
        <w:tc>
          <w:tcPr>
            <w:tcW w:w="9860" w:type="dxa"/>
            <w:gridSpan w:val="40"/>
            <w:shd w:val="clear" w:color="auto" w:fill="F7CAAC"/>
          </w:tcPr>
          <w:p w14:paraId="70F8B847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C06D0" w14:paraId="31F09F36" w14:textId="77777777" w:rsidTr="00FA4A57">
        <w:trPr>
          <w:gridBefore w:val="3"/>
          <w:gridAfter w:val="1"/>
          <w:wBefore w:w="178" w:type="dxa"/>
          <w:wAfter w:w="171" w:type="dxa"/>
          <w:trHeight w:val="1373"/>
        </w:trPr>
        <w:tc>
          <w:tcPr>
            <w:tcW w:w="9860" w:type="dxa"/>
            <w:gridSpan w:val="40"/>
          </w:tcPr>
          <w:p w14:paraId="032E83CB" w14:textId="77777777" w:rsidR="0020368D" w:rsidRDefault="0020368D" w:rsidP="005F1EB0">
            <w:pPr>
              <w:jc w:val="both"/>
            </w:pPr>
          </w:p>
          <w:p w14:paraId="2A82C7AF" w14:textId="77777777" w:rsidR="0020368D" w:rsidRDefault="0020368D" w:rsidP="005F1EB0">
            <w:pPr>
              <w:jc w:val="both"/>
            </w:pPr>
          </w:p>
          <w:p w14:paraId="76333C3F" w14:textId="77777777" w:rsidR="0020368D" w:rsidRDefault="0020368D" w:rsidP="005F1EB0">
            <w:pPr>
              <w:jc w:val="both"/>
            </w:pPr>
          </w:p>
          <w:p w14:paraId="3B368839" w14:textId="77777777" w:rsidR="005F5311" w:rsidRDefault="005F5311" w:rsidP="005F1EB0">
            <w:pPr>
              <w:jc w:val="both"/>
            </w:pPr>
          </w:p>
          <w:p w14:paraId="3614B7B8" w14:textId="77777777" w:rsidR="005F5311" w:rsidRDefault="005F5311" w:rsidP="005F1EB0">
            <w:pPr>
              <w:jc w:val="both"/>
            </w:pPr>
          </w:p>
          <w:p w14:paraId="53D8CC7C" w14:textId="77777777" w:rsidR="005F5311" w:rsidRDefault="005F5311" w:rsidP="005F1EB0">
            <w:pPr>
              <w:jc w:val="both"/>
            </w:pPr>
          </w:p>
          <w:p w14:paraId="314327C5" w14:textId="77777777" w:rsidR="00DD3F93" w:rsidRDefault="00DD3F93" w:rsidP="005F1EB0">
            <w:pPr>
              <w:jc w:val="both"/>
            </w:pPr>
          </w:p>
          <w:p w14:paraId="78597293" w14:textId="77777777" w:rsidR="00DD3F93" w:rsidRDefault="00DD3F93" w:rsidP="005F1EB0">
            <w:pPr>
              <w:jc w:val="both"/>
            </w:pPr>
          </w:p>
          <w:p w14:paraId="1A8D7295" w14:textId="77777777" w:rsidR="00DD3F93" w:rsidRDefault="00DD3F93" w:rsidP="005F1EB0">
            <w:pPr>
              <w:jc w:val="both"/>
            </w:pPr>
          </w:p>
          <w:p w14:paraId="36E781F7" w14:textId="77777777" w:rsidR="005F5311" w:rsidRDefault="005F5311" w:rsidP="005F1EB0">
            <w:pPr>
              <w:jc w:val="both"/>
            </w:pPr>
          </w:p>
          <w:p w14:paraId="4EC68BDE" w14:textId="1D7A9B07" w:rsidR="0020368D" w:rsidRDefault="0020368D" w:rsidP="005F1EB0">
            <w:pPr>
              <w:jc w:val="both"/>
            </w:pPr>
          </w:p>
        </w:tc>
      </w:tr>
    </w:tbl>
    <w:p w14:paraId="708CBF04" w14:textId="1E18522B" w:rsidR="00687F68" w:rsidRPr="003C06D0" w:rsidRDefault="00687F68">
      <w:pPr>
        <w:suppressAutoHyphens w:val="0"/>
        <w:rPr>
          <w:b/>
          <w:sz w:val="24"/>
          <w:szCs w:val="24"/>
        </w:rPr>
      </w:pPr>
      <w:r w:rsidRPr="003C06D0">
        <w:rPr>
          <w:b/>
          <w:sz w:val="24"/>
          <w:szCs w:val="24"/>
        </w:rPr>
        <w:br w:type="page"/>
      </w:r>
    </w:p>
    <w:tbl>
      <w:tblPr>
        <w:tblW w:w="9894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3"/>
        <w:gridCol w:w="566"/>
        <w:gridCol w:w="1135"/>
        <w:gridCol w:w="889"/>
        <w:gridCol w:w="816"/>
        <w:gridCol w:w="1415"/>
        <w:gridCol w:w="6"/>
        <w:gridCol w:w="135"/>
        <w:gridCol w:w="599"/>
        <w:gridCol w:w="539"/>
        <w:gridCol w:w="674"/>
        <w:gridCol w:w="37"/>
      </w:tblGrid>
      <w:tr w:rsidR="00167933" w14:paraId="2D9D6ECB" w14:textId="77777777" w:rsidTr="003F3135">
        <w:tc>
          <w:tcPr>
            <w:tcW w:w="9894" w:type="dxa"/>
            <w:gridSpan w:val="12"/>
            <w:tcBorders>
              <w:bottom w:val="double" w:sz="4" w:space="0" w:color="auto"/>
            </w:tcBorders>
            <w:shd w:val="clear" w:color="auto" w:fill="BDD6EE"/>
          </w:tcPr>
          <w:p w14:paraId="23D14053" w14:textId="77777777" w:rsidR="00167933" w:rsidRDefault="00167933" w:rsidP="006E2EE9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67933" w14:paraId="4533A3F5" w14:textId="77777777" w:rsidTr="003F3135">
        <w:tc>
          <w:tcPr>
            <w:tcW w:w="3083" w:type="dxa"/>
            <w:tcBorders>
              <w:top w:val="double" w:sz="4" w:space="0" w:color="auto"/>
            </w:tcBorders>
            <w:shd w:val="clear" w:color="auto" w:fill="F7CAAC"/>
          </w:tcPr>
          <w:p w14:paraId="0BB035E5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811" w:type="dxa"/>
            <w:gridSpan w:val="11"/>
            <w:tcBorders>
              <w:top w:val="double" w:sz="4" w:space="0" w:color="auto"/>
            </w:tcBorders>
          </w:tcPr>
          <w:p w14:paraId="021044FF" w14:textId="6369C296" w:rsidR="00167933" w:rsidRPr="00167933" w:rsidRDefault="00251A80" w:rsidP="00E700C1">
            <w:pPr>
              <w:jc w:val="both"/>
              <w:rPr>
                <w:b/>
              </w:rPr>
            </w:pPr>
            <w:bookmarkStart w:id="37" w:name="AJ_v_BaK"/>
            <w:bookmarkEnd w:id="37"/>
            <w:r w:rsidRPr="00772BC7">
              <w:rPr>
                <w:b/>
              </w:rPr>
              <w:t>English in Biomaterials and Cosmetics</w:t>
            </w:r>
          </w:p>
        </w:tc>
      </w:tr>
      <w:tr w:rsidR="00167933" w14:paraId="2EA532CE" w14:textId="77777777" w:rsidTr="003F3135">
        <w:tc>
          <w:tcPr>
            <w:tcW w:w="3083" w:type="dxa"/>
            <w:shd w:val="clear" w:color="auto" w:fill="F7CAAC"/>
          </w:tcPr>
          <w:p w14:paraId="6925C61F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692E751E" w14:textId="77777777" w:rsidR="00167933" w:rsidRDefault="00167933" w:rsidP="006E2EE9">
            <w:pPr>
              <w:jc w:val="both"/>
            </w:pPr>
            <w:r>
              <w:t>povinný</w:t>
            </w:r>
          </w:p>
        </w:tc>
        <w:tc>
          <w:tcPr>
            <w:tcW w:w="2694" w:type="dxa"/>
            <w:gridSpan w:val="5"/>
            <w:shd w:val="clear" w:color="auto" w:fill="F7CAAC"/>
          </w:tcPr>
          <w:p w14:paraId="364FE248" w14:textId="77777777" w:rsidR="00167933" w:rsidRDefault="00167933" w:rsidP="006E2EE9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711" w:type="dxa"/>
            <w:gridSpan w:val="2"/>
          </w:tcPr>
          <w:p w14:paraId="31A8AA97" w14:textId="77777777" w:rsidR="00167933" w:rsidRDefault="00167933" w:rsidP="006E2EE9">
            <w:pPr>
              <w:jc w:val="both"/>
            </w:pPr>
            <w:r>
              <w:t>1/LS</w:t>
            </w:r>
          </w:p>
        </w:tc>
      </w:tr>
      <w:tr w:rsidR="00167933" w14:paraId="55966475" w14:textId="77777777" w:rsidTr="003F3135">
        <w:tc>
          <w:tcPr>
            <w:tcW w:w="3083" w:type="dxa"/>
            <w:shd w:val="clear" w:color="auto" w:fill="F7CAAC"/>
          </w:tcPr>
          <w:p w14:paraId="129ADB69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59E00510" w14:textId="668E1CCA" w:rsidR="00167933" w:rsidRDefault="00167933" w:rsidP="00167933">
            <w:pPr>
              <w:jc w:val="both"/>
            </w:pPr>
            <w:r>
              <w:t>0p+28s+0l</w:t>
            </w:r>
          </w:p>
        </w:tc>
        <w:tc>
          <w:tcPr>
            <w:tcW w:w="889" w:type="dxa"/>
            <w:shd w:val="clear" w:color="auto" w:fill="F7CAAC"/>
          </w:tcPr>
          <w:p w14:paraId="022F2051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64F76D4F" w14:textId="75C0A981" w:rsidR="00167933" w:rsidRDefault="00167933" w:rsidP="006E2EE9">
            <w:pPr>
              <w:jc w:val="both"/>
            </w:pPr>
            <w:r>
              <w:t>28</w:t>
            </w:r>
          </w:p>
        </w:tc>
        <w:tc>
          <w:tcPr>
            <w:tcW w:w="2155" w:type="dxa"/>
            <w:gridSpan w:val="4"/>
            <w:shd w:val="clear" w:color="auto" w:fill="F7CAAC"/>
          </w:tcPr>
          <w:p w14:paraId="03295E26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50" w:type="dxa"/>
            <w:gridSpan w:val="3"/>
          </w:tcPr>
          <w:p w14:paraId="650D983E" w14:textId="77777777" w:rsidR="00167933" w:rsidRDefault="00167933" w:rsidP="006E2EE9">
            <w:pPr>
              <w:jc w:val="both"/>
            </w:pPr>
            <w:r>
              <w:t>2</w:t>
            </w:r>
          </w:p>
        </w:tc>
      </w:tr>
      <w:tr w:rsidR="00167933" w14:paraId="198F83C0" w14:textId="77777777" w:rsidTr="003F3135">
        <w:tc>
          <w:tcPr>
            <w:tcW w:w="3083" w:type="dxa"/>
            <w:shd w:val="clear" w:color="auto" w:fill="F7CAAC"/>
          </w:tcPr>
          <w:p w14:paraId="0598B67F" w14:textId="77777777" w:rsidR="00167933" w:rsidRDefault="00167933" w:rsidP="006E2EE9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811" w:type="dxa"/>
            <w:gridSpan w:val="11"/>
          </w:tcPr>
          <w:p w14:paraId="4E9DDF62" w14:textId="77777777" w:rsidR="00167933" w:rsidRDefault="00167933" w:rsidP="006E2EE9">
            <w:pPr>
              <w:jc w:val="both"/>
            </w:pPr>
          </w:p>
        </w:tc>
      </w:tr>
      <w:tr w:rsidR="00167933" w14:paraId="49DBA478" w14:textId="77777777" w:rsidTr="003F3135">
        <w:tc>
          <w:tcPr>
            <w:tcW w:w="3083" w:type="dxa"/>
            <w:shd w:val="clear" w:color="auto" w:fill="F7CAAC"/>
          </w:tcPr>
          <w:p w14:paraId="31BE2BBA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67A04347" w14:textId="74F35A6E" w:rsidR="00167933" w:rsidRDefault="00167933" w:rsidP="006E2EE9">
            <w:pPr>
              <w:jc w:val="both"/>
            </w:pPr>
            <w:r>
              <w:t>zkouška</w:t>
            </w:r>
          </w:p>
        </w:tc>
        <w:tc>
          <w:tcPr>
            <w:tcW w:w="1556" w:type="dxa"/>
            <w:gridSpan w:val="3"/>
            <w:shd w:val="clear" w:color="auto" w:fill="F7CAAC"/>
          </w:tcPr>
          <w:p w14:paraId="0A41EA4A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49" w:type="dxa"/>
            <w:gridSpan w:val="4"/>
          </w:tcPr>
          <w:p w14:paraId="1DC5D727" w14:textId="7B33B4BE" w:rsidR="00167933" w:rsidRDefault="00167933" w:rsidP="006E2EE9">
            <w:pPr>
              <w:jc w:val="both"/>
            </w:pPr>
            <w:r>
              <w:t>semináře</w:t>
            </w:r>
          </w:p>
        </w:tc>
      </w:tr>
      <w:tr w:rsidR="00167933" w14:paraId="18024EF2" w14:textId="77777777" w:rsidTr="003F3135">
        <w:tc>
          <w:tcPr>
            <w:tcW w:w="3083" w:type="dxa"/>
            <w:shd w:val="clear" w:color="auto" w:fill="F7CAAC"/>
          </w:tcPr>
          <w:p w14:paraId="0A417D5E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811" w:type="dxa"/>
            <w:gridSpan w:val="11"/>
            <w:tcBorders>
              <w:bottom w:val="single" w:sz="4" w:space="0" w:color="auto"/>
            </w:tcBorders>
          </w:tcPr>
          <w:p w14:paraId="0D733699" w14:textId="27AF09F9" w:rsidR="00167933" w:rsidRDefault="00167933" w:rsidP="006E2EE9">
            <w:pPr>
              <w:jc w:val="both"/>
            </w:pPr>
            <w:r>
              <w:t>Práce studentů je sledována komunikačními aktivitami v hodinách. Každý student v průběhu semestru prezentuje technické téma z jeho studijní oblasti. Na konci semestru absolvuje závěrečný test, který musí splnit na 60%. Student musí splnit 80% účast na seminářích. Znalost angličtiny je na úrovni pokročilý B2.</w:t>
            </w:r>
          </w:p>
        </w:tc>
      </w:tr>
      <w:tr w:rsidR="00167933" w14:paraId="5DA0CDAB" w14:textId="77777777" w:rsidTr="003F3135">
        <w:trPr>
          <w:trHeight w:val="197"/>
        </w:trPr>
        <w:tc>
          <w:tcPr>
            <w:tcW w:w="3083" w:type="dxa"/>
            <w:tcBorders>
              <w:top w:val="nil"/>
            </w:tcBorders>
            <w:shd w:val="clear" w:color="auto" w:fill="F7CAAC"/>
          </w:tcPr>
          <w:p w14:paraId="780B99E0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811" w:type="dxa"/>
            <w:gridSpan w:val="11"/>
            <w:tcBorders>
              <w:top w:val="single" w:sz="4" w:space="0" w:color="auto"/>
            </w:tcBorders>
          </w:tcPr>
          <w:p w14:paraId="701B2D2B" w14:textId="011E6EDA" w:rsidR="00167933" w:rsidRDefault="00167933" w:rsidP="006E2EE9">
            <w:pPr>
              <w:jc w:val="both"/>
            </w:pPr>
          </w:p>
        </w:tc>
      </w:tr>
      <w:tr w:rsidR="00167933" w14:paraId="44495B51" w14:textId="77777777" w:rsidTr="003F3135">
        <w:trPr>
          <w:trHeight w:val="243"/>
        </w:trPr>
        <w:tc>
          <w:tcPr>
            <w:tcW w:w="3083" w:type="dxa"/>
            <w:tcBorders>
              <w:top w:val="nil"/>
            </w:tcBorders>
            <w:shd w:val="clear" w:color="auto" w:fill="F7CAAC"/>
          </w:tcPr>
          <w:p w14:paraId="7CFF0D7B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811" w:type="dxa"/>
            <w:gridSpan w:val="11"/>
            <w:tcBorders>
              <w:top w:val="nil"/>
            </w:tcBorders>
          </w:tcPr>
          <w:p w14:paraId="5FB52B42" w14:textId="078F4910" w:rsidR="00167933" w:rsidRDefault="00167933" w:rsidP="006E2EE9">
            <w:pPr>
              <w:jc w:val="both"/>
            </w:pPr>
          </w:p>
        </w:tc>
      </w:tr>
      <w:tr w:rsidR="00167933" w14:paraId="066C0FA1" w14:textId="77777777" w:rsidTr="003F3135">
        <w:tc>
          <w:tcPr>
            <w:tcW w:w="3083" w:type="dxa"/>
            <w:shd w:val="clear" w:color="auto" w:fill="F7CAAC"/>
          </w:tcPr>
          <w:p w14:paraId="4D41122F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811" w:type="dxa"/>
            <w:gridSpan w:val="11"/>
            <w:tcBorders>
              <w:bottom w:val="nil"/>
            </w:tcBorders>
          </w:tcPr>
          <w:p w14:paraId="54637428" w14:textId="77777777" w:rsidR="00167933" w:rsidRDefault="00167933" w:rsidP="006E2EE9">
            <w:pPr>
              <w:jc w:val="both"/>
            </w:pPr>
          </w:p>
        </w:tc>
      </w:tr>
      <w:tr w:rsidR="00167933" w14:paraId="195CE5B8" w14:textId="77777777" w:rsidTr="003F3135">
        <w:trPr>
          <w:trHeight w:val="351"/>
        </w:trPr>
        <w:tc>
          <w:tcPr>
            <w:tcW w:w="9894" w:type="dxa"/>
            <w:gridSpan w:val="12"/>
            <w:tcBorders>
              <w:top w:val="nil"/>
            </w:tcBorders>
          </w:tcPr>
          <w:p w14:paraId="7481245C" w14:textId="5A92F25E" w:rsidR="00167933" w:rsidRPr="00167933" w:rsidRDefault="00167933" w:rsidP="00167933">
            <w:pPr>
              <w:spacing w:before="60" w:after="60"/>
              <w:jc w:val="both"/>
              <w:rPr>
                <w:i/>
              </w:rPr>
            </w:pPr>
            <w:r w:rsidRPr="00167933">
              <w:rPr>
                <w:i/>
              </w:rPr>
              <w:t>Předmět má pro zaměření SP doplňující charakter.</w:t>
            </w:r>
          </w:p>
        </w:tc>
      </w:tr>
      <w:tr w:rsidR="00167933" w14:paraId="5F7ACF83" w14:textId="77777777" w:rsidTr="003F3135">
        <w:tc>
          <w:tcPr>
            <w:tcW w:w="3083" w:type="dxa"/>
            <w:shd w:val="clear" w:color="auto" w:fill="F7CAAC"/>
          </w:tcPr>
          <w:p w14:paraId="1BE586E8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811" w:type="dxa"/>
            <w:gridSpan w:val="11"/>
            <w:tcBorders>
              <w:bottom w:val="nil"/>
            </w:tcBorders>
          </w:tcPr>
          <w:p w14:paraId="4F753B8F" w14:textId="77777777" w:rsidR="00167933" w:rsidRDefault="00167933" w:rsidP="006E2EE9">
            <w:pPr>
              <w:jc w:val="both"/>
            </w:pPr>
          </w:p>
        </w:tc>
      </w:tr>
      <w:tr w:rsidR="00167933" w14:paraId="5EB2A5F1" w14:textId="77777777" w:rsidTr="003F3135">
        <w:trPr>
          <w:trHeight w:val="3899"/>
        </w:trPr>
        <w:tc>
          <w:tcPr>
            <w:tcW w:w="9894" w:type="dxa"/>
            <w:gridSpan w:val="12"/>
            <w:tcBorders>
              <w:top w:val="nil"/>
              <w:bottom w:val="single" w:sz="12" w:space="0" w:color="auto"/>
            </w:tcBorders>
          </w:tcPr>
          <w:p w14:paraId="5B138F8D" w14:textId="77777777" w:rsidR="00167933" w:rsidRDefault="00167933" w:rsidP="00167933">
            <w:pPr>
              <w:jc w:val="both"/>
            </w:pPr>
            <w:r>
              <w:t>Cílem předmětu je naučit studenty pracovat s odbornými tématy, písemně i ústně prezentovat technické informace v angličtině. Zabývá se rozvojem komunikačních schopností studentů i v obecné oblasti a profesních situacích. Obsah předmětu tvoří tyto tematické celky:</w:t>
            </w:r>
          </w:p>
          <w:p w14:paraId="2CA46F62" w14:textId="248E3F8D" w:rsidR="00167933" w:rsidRPr="00CE4780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 w:rsidRPr="00CE4780">
              <w:t>Základní gramatické struktury</w:t>
            </w:r>
            <w:r>
              <w:t>.</w:t>
            </w:r>
          </w:p>
          <w:p w14:paraId="3B51C537" w14:textId="0028C231" w:rsidR="00167933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 w:rsidRPr="00CE4780">
              <w:t>Struktura odborných textů</w:t>
            </w:r>
            <w:r>
              <w:t>.</w:t>
            </w:r>
          </w:p>
          <w:p w14:paraId="4B0794D0" w14:textId="40C194DF" w:rsidR="00167933" w:rsidRPr="00CE4780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Specifika prezentace v angličtině.</w:t>
            </w:r>
          </w:p>
          <w:p w14:paraId="7CE4D47D" w14:textId="5D78FBA9" w:rsidR="00167933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Speciální metody instrumentální analýzy.</w:t>
            </w:r>
          </w:p>
          <w:p w14:paraId="71B8B2F2" w14:textId="055B7BA2" w:rsidR="00167933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Separační metody.</w:t>
            </w:r>
          </w:p>
          <w:p w14:paraId="55B5F1B6" w14:textId="21A2A549" w:rsidR="00167933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Biomakromolekuly.</w:t>
            </w:r>
          </w:p>
          <w:p w14:paraId="4006C070" w14:textId="77AB942B" w:rsidR="00167933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Chemie a technologie povrchově aktivních látek.</w:t>
            </w:r>
          </w:p>
          <w:p w14:paraId="5E11630D" w14:textId="0C602DBC" w:rsidR="00167933" w:rsidRPr="00CE4780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Speciální polymery pro biomateriály a kosmetiku.</w:t>
            </w:r>
          </w:p>
          <w:p w14:paraId="5C11C5CF" w14:textId="60C73F5D" w:rsidR="00167933" w:rsidRPr="00CE4780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Senzorické hodnocení kosmetických přípravků.</w:t>
            </w:r>
          </w:p>
          <w:p w14:paraId="30DE791B" w14:textId="56D6CA38" w:rsidR="00167933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Nanomateriály a nanotechnologie.</w:t>
            </w:r>
          </w:p>
          <w:p w14:paraId="61D8D1A8" w14:textId="0918B4B8" w:rsidR="00167933" w:rsidRPr="00CE4780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Alternativní metody testování biologických vlastností.</w:t>
            </w:r>
          </w:p>
          <w:p w14:paraId="55EFF37F" w14:textId="0337EC15" w:rsidR="00167933" w:rsidRPr="00CE4780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Biomateriály v chirurgii.</w:t>
            </w:r>
          </w:p>
          <w:p w14:paraId="715D2454" w14:textId="7A019E28" w:rsidR="00167933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Dermální farmakologie.</w:t>
            </w:r>
          </w:p>
          <w:p w14:paraId="1D479883" w14:textId="02CF8EF9" w:rsidR="00167933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Prezentace vlastní odborné práce.</w:t>
            </w:r>
          </w:p>
        </w:tc>
      </w:tr>
      <w:tr w:rsidR="00167933" w14:paraId="05DA4841" w14:textId="77777777" w:rsidTr="003F3135">
        <w:trPr>
          <w:trHeight w:val="265"/>
        </w:trPr>
        <w:tc>
          <w:tcPr>
            <w:tcW w:w="3649" w:type="dxa"/>
            <w:gridSpan w:val="2"/>
            <w:tcBorders>
              <w:top w:val="nil"/>
            </w:tcBorders>
            <w:shd w:val="clear" w:color="auto" w:fill="F7CAAC"/>
          </w:tcPr>
          <w:p w14:paraId="0694EBEA" w14:textId="77777777" w:rsidR="00167933" w:rsidRDefault="00167933" w:rsidP="006E2EE9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45" w:type="dxa"/>
            <w:gridSpan w:val="10"/>
            <w:tcBorders>
              <w:top w:val="nil"/>
              <w:bottom w:val="nil"/>
            </w:tcBorders>
          </w:tcPr>
          <w:p w14:paraId="1A2B2FED" w14:textId="77777777" w:rsidR="00167933" w:rsidRDefault="00167933" w:rsidP="006E2EE9">
            <w:pPr>
              <w:jc w:val="both"/>
            </w:pPr>
          </w:p>
        </w:tc>
      </w:tr>
      <w:tr w:rsidR="00167933" w14:paraId="2BEF43B8" w14:textId="77777777" w:rsidTr="003F3135">
        <w:trPr>
          <w:trHeight w:val="1497"/>
        </w:trPr>
        <w:tc>
          <w:tcPr>
            <w:tcW w:w="9894" w:type="dxa"/>
            <w:gridSpan w:val="12"/>
            <w:tcBorders>
              <w:top w:val="nil"/>
            </w:tcBorders>
          </w:tcPr>
          <w:p w14:paraId="32988E60" w14:textId="77777777" w:rsidR="00167933" w:rsidRPr="002D524F" w:rsidRDefault="00167933" w:rsidP="00167933">
            <w:pPr>
              <w:jc w:val="both"/>
            </w:pPr>
            <w:r w:rsidRPr="002D524F">
              <w:rPr>
                <w:u w:val="single"/>
              </w:rPr>
              <w:t>Povinná literatura</w:t>
            </w:r>
            <w:r w:rsidRPr="002D524F">
              <w:t>:</w:t>
            </w:r>
          </w:p>
          <w:p w14:paraId="219AB6D8" w14:textId="77777777" w:rsidR="00167933" w:rsidRPr="002D524F" w:rsidRDefault="00167933" w:rsidP="00167933">
            <w:pPr>
              <w:jc w:val="both"/>
            </w:pPr>
            <w:r w:rsidRPr="00900F3D">
              <w:rPr>
                <w:caps/>
                <w:kern w:val="20"/>
              </w:rPr>
              <w:t>Glendinning</w:t>
            </w:r>
            <w:r w:rsidRPr="002D524F">
              <w:t xml:space="preserve">, E.H. </w:t>
            </w:r>
            <w:r w:rsidRPr="00900F3D">
              <w:t>Oxford English for Careers: Technology</w:t>
            </w:r>
            <w:r w:rsidRPr="002D524F">
              <w:t xml:space="preserve">. OUP, 2007. ISBN 0194569535. </w:t>
            </w:r>
          </w:p>
          <w:p w14:paraId="47653843" w14:textId="77777777" w:rsidR="00167933" w:rsidRPr="002D524F" w:rsidRDefault="00167933" w:rsidP="00167933">
            <w:pPr>
              <w:jc w:val="both"/>
            </w:pPr>
          </w:p>
          <w:p w14:paraId="112C3A3C" w14:textId="77777777" w:rsidR="00167933" w:rsidRPr="002D524F" w:rsidRDefault="00167933" w:rsidP="00167933">
            <w:pPr>
              <w:jc w:val="both"/>
            </w:pPr>
            <w:r w:rsidRPr="002D524F">
              <w:rPr>
                <w:u w:val="single"/>
              </w:rPr>
              <w:t>Doporučená literatura</w:t>
            </w:r>
            <w:r w:rsidRPr="002D524F">
              <w:t>:</w:t>
            </w:r>
          </w:p>
          <w:p w14:paraId="68C2C5BE" w14:textId="77777777" w:rsidR="00167933" w:rsidRPr="002D524F" w:rsidRDefault="00167933" w:rsidP="00167933">
            <w:pPr>
              <w:jc w:val="both"/>
            </w:pPr>
            <w:r w:rsidRPr="00900F3D">
              <w:rPr>
                <w:caps/>
                <w:kern w:val="20"/>
              </w:rPr>
              <w:t>Comfort, J</w:t>
            </w:r>
            <w:r w:rsidRPr="002D524F">
              <w:t xml:space="preserve">. </w:t>
            </w:r>
            <w:r w:rsidRPr="00900F3D">
              <w:t>Effective Presentations.</w:t>
            </w:r>
            <w:r w:rsidRPr="002D524F">
              <w:t xml:space="preserve"> Oxford: Oxford University Press, 1995. ISBN 0194570657. </w:t>
            </w:r>
          </w:p>
          <w:p w14:paraId="132901D6" w14:textId="77777777" w:rsidR="00167933" w:rsidRPr="002D524F" w:rsidRDefault="00167933" w:rsidP="00167933">
            <w:pPr>
              <w:jc w:val="both"/>
            </w:pPr>
            <w:r w:rsidRPr="00900F3D">
              <w:rPr>
                <w:caps/>
                <w:kern w:val="20"/>
              </w:rPr>
              <w:t>Murphy, R.</w:t>
            </w:r>
            <w:r w:rsidRPr="002D524F">
              <w:t xml:space="preserve"> </w:t>
            </w:r>
            <w:r w:rsidRPr="00900F3D">
              <w:t>English Grammar in Use.</w:t>
            </w:r>
            <w:r w:rsidRPr="002D524F">
              <w:t xml:space="preserve"> Cambridge, 2003. ISBN 0-521-5293-X. </w:t>
            </w:r>
          </w:p>
          <w:p w14:paraId="121ADF25" w14:textId="2738333A" w:rsidR="00167933" w:rsidRDefault="00167933" w:rsidP="00167933">
            <w:pPr>
              <w:jc w:val="both"/>
            </w:pPr>
            <w:r w:rsidRPr="002D524F">
              <w:t>Vlastní doplňující materiály v e-learningové podobě.</w:t>
            </w:r>
          </w:p>
        </w:tc>
      </w:tr>
      <w:tr w:rsidR="00167933" w14:paraId="1448BAC4" w14:textId="77777777" w:rsidTr="003F3135">
        <w:tc>
          <w:tcPr>
            <w:tcW w:w="9894" w:type="dxa"/>
            <w:gridSpan w:val="1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505A2F1" w14:textId="77777777" w:rsidR="00167933" w:rsidRDefault="00167933" w:rsidP="006E2EE9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167933" w14:paraId="68C86BE6" w14:textId="77777777" w:rsidTr="003F3135">
        <w:tc>
          <w:tcPr>
            <w:tcW w:w="4784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4531A20E" w14:textId="77777777" w:rsidR="00167933" w:rsidRDefault="00167933" w:rsidP="006E2EE9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1C22DD69" w14:textId="6A71C069" w:rsidR="00167933" w:rsidRDefault="00167933" w:rsidP="00A04520">
            <w:pPr>
              <w:jc w:val="center"/>
            </w:pPr>
          </w:p>
        </w:tc>
        <w:tc>
          <w:tcPr>
            <w:tcW w:w="4221" w:type="dxa"/>
            <w:gridSpan w:val="8"/>
            <w:tcBorders>
              <w:top w:val="single" w:sz="2" w:space="0" w:color="auto"/>
            </w:tcBorders>
            <w:shd w:val="clear" w:color="auto" w:fill="F7CAAC"/>
          </w:tcPr>
          <w:p w14:paraId="0094D552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67933" w14:paraId="178A17D5" w14:textId="77777777" w:rsidTr="003F3135">
        <w:tc>
          <w:tcPr>
            <w:tcW w:w="9894" w:type="dxa"/>
            <w:gridSpan w:val="12"/>
            <w:shd w:val="clear" w:color="auto" w:fill="F7CAAC"/>
          </w:tcPr>
          <w:p w14:paraId="6BE050D6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67933" w14:paraId="6FB9D1AC" w14:textId="77777777" w:rsidTr="003F3135">
        <w:trPr>
          <w:trHeight w:val="1373"/>
        </w:trPr>
        <w:tc>
          <w:tcPr>
            <w:tcW w:w="9894" w:type="dxa"/>
            <w:gridSpan w:val="12"/>
          </w:tcPr>
          <w:p w14:paraId="0248B918" w14:textId="77777777" w:rsidR="00167933" w:rsidRDefault="00167933" w:rsidP="006E2EE9">
            <w:pPr>
              <w:jc w:val="both"/>
            </w:pPr>
          </w:p>
          <w:p w14:paraId="28EF7AA0" w14:textId="77777777" w:rsidR="005F5311" w:rsidRDefault="005F5311" w:rsidP="006E2EE9">
            <w:pPr>
              <w:jc w:val="both"/>
            </w:pPr>
          </w:p>
          <w:p w14:paraId="064016FB" w14:textId="77777777" w:rsidR="005F5311" w:rsidRDefault="005F5311" w:rsidP="006E2EE9">
            <w:pPr>
              <w:jc w:val="both"/>
            </w:pPr>
          </w:p>
          <w:p w14:paraId="63BE6044" w14:textId="77777777" w:rsidR="005F5311" w:rsidRDefault="005F5311" w:rsidP="006E2EE9">
            <w:pPr>
              <w:jc w:val="both"/>
            </w:pPr>
          </w:p>
          <w:p w14:paraId="197FFCAD" w14:textId="77777777" w:rsidR="005F5311" w:rsidRDefault="005F5311" w:rsidP="006E2EE9">
            <w:pPr>
              <w:jc w:val="both"/>
            </w:pPr>
          </w:p>
          <w:p w14:paraId="3AF17AE7" w14:textId="77777777" w:rsidR="00167933" w:rsidRDefault="00167933" w:rsidP="006E2EE9">
            <w:pPr>
              <w:jc w:val="both"/>
            </w:pPr>
          </w:p>
          <w:p w14:paraId="5D04B7B3" w14:textId="77777777" w:rsidR="00167933" w:rsidRDefault="00167933" w:rsidP="006E2EE9">
            <w:pPr>
              <w:jc w:val="both"/>
            </w:pPr>
          </w:p>
          <w:p w14:paraId="19083F52" w14:textId="77777777" w:rsidR="00167933" w:rsidRDefault="00167933" w:rsidP="006E2EE9">
            <w:pPr>
              <w:jc w:val="both"/>
            </w:pPr>
          </w:p>
          <w:p w14:paraId="6C71F8D7" w14:textId="77777777" w:rsidR="00167933" w:rsidRDefault="00167933" w:rsidP="006E2EE9">
            <w:pPr>
              <w:jc w:val="both"/>
            </w:pPr>
          </w:p>
          <w:p w14:paraId="6B6437F4" w14:textId="77777777" w:rsidR="00167933" w:rsidRDefault="00167933" w:rsidP="006E2EE9">
            <w:pPr>
              <w:jc w:val="both"/>
            </w:pPr>
          </w:p>
          <w:p w14:paraId="7EC3828C" w14:textId="77777777" w:rsidR="00167933" w:rsidRDefault="00167933" w:rsidP="006E2EE9">
            <w:pPr>
              <w:jc w:val="both"/>
            </w:pPr>
          </w:p>
          <w:p w14:paraId="2D743F41" w14:textId="77777777" w:rsidR="00167933" w:rsidRDefault="00167933" w:rsidP="006E2EE9">
            <w:pPr>
              <w:jc w:val="both"/>
            </w:pPr>
          </w:p>
          <w:p w14:paraId="75B96158" w14:textId="77777777" w:rsidR="001F0102" w:rsidRDefault="001F0102" w:rsidP="006E2EE9">
            <w:pPr>
              <w:jc w:val="both"/>
            </w:pPr>
          </w:p>
          <w:p w14:paraId="5430D074" w14:textId="77777777" w:rsidR="00167933" w:rsidRDefault="00167933" w:rsidP="006E2EE9">
            <w:pPr>
              <w:jc w:val="both"/>
            </w:pPr>
          </w:p>
        </w:tc>
      </w:tr>
      <w:tr w:rsidR="001761F9" w14:paraId="24EE2C71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458BF2CB" w14:textId="324A4204" w:rsidR="001761F9" w:rsidRDefault="001761F9" w:rsidP="002871D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761F9" w14:paraId="5A1E3103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double" w:sz="4" w:space="0" w:color="auto"/>
            </w:tcBorders>
            <w:shd w:val="clear" w:color="auto" w:fill="F7CAAC"/>
          </w:tcPr>
          <w:p w14:paraId="602BA498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0"/>
            <w:tcBorders>
              <w:top w:val="double" w:sz="4" w:space="0" w:color="auto"/>
            </w:tcBorders>
          </w:tcPr>
          <w:p w14:paraId="0556483E" w14:textId="0D0A545F" w:rsidR="001761F9" w:rsidRPr="00767DAA" w:rsidRDefault="00251A80" w:rsidP="002871DA">
            <w:pPr>
              <w:jc w:val="both"/>
              <w:rPr>
                <w:b/>
              </w:rPr>
            </w:pPr>
            <w:bookmarkStart w:id="38" w:name="Pokroč_mater_a_technol"/>
            <w:bookmarkEnd w:id="38"/>
            <w:r w:rsidRPr="00772BC7">
              <w:rPr>
                <w:b/>
                <w:lang w:val="en-GB"/>
              </w:rPr>
              <w:t>Advanced Polymer Materials and Technologies</w:t>
            </w:r>
          </w:p>
        </w:tc>
      </w:tr>
      <w:tr w:rsidR="001761F9" w14:paraId="55E58E40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534B2CA9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05FD30CE" w14:textId="7672A3D0" w:rsidR="001761F9" w:rsidRPr="00201B9A" w:rsidRDefault="00836D80" w:rsidP="002871DA">
            <w:pPr>
              <w:jc w:val="both"/>
            </w:pPr>
            <w:r>
              <w:t>povinný,</w:t>
            </w:r>
            <w:r w:rsidR="001761F9">
              <w:t xml:space="preserve"> PZ</w:t>
            </w:r>
          </w:p>
        </w:tc>
        <w:tc>
          <w:tcPr>
            <w:tcW w:w="2694" w:type="dxa"/>
            <w:gridSpan w:val="5"/>
            <w:shd w:val="clear" w:color="auto" w:fill="F7CAAC"/>
          </w:tcPr>
          <w:p w14:paraId="5D460768" w14:textId="77777777" w:rsidR="001761F9" w:rsidRPr="00201B9A" w:rsidRDefault="001761F9" w:rsidP="002871DA">
            <w:pPr>
              <w:jc w:val="both"/>
            </w:pPr>
            <w:r w:rsidRPr="00201B9A">
              <w:rPr>
                <w:b/>
              </w:rPr>
              <w:t>doporučený ročník / semestr</w:t>
            </w:r>
          </w:p>
        </w:tc>
        <w:tc>
          <w:tcPr>
            <w:tcW w:w="674" w:type="dxa"/>
          </w:tcPr>
          <w:p w14:paraId="6296FFF0" w14:textId="77777777" w:rsidR="001761F9" w:rsidRPr="00201B9A" w:rsidRDefault="001761F9" w:rsidP="002871DA">
            <w:pPr>
              <w:jc w:val="both"/>
            </w:pPr>
            <w:r>
              <w:t>2/Z</w:t>
            </w:r>
            <w:r w:rsidRPr="00201B9A">
              <w:t>S</w:t>
            </w:r>
          </w:p>
        </w:tc>
      </w:tr>
      <w:tr w:rsidR="001761F9" w14:paraId="767F4610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628F14F3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2623971B" w14:textId="5ACF542F" w:rsidR="001761F9" w:rsidRPr="00201B9A" w:rsidRDefault="00C57FFB" w:rsidP="002871DA">
            <w:pPr>
              <w:jc w:val="both"/>
            </w:pPr>
            <w:r>
              <w:t>28p</w:t>
            </w:r>
            <w:r w:rsidRPr="00E920CC">
              <w:t>+28s</w:t>
            </w:r>
            <w:r>
              <w:t>+0l</w:t>
            </w:r>
          </w:p>
        </w:tc>
        <w:tc>
          <w:tcPr>
            <w:tcW w:w="889" w:type="dxa"/>
            <w:shd w:val="clear" w:color="auto" w:fill="F7CAAC"/>
          </w:tcPr>
          <w:p w14:paraId="3E689EB5" w14:textId="77777777" w:rsidR="001761F9" w:rsidRPr="00201B9A" w:rsidRDefault="001761F9" w:rsidP="002871DA">
            <w:pPr>
              <w:jc w:val="both"/>
              <w:rPr>
                <w:b/>
              </w:rPr>
            </w:pPr>
            <w:r w:rsidRPr="00201B9A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4E9D4C90" w14:textId="77777777" w:rsidR="001761F9" w:rsidRPr="00201B9A" w:rsidRDefault="001761F9" w:rsidP="002871DA">
            <w:pPr>
              <w:jc w:val="both"/>
            </w:pPr>
            <w:r>
              <w:t>56</w:t>
            </w:r>
          </w:p>
        </w:tc>
        <w:tc>
          <w:tcPr>
            <w:tcW w:w="2155" w:type="dxa"/>
            <w:gridSpan w:val="4"/>
            <w:shd w:val="clear" w:color="auto" w:fill="F7CAAC"/>
          </w:tcPr>
          <w:p w14:paraId="038EFCBE" w14:textId="77777777" w:rsidR="001761F9" w:rsidRPr="00201B9A" w:rsidRDefault="001761F9" w:rsidP="002871DA">
            <w:pPr>
              <w:jc w:val="both"/>
              <w:rPr>
                <w:b/>
              </w:rPr>
            </w:pPr>
            <w:r w:rsidRPr="00201B9A">
              <w:rPr>
                <w:b/>
              </w:rPr>
              <w:t>kreditů</w:t>
            </w:r>
          </w:p>
        </w:tc>
        <w:tc>
          <w:tcPr>
            <w:tcW w:w="1213" w:type="dxa"/>
            <w:gridSpan w:val="2"/>
          </w:tcPr>
          <w:p w14:paraId="1F82C2FE" w14:textId="77777777" w:rsidR="001761F9" w:rsidRPr="00201B9A" w:rsidRDefault="001761F9" w:rsidP="002871DA">
            <w:pPr>
              <w:jc w:val="both"/>
            </w:pPr>
            <w:r w:rsidRPr="00C57FFB">
              <w:t>4</w:t>
            </w:r>
          </w:p>
        </w:tc>
      </w:tr>
      <w:tr w:rsidR="001761F9" w14:paraId="624116BA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0BAFD212" w14:textId="77777777" w:rsidR="001761F9" w:rsidRDefault="001761F9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0"/>
          </w:tcPr>
          <w:p w14:paraId="731AB28F" w14:textId="77777777" w:rsidR="001761F9" w:rsidRPr="00201B9A" w:rsidRDefault="001761F9" w:rsidP="002871DA">
            <w:pPr>
              <w:jc w:val="both"/>
            </w:pPr>
          </w:p>
        </w:tc>
      </w:tr>
      <w:tr w:rsidR="001761F9" w14:paraId="6FD3D1AB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7611C44B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22A47293" w14:textId="516467D2" w:rsidR="001761F9" w:rsidRPr="00201B9A" w:rsidRDefault="00EE2D53" w:rsidP="002871DA">
            <w:pPr>
              <w:jc w:val="both"/>
            </w:pPr>
            <w:r>
              <w:t>z</w:t>
            </w:r>
            <w:r w:rsidR="001761F9">
              <w:t>ápočet, zkouška</w:t>
            </w:r>
          </w:p>
        </w:tc>
        <w:tc>
          <w:tcPr>
            <w:tcW w:w="155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19CC38A9" w14:textId="77777777" w:rsidR="001761F9" w:rsidRPr="00201B9A" w:rsidRDefault="001761F9" w:rsidP="002871DA">
            <w:pPr>
              <w:jc w:val="both"/>
              <w:rPr>
                <w:b/>
              </w:rPr>
            </w:pPr>
            <w:r w:rsidRPr="00201B9A">
              <w:rPr>
                <w:b/>
              </w:rPr>
              <w:t>Forma výuky</w:t>
            </w:r>
          </w:p>
        </w:tc>
        <w:tc>
          <w:tcPr>
            <w:tcW w:w="1812" w:type="dxa"/>
            <w:gridSpan w:val="3"/>
            <w:tcBorders>
              <w:bottom w:val="single" w:sz="4" w:space="0" w:color="auto"/>
            </w:tcBorders>
          </w:tcPr>
          <w:p w14:paraId="4AA67B45" w14:textId="53C5BFCA" w:rsidR="001761F9" w:rsidRPr="00201B9A" w:rsidRDefault="003F3135" w:rsidP="002871DA">
            <w:pPr>
              <w:jc w:val="both"/>
            </w:pPr>
            <w:r>
              <w:t>přednášky, semináře</w:t>
            </w:r>
          </w:p>
        </w:tc>
      </w:tr>
      <w:tr w:rsidR="001761F9" w14:paraId="58BAF690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bottom w:val="single" w:sz="4" w:space="0" w:color="auto"/>
            </w:tcBorders>
            <w:shd w:val="clear" w:color="auto" w:fill="F7CAAC"/>
          </w:tcPr>
          <w:p w14:paraId="2C1F7187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0"/>
            <w:tcBorders>
              <w:bottom w:val="nil"/>
            </w:tcBorders>
          </w:tcPr>
          <w:p w14:paraId="4D530ACE" w14:textId="0314CBA2" w:rsidR="001761F9" w:rsidRDefault="001761F9" w:rsidP="002871DA">
            <w:pPr>
              <w:jc w:val="both"/>
            </w:pPr>
            <w:r>
              <w:t xml:space="preserve">Docházka: </w:t>
            </w:r>
            <w:r w:rsidR="00D76DF2">
              <w:t>alespoň 90% povinná účast na seminářích.</w:t>
            </w:r>
          </w:p>
          <w:p w14:paraId="05D2549C" w14:textId="4FD4B967" w:rsidR="001761F9" w:rsidRDefault="001761F9" w:rsidP="002871DA">
            <w:pPr>
              <w:jc w:val="both"/>
            </w:pPr>
            <w:r>
              <w:t xml:space="preserve">Zápočtový test: získat </w:t>
            </w:r>
            <w:r w:rsidR="00D76DF2">
              <w:t xml:space="preserve">min. </w:t>
            </w:r>
            <w:r>
              <w:t>8 bodů ze 14.</w:t>
            </w:r>
          </w:p>
          <w:p w14:paraId="71049AFE" w14:textId="0CB46F77" w:rsidR="001761F9" w:rsidRPr="00201B9A" w:rsidRDefault="001761F9" w:rsidP="006207C9">
            <w:pPr>
              <w:jc w:val="both"/>
            </w:pPr>
            <w:r>
              <w:t>Zkouška</w:t>
            </w:r>
            <w:r w:rsidR="006207C9">
              <w:t xml:space="preserve"> - písemná/ústní</w:t>
            </w:r>
            <w:r>
              <w:t>: prokázání znalosti probíraných tematických okruhů.</w:t>
            </w:r>
          </w:p>
        </w:tc>
      </w:tr>
      <w:tr w:rsidR="001761F9" w14:paraId="09B749D4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tcBorders>
              <w:top w:val="nil"/>
            </w:tcBorders>
            <w:shd w:val="clear" w:color="auto" w:fill="F7CAAC"/>
          </w:tcPr>
          <w:p w14:paraId="61EBC7BE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</w:tcBorders>
          </w:tcPr>
          <w:p w14:paraId="2D5AA6A1" w14:textId="77777777" w:rsidR="001761F9" w:rsidRDefault="001761F9" w:rsidP="002871DA">
            <w:pPr>
              <w:jc w:val="both"/>
            </w:pPr>
            <w:r>
              <w:t>doc. Ing. Tomáš Sedláček, Ph.D.</w:t>
            </w:r>
          </w:p>
        </w:tc>
      </w:tr>
      <w:tr w:rsidR="001761F9" w14:paraId="0675894D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tcBorders>
              <w:top w:val="nil"/>
            </w:tcBorders>
            <w:shd w:val="clear" w:color="auto" w:fill="F7CAAC"/>
          </w:tcPr>
          <w:p w14:paraId="57980D9A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0"/>
            <w:tcBorders>
              <w:top w:val="nil"/>
            </w:tcBorders>
          </w:tcPr>
          <w:p w14:paraId="7F4EA0A3" w14:textId="4A1A17DB" w:rsidR="001761F9" w:rsidRDefault="00786E79" w:rsidP="008752A2">
            <w:pPr>
              <w:jc w:val="both"/>
            </w:pPr>
            <w:r>
              <w:t>100% p</w:t>
            </w:r>
            <w:r w:rsidR="001761F9">
              <w:t xml:space="preserve"> </w:t>
            </w:r>
          </w:p>
        </w:tc>
      </w:tr>
      <w:tr w:rsidR="001761F9" w14:paraId="2AC05B8A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6620FAA7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0"/>
            <w:tcBorders>
              <w:bottom w:val="nil"/>
            </w:tcBorders>
          </w:tcPr>
          <w:p w14:paraId="1A3CD4E7" w14:textId="77777777" w:rsidR="001761F9" w:rsidRDefault="001761F9" w:rsidP="002871DA">
            <w:pPr>
              <w:jc w:val="both"/>
            </w:pPr>
          </w:p>
        </w:tc>
      </w:tr>
      <w:tr w:rsidR="001761F9" w14:paraId="67CC1535" w14:textId="77777777" w:rsidTr="003F3135">
        <w:trPr>
          <w:gridAfter w:val="1"/>
          <w:wAfter w:w="37" w:type="dxa"/>
          <w:trHeight w:val="292"/>
        </w:trPr>
        <w:tc>
          <w:tcPr>
            <w:tcW w:w="9857" w:type="dxa"/>
            <w:gridSpan w:val="11"/>
            <w:tcBorders>
              <w:top w:val="nil"/>
            </w:tcBorders>
          </w:tcPr>
          <w:p w14:paraId="30848AC3" w14:textId="3816889D" w:rsidR="001761F9" w:rsidRDefault="001761F9" w:rsidP="006E29A2">
            <w:pPr>
              <w:spacing w:before="60" w:after="60"/>
            </w:pPr>
            <w:r w:rsidRPr="006E29A2">
              <w:rPr>
                <w:b/>
              </w:rPr>
              <w:t>doc. Ing. Tomáš Sedláček, Ph.D.</w:t>
            </w:r>
            <w:r>
              <w:t xml:space="preserve"> </w:t>
            </w:r>
            <w:r w:rsidR="002D411E">
              <w:t xml:space="preserve">(100% </w:t>
            </w:r>
            <w:r w:rsidR="006E29A2">
              <w:t>p</w:t>
            </w:r>
            <w:r w:rsidR="002D411E">
              <w:t>)</w:t>
            </w:r>
          </w:p>
        </w:tc>
      </w:tr>
      <w:tr w:rsidR="001761F9" w14:paraId="10889DD7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1B567F34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0"/>
            <w:tcBorders>
              <w:bottom w:val="nil"/>
            </w:tcBorders>
          </w:tcPr>
          <w:p w14:paraId="605AA569" w14:textId="77777777" w:rsidR="001761F9" w:rsidRDefault="001761F9" w:rsidP="002871DA">
            <w:pPr>
              <w:jc w:val="both"/>
            </w:pPr>
          </w:p>
        </w:tc>
      </w:tr>
      <w:tr w:rsidR="001761F9" w14:paraId="6EA35039" w14:textId="77777777" w:rsidTr="003F3135">
        <w:trPr>
          <w:gridAfter w:val="1"/>
          <w:wAfter w:w="37" w:type="dxa"/>
          <w:trHeight w:val="3938"/>
        </w:trPr>
        <w:tc>
          <w:tcPr>
            <w:tcW w:w="9857" w:type="dxa"/>
            <w:gridSpan w:val="11"/>
            <w:tcBorders>
              <w:top w:val="nil"/>
              <w:bottom w:val="single" w:sz="12" w:space="0" w:color="auto"/>
            </w:tcBorders>
          </w:tcPr>
          <w:p w14:paraId="641BFBC6" w14:textId="1332B507" w:rsidR="001761F9" w:rsidRDefault="001761F9" w:rsidP="00860FD4">
            <w:pPr>
              <w:jc w:val="both"/>
            </w:pPr>
            <w:r>
              <w:t xml:space="preserve">Cílem </w:t>
            </w:r>
            <w:r w:rsidR="003C623D">
              <w:t>předmětu</w:t>
            </w:r>
            <w:r>
              <w:t xml:space="preserve"> je seznámit studenty s novými aplikacemi pokročilých materiálů a s moderními způsoby jejich zpracování. Zvláštní pozornost je věnována jejich využití ve významných aplikačních sférách - zdravotnictví, potravinářském, obalovém a automobilovém průmyslu.</w:t>
            </w:r>
            <w:r w:rsidR="003C623D">
              <w:t xml:space="preserve"> </w:t>
            </w:r>
            <w:r w:rsidR="003C623D" w:rsidRPr="007E2AB5">
              <w:t>Obsah předmětu tvoří tyto tematické celky:</w:t>
            </w:r>
          </w:p>
          <w:p w14:paraId="2096BD63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Úvod do pokročilých polymerních materiálů a zpracovatelských technologií.</w:t>
            </w:r>
          </w:p>
          <w:p w14:paraId="51EC4C5D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Dendrimery.</w:t>
            </w:r>
          </w:p>
          <w:p w14:paraId="713A7DF9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Fluoropolymery.</w:t>
            </w:r>
          </w:p>
          <w:p w14:paraId="6BFFB2C3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Speciální polymery, polymerní směsi a kompozity.</w:t>
            </w:r>
          </w:p>
          <w:p w14:paraId="4B79E60A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Termoplastické elastomery.</w:t>
            </w:r>
          </w:p>
          <w:p w14:paraId="1E7AE992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Polymerní tekuté krystaly.</w:t>
            </w:r>
          </w:p>
          <w:p w14:paraId="6C5F5B01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Polymerní vlákna, polymerní pěny, síťování polymerních materiálů.</w:t>
            </w:r>
          </w:p>
          <w:p w14:paraId="213334D2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Aplikace v potravinářském a obalovém průmyslu (propustnost, trvanlivost, biodegradabilita).</w:t>
            </w:r>
          </w:p>
          <w:p w14:paraId="447E0EB7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Úvod do pokročilých kovových a oxidických materiálů a zpracovatelských technologií.</w:t>
            </w:r>
          </w:p>
          <w:p w14:paraId="330765B0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Vstřikování kovových prášků, prášková metalurgie.</w:t>
            </w:r>
          </w:p>
          <w:p w14:paraId="3DD4D74C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Speciální kompozity.</w:t>
            </w:r>
          </w:p>
          <w:p w14:paraId="29544797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Nanotechnologie.</w:t>
            </w:r>
          </w:p>
          <w:p w14:paraId="214B428D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Aplikace ve zdravotnictví, farmakologie a laboratorní technika (sterilizace, bioaktivita, řízené uvolňování, membrány, separátory).</w:t>
            </w:r>
          </w:p>
          <w:p w14:paraId="5F44D4C4" w14:textId="77777777" w:rsidR="001761F9" w:rsidRPr="00201B9A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Aplikace v automobilovém a leteckém průmyslu (vysoko-teplotní, vysoce-zátěžové materiály, nehořlavost).</w:t>
            </w:r>
          </w:p>
        </w:tc>
      </w:tr>
      <w:tr w:rsidR="001761F9" w14:paraId="2774F877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2"/>
            <w:tcBorders>
              <w:top w:val="nil"/>
            </w:tcBorders>
            <w:shd w:val="clear" w:color="auto" w:fill="F7CAAC"/>
          </w:tcPr>
          <w:p w14:paraId="0A497F90" w14:textId="77777777" w:rsidR="001761F9" w:rsidRDefault="001761F9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9"/>
            <w:tcBorders>
              <w:top w:val="nil"/>
              <w:bottom w:val="nil"/>
            </w:tcBorders>
          </w:tcPr>
          <w:p w14:paraId="40AF7DAC" w14:textId="77777777" w:rsidR="001761F9" w:rsidRDefault="001761F9" w:rsidP="002871DA">
            <w:pPr>
              <w:jc w:val="both"/>
            </w:pPr>
          </w:p>
        </w:tc>
      </w:tr>
      <w:tr w:rsidR="001761F9" w14:paraId="04C6BD2B" w14:textId="77777777" w:rsidTr="003F3135">
        <w:trPr>
          <w:gridAfter w:val="1"/>
          <w:wAfter w:w="37" w:type="dxa"/>
          <w:trHeight w:val="1497"/>
        </w:trPr>
        <w:tc>
          <w:tcPr>
            <w:tcW w:w="9857" w:type="dxa"/>
            <w:gridSpan w:val="11"/>
            <w:tcBorders>
              <w:top w:val="nil"/>
            </w:tcBorders>
          </w:tcPr>
          <w:p w14:paraId="4D6CC3EC" w14:textId="3355C4AE" w:rsidR="001761F9" w:rsidRDefault="001761F9" w:rsidP="00585BD9">
            <w:pPr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Povinná</w:t>
            </w:r>
            <w:r w:rsidR="00FA004A">
              <w:rPr>
                <w:color w:val="000000"/>
                <w:u w:val="single"/>
              </w:rPr>
              <w:t xml:space="preserve"> literatura</w:t>
            </w:r>
            <w:r>
              <w:rPr>
                <w:color w:val="000000"/>
                <w:u w:val="single"/>
              </w:rPr>
              <w:t>:</w:t>
            </w:r>
            <w:r w:rsidRPr="00FA004A">
              <w:rPr>
                <w:color w:val="000000"/>
              </w:rPr>
              <w:t xml:space="preserve"> </w:t>
            </w:r>
          </w:p>
          <w:p w14:paraId="7EFA8F26" w14:textId="77777777" w:rsidR="00DD3F93" w:rsidRPr="008A30DB" w:rsidRDefault="00DD3F93" w:rsidP="00DD3F93">
            <w:pPr>
              <w:jc w:val="both"/>
            </w:pPr>
            <w:r>
              <w:t>Výukové materiály v anglickém jazyce poskytnuté vyučujícím.</w:t>
            </w:r>
          </w:p>
          <w:p w14:paraId="3815C499" w14:textId="4C05998E" w:rsidR="001761F9" w:rsidRDefault="001761F9" w:rsidP="00585BD9">
            <w:pPr>
              <w:jc w:val="both"/>
            </w:pPr>
            <w:r>
              <w:t xml:space="preserve">GRELLMANN, W., SEIDLER, S. Polymer Testing. </w:t>
            </w:r>
            <w:r w:rsidR="00866431" w:rsidRPr="00866431">
              <w:t>Cincinnati: Ha</w:t>
            </w:r>
            <w:r w:rsidR="00866431">
              <w:t xml:space="preserve">nser Gardner Publications, 2007. </w:t>
            </w:r>
            <w:r w:rsidR="00866431" w:rsidRPr="00866431">
              <w:t>ISBN 978-1-56990-410-7</w:t>
            </w:r>
            <w:r w:rsidR="00866431">
              <w:t>.</w:t>
            </w:r>
          </w:p>
          <w:p w14:paraId="1F17BCE6" w14:textId="77777777" w:rsidR="001761F9" w:rsidRDefault="001761F9" w:rsidP="00585BD9">
            <w:pPr>
              <w:jc w:val="both"/>
            </w:pPr>
          </w:p>
          <w:p w14:paraId="6CB67E99" w14:textId="7C671582" w:rsidR="001761F9" w:rsidRPr="00927FD1" w:rsidRDefault="001761F9" w:rsidP="00585BD9">
            <w:pPr>
              <w:jc w:val="both"/>
              <w:rPr>
                <w:u w:val="single"/>
              </w:rPr>
            </w:pPr>
            <w:r w:rsidRPr="00927FD1">
              <w:rPr>
                <w:u w:val="single"/>
              </w:rPr>
              <w:t>Doporučená</w:t>
            </w:r>
            <w:r w:rsidR="00FA004A">
              <w:rPr>
                <w:u w:val="single"/>
              </w:rPr>
              <w:t xml:space="preserve"> literatura</w:t>
            </w:r>
            <w:r w:rsidRPr="00927FD1">
              <w:rPr>
                <w:u w:val="single"/>
              </w:rPr>
              <w:t>:</w:t>
            </w:r>
            <w:r w:rsidRPr="00FA004A">
              <w:t xml:space="preserve"> </w:t>
            </w:r>
          </w:p>
          <w:p w14:paraId="30239284" w14:textId="75F79455" w:rsidR="001761F9" w:rsidRDefault="001761F9" w:rsidP="00585BD9">
            <w:pPr>
              <w:jc w:val="both"/>
            </w:pPr>
            <w:r w:rsidRPr="00585BD9">
              <w:rPr>
                <w:caps/>
                <w:kern w:val="20"/>
              </w:rPr>
              <w:t>Moore,</w:t>
            </w:r>
            <w:r w:rsidR="00585BD9" w:rsidRPr="00585BD9">
              <w:rPr>
                <w:caps/>
                <w:kern w:val="20"/>
              </w:rPr>
              <w:t xml:space="preserve"> J., </w:t>
            </w:r>
            <w:r w:rsidRPr="00585BD9">
              <w:rPr>
                <w:caps/>
                <w:kern w:val="20"/>
              </w:rPr>
              <w:t>Zouridakis</w:t>
            </w:r>
            <w:r w:rsidR="00585BD9" w:rsidRPr="00585BD9">
              <w:rPr>
                <w:caps/>
                <w:kern w:val="20"/>
              </w:rPr>
              <w:t>,</w:t>
            </w:r>
            <w:r w:rsidR="00585BD9">
              <w:t xml:space="preserve"> G</w:t>
            </w:r>
            <w:r>
              <w:t xml:space="preserve">. Biomedical Technology and Devices. </w:t>
            </w:r>
            <w:r w:rsidR="00866431">
              <w:t xml:space="preserve">Boca Raton: CRC Press, </w:t>
            </w:r>
            <w:r w:rsidR="00866431" w:rsidRPr="00866431">
              <w:t>2004</w:t>
            </w:r>
            <w:r w:rsidR="00866431">
              <w:t xml:space="preserve">. </w:t>
            </w:r>
            <w:r w:rsidR="00866431" w:rsidRPr="00866431">
              <w:t xml:space="preserve">Mechanical </w:t>
            </w:r>
            <w:r w:rsidR="00866431">
              <w:t>E</w:t>
            </w:r>
            <w:r w:rsidR="00866431" w:rsidRPr="00866431">
              <w:t xml:space="preserve">ngineering </w:t>
            </w:r>
            <w:r w:rsidR="00866431">
              <w:t>H</w:t>
            </w:r>
            <w:r w:rsidR="00866431" w:rsidRPr="00866431">
              <w:t xml:space="preserve">andbook </w:t>
            </w:r>
            <w:r w:rsidR="00866431">
              <w:t>S</w:t>
            </w:r>
            <w:r w:rsidR="00866431" w:rsidRPr="00866431">
              <w:t>eries. ISBN 0-8493-1140-3.</w:t>
            </w:r>
          </w:p>
          <w:p w14:paraId="5FB8B12F" w14:textId="36027B76" w:rsidR="001761F9" w:rsidRDefault="001761F9" w:rsidP="00585BD9">
            <w:pPr>
              <w:jc w:val="both"/>
            </w:pPr>
            <w:r w:rsidRPr="002D5D99">
              <w:rPr>
                <w:caps/>
              </w:rPr>
              <w:t>Kumar, A., Gupta, R.K.</w:t>
            </w:r>
            <w:r>
              <w:t xml:space="preserve"> Fundamentals of Polymers. New York: McGraw-Hill, 1998. ISBN 0-07-025224-6.</w:t>
            </w:r>
          </w:p>
          <w:p w14:paraId="4B72531B" w14:textId="18473E01" w:rsidR="001761F9" w:rsidRDefault="001761F9" w:rsidP="00585BD9">
            <w:pPr>
              <w:jc w:val="both"/>
            </w:pPr>
            <w:r w:rsidRPr="002D5D99">
              <w:rPr>
                <w:caps/>
              </w:rPr>
              <w:t>Shah, V.</w:t>
            </w:r>
            <w:r>
              <w:t xml:space="preserve"> Handbook of Plastics Testing Technology. New York: John Wiley&amp;Sons, 1998. ISBN 0-471-18202-8.</w:t>
            </w:r>
          </w:p>
          <w:p w14:paraId="7BEB1663" w14:textId="1F66C8B7" w:rsidR="001761F9" w:rsidRDefault="001761F9" w:rsidP="00866431">
            <w:pPr>
              <w:jc w:val="both"/>
            </w:pPr>
            <w:r w:rsidRPr="002D5D99">
              <w:rPr>
                <w:caps/>
              </w:rPr>
              <w:t>Jiles, D</w:t>
            </w:r>
            <w:r>
              <w:t xml:space="preserve">. Introduction to the </w:t>
            </w:r>
            <w:r w:rsidR="00866431">
              <w:t>P</w:t>
            </w:r>
            <w:r>
              <w:t xml:space="preserve">rinciples of </w:t>
            </w:r>
            <w:r w:rsidR="00866431">
              <w:t>M</w:t>
            </w:r>
            <w:r>
              <w:t xml:space="preserve">aterials </w:t>
            </w:r>
            <w:r w:rsidR="005D7042">
              <w:t xml:space="preserve">Evaluation. </w:t>
            </w:r>
            <w:r w:rsidR="005D7042" w:rsidRPr="005D7042">
              <w:rPr>
                <w:sz w:val="19"/>
                <w:szCs w:val="19"/>
              </w:rPr>
              <w:t>Boca Raton</w:t>
            </w:r>
            <w:r w:rsidRPr="005D7042">
              <w:rPr>
                <w:sz w:val="19"/>
                <w:szCs w:val="19"/>
              </w:rPr>
              <w:t>: CRC Press,</w:t>
            </w:r>
            <w:r>
              <w:t xml:space="preserve"> </w:t>
            </w:r>
            <w:r w:rsidRPr="005D7042">
              <w:rPr>
                <w:sz w:val="19"/>
                <w:szCs w:val="19"/>
              </w:rPr>
              <w:t>2008.</w:t>
            </w:r>
            <w:r>
              <w:t xml:space="preserve"> </w:t>
            </w:r>
            <w:r w:rsidRPr="005D7042">
              <w:rPr>
                <w:sz w:val="19"/>
                <w:szCs w:val="19"/>
              </w:rPr>
              <w:t>ISBN 978-0-8493-7392-3.</w:t>
            </w:r>
          </w:p>
        </w:tc>
      </w:tr>
      <w:tr w:rsidR="001761F9" w14:paraId="4538E534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753CEFF" w14:textId="77777777" w:rsidR="001761F9" w:rsidRDefault="001761F9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1761F9" w14:paraId="14154108" w14:textId="77777777" w:rsidTr="003F3135">
        <w:trPr>
          <w:gridAfter w:val="1"/>
          <w:wAfter w:w="37" w:type="dxa"/>
        </w:trPr>
        <w:tc>
          <w:tcPr>
            <w:tcW w:w="4784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32BDCA31" w14:textId="77777777" w:rsidR="001761F9" w:rsidRDefault="001761F9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36028C86" w14:textId="5E0D48DF" w:rsidR="001761F9" w:rsidRDefault="001761F9" w:rsidP="002871DA">
            <w:pPr>
              <w:jc w:val="center"/>
            </w:pPr>
          </w:p>
        </w:tc>
        <w:tc>
          <w:tcPr>
            <w:tcW w:w="4184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14:paraId="1AD5B88A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761F9" w14:paraId="72A5E788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shd w:val="clear" w:color="auto" w:fill="F7CAAC"/>
          </w:tcPr>
          <w:p w14:paraId="0E6C7A8B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761F9" w14:paraId="260D21AA" w14:textId="77777777" w:rsidTr="003F3135">
        <w:trPr>
          <w:gridAfter w:val="1"/>
          <w:wAfter w:w="37" w:type="dxa"/>
          <w:trHeight w:val="1373"/>
        </w:trPr>
        <w:tc>
          <w:tcPr>
            <w:tcW w:w="9857" w:type="dxa"/>
            <w:gridSpan w:val="11"/>
          </w:tcPr>
          <w:p w14:paraId="664FB302" w14:textId="77777777" w:rsidR="000E3448" w:rsidRDefault="000E3448" w:rsidP="002871DA">
            <w:pPr>
              <w:jc w:val="both"/>
            </w:pPr>
          </w:p>
          <w:p w14:paraId="776BC946" w14:textId="77777777" w:rsidR="009E03C4" w:rsidRDefault="009E03C4" w:rsidP="002871DA">
            <w:pPr>
              <w:jc w:val="both"/>
            </w:pPr>
          </w:p>
          <w:p w14:paraId="3EB16C8D" w14:textId="77777777" w:rsidR="005F5311" w:rsidRDefault="005F5311" w:rsidP="002871DA">
            <w:pPr>
              <w:jc w:val="both"/>
            </w:pPr>
          </w:p>
          <w:p w14:paraId="379E3963" w14:textId="77777777" w:rsidR="005F5311" w:rsidRDefault="005F5311" w:rsidP="002871DA">
            <w:pPr>
              <w:jc w:val="both"/>
            </w:pPr>
          </w:p>
          <w:p w14:paraId="4C0C4E7A" w14:textId="77777777" w:rsidR="005F5311" w:rsidRDefault="005F5311" w:rsidP="002871DA">
            <w:pPr>
              <w:jc w:val="both"/>
            </w:pPr>
          </w:p>
          <w:p w14:paraId="6D529E43" w14:textId="77777777" w:rsidR="00DD3F93" w:rsidRDefault="00DD3F93" w:rsidP="002871DA">
            <w:pPr>
              <w:jc w:val="both"/>
            </w:pPr>
          </w:p>
          <w:p w14:paraId="158E5B1E" w14:textId="77777777" w:rsidR="00DD3F93" w:rsidRDefault="00DD3F93" w:rsidP="002871DA">
            <w:pPr>
              <w:jc w:val="both"/>
            </w:pPr>
          </w:p>
          <w:p w14:paraId="114A3B3C" w14:textId="77777777" w:rsidR="00DD3F93" w:rsidRDefault="00DD3F93" w:rsidP="002871DA">
            <w:pPr>
              <w:jc w:val="both"/>
            </w:pPr>
          </w:p>
          <w:p w14:paraId="3C9B6AA2" w14:textId="77777777" w:rsidR="00902710" w:rsidRDefault="00902710" w:rsidP="002871DA">
            <w:pPr>
              <w:jc w:val="both"/>
            </w:pPr>
          </w:p>
          <w:p w14:paraId="4EE79A09" w14:textId="77777777" w:rsidR="00902710" w:rsidRDefault="00902710" w:rsidP="002871DA">
            <w:pPr>
              <w:jc w:val="both"/>
            </w:pPr>
          </w:p>
        </w:tc>
      </w:tr>
      <w:tr w:rsidR="001761F9" w14:paraId="05C6E311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477244D1" w14:textId="0F90F8C1" w:rsidR="001761F9" w:rsidRDefault="001761F9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761F9" w14:paraId="018A835B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A01AE2F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424F4" w14:textId="56D9A794" w:rsidR="001761F9" w:rsidRPr="00767DAA" w:rsidRDefault="00251A80">
            <w:pPr>
              <w:jc w:val="both"/>
              <w:rPr>
                <w:b/>
              </w:rPr>
            </w:pPr>
            <w:bookmarkStart w:id="39" w:name="Kontaminanty"/>
            <w:bookmarkEnd w:id="39"/>
            <w:r w:rsidRPr="00772BC7">
              <w:rPr>
                <w:b/>
                <w:lang w:val="en-GB"/>
              </w:rPr>
              <w:t>Contaminants</w:t>
            </w:r>
          </w:p>
        </w:tc>
      </w:tr>
      <w:tr w:rsidR="001761F9" w14:paraId="7C1BA710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9DDDDF3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88D58" w14:textId="5EAE92D2" w:rsidR="001761F9" w:rsidRDefault="00836D80">
            <w:pPr>
              <w:jc w:val="both"/>
            </w:pPr>
            <w:r>
              <w:t>povinný, PZ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A7334A5" w14:textId="77777777" w:rsidR="001761F9" w:rsidRDefault="001761F9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78950" w14:textId="77777777" w:rsidR="001761F9" w:rsidRDefault="001761F9">
            <w:pPr>
              <w:jc w:val="both"/>
            </w:pPr>
            <w:r>
              <w:t>2/ZS</w:t>
            </w:r>
          </w:p>
        </w:tc>
      </w:tr>
      <w:tr w:rsidR="001761F9" w14:paraId="785628CD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BE50B52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02208" w14:textId="4248A2D9" w:rsidR="001761F9" w:rsidRDefault="00C57FFB">
            <w:pPr>
              <w:jc w:val="both"/>
            </w:pPr>
            <w:r>
              <w:t>28p</w:t>
            </w:r>
            <w:r w:rsidRPr="00E920CC">
              <w:t>+14s</w:t>
            </w:r>
            <w:r>
              <w:t>+0l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3564D33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C4B28" w14:textId="77777777" w:rsidR="001761F9" w:rsidRDefault="001761F9">
            <w:pPr>
              <w:jc w:val="both"/>
            </w:pPr>
            <w:r>
              <w:t>42</w:t>
            </w: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E3C2F1F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8A02F" w14:textId="77777777" w:rsidR="001761F9" w:rsidRDefault="001761F9">
            <w:pPr>
              <w:jc w:val="both"/>
            </w:pPr>
            <w:r>
              <w:t>4</w:t>
            </w:r>
          </w:p>
        </w:tc>
      </w:tr>
      <w:tr w:rsidR="001761F9" w14:paraId="70E9E8F2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C6838E3" w14:textId="77777777" w:rsidR="001761F9" w:rsidRDefault="001761F9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0C0B" w14:textId="77777777" w:rsidR="001761F9" w:rsidRDefault="001761F9">
            <w:pPr>
              <w:jc w:val="both"/>
            </w:pPr>
          </w:p>
        </w:tc>
      </w:tr>
      <w:tr w:rsidR="001761F9" w14:paraId="1D45928C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89A7BC8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B88D7" w14:textId="7AAD9093" w:rsidR="001761F9" w:rsidRDefault="00C57FFB">
            <w:pPr>
              <w:jc w:val="both"/>
            </w:pPr>
            <w:r>
              <w:t>z</w:t>
            </w:r>
            <w:r w:rsidR="001761F9">
              <w:t>ápočet, zkouška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90D6A23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5AEF3" w14:textId="4D84C011" w:rsidR="001761F9" w:rsidRDefault="00B46B6F" w:rsidP="00B46B6F">
            <w:pPr>
              <w:jc w:val="both"/>
            </w:pPr>
            <w:r>
              <w:t>přednášky</w:t>
            </w:r>
            <w:r w:rsidR="005E300A">
              <w:t xml:space="preserve">, </w:t>
            </w:r>
            <w:r w:rsidR="001761F9">
              <w:t>seminář</w:t>
            </w:r>
            <w:r>
              <w:t>e</w:t>
            </w:r>
          </w:p>
        </w:tc>
      </w:tr>
      <w:tr w:rsidR="001761F9" w14:paraId="71D83049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113B86A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67CC" w14:textId="77777777" w:rsidR="008752A2" w:rsidRDefault="00902710" w:rsidP="008752A2">
            <w:pPr>
              <w:jc w:val="both"/>
            </w:pPr>
            <w:r>
              <w:t>Docházka: povinná na seminářích.</w:t>
            </w:r>
          </w:p>
          <w:p w14:paraId="6CBFB837" w14:textId="339CBD68" w:rsidR="008752A2" w:rsidRDefault="00902710" w:rsidP="008752A2">
            <w:pPr>
              <w:jc w:val="both"/>
            </w:pPr>
            <w:r>
              <w:t>Zápočet: odevzdání prezentací na zadané téma</w:t>
            </w:r>
            <w:r w:rsidR="008752A2">
              <w:t>.</w:t>
            </w:r>
          </w:p>
          <w:p w14:paraId="3C966CC9" w14:textId="6A30E41A" w:rsidR="001761F9" w:rsidRDefault="00902710" w:rsidP="008752A2">
            <w:pPr>
              <w:jc w:val="both"/>
            </w:pPr>
            <w:r>
              <w:t>Zkouška: prokázání znalosti probíraných tematických okruhů, ústní zkouška.</w:t>
            </w:r>
          </w:p>
        </w:tc>
      </w:tr>
      <w:tr w:rsidR="001761F9" w14:paraId="15CCD397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0D9E767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F12B1" w14:textId="30150925" w:rsidR="001761F9" w:rsidRDefault="008752A2">
            <w:pPr>
              <w:jc w:val="both"/>
            </w:pPr>
            <w:r>
              <w:t xml:space="preserve">doc. Ing. Rahula Janiš, </w:t>
            </w:r>
            <w:r w:rsidR="001761F9">
              <w:t>CSc.</w:t>
            </w:r>
          </w:p>
        </w:tc>
      </w:tr>
      <w:tr w:rsidR="001761F9" w14:paraId="250BA146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DDDFFAD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6760C" w14:textId="5D9D5C70" w:rsidR="001761F9" w:rsidRDefault="00786E79">
            <w:pPr>
              <w:jc w:val="both"/>
            </w:pPr>
            <w:r>
              <w:t>100% p</w:t>
            </w:r>
          </w:p>
        </w:tc>
      </w:tr>
      <w:tr w:rsidR="001761F9" w14:paraId="56A7A129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A36B818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415D5E" w14:textId="77777777" w:rsidR="001761F9" w:rsidRDefault="001761F9">
            <w:pPr>
              <w:jc w:val="both"/>
            </w:pPr>
          </w:p>
        </w:tc>
      </w:tr>
      <w:tr w:rsidR="001761F9" w14:paraId="2D630B4A" w14:textId="77777777" w:rsidTr="003F3135">
        <w:trPr>
          <w:gridAfter w:val="1"/>
          <w:wAfter w:w="37" w:type="dxa"/>
          <w:trHeight w:val="292"/>
        </w:trPr>
        <w:tc>
          <w:tcPr>
            <w:tcW w:w="985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E7CB4" w14:textId="02F19D37" w:rsidR="00143CD3" w:rsidRDefault="002D411E" w:rsidP="006E29A2">
            <w:pPr>
              <w:spacing w:before="60" w:after="60"/>
              <w:jc w:val="both"/>
            </w:pPr>
            <w:r w:rsidRPr="006E29A2">
              <w:rPr>
                <w:b/>
              </w:rPr>
              <w:t>d</w:t>
            </w:r>
            <w:r w:rsidR="001761F9" w:rsidRPr="006E29A2">
              <w:rPr>
                <w:b/>
              </w:rPr>
              <w:t>oc.</w:t>
            </w:r>
            <w:r w:rsidRPr="006E29A2">
              <w:rPr>
                <w:b/>
              </w:rPr>
              <w:t xml:space="preserve"> Ing. </w:t>
            </w:r>
            <w:r w:rsidR="001761F9" w:rsidRPr="006E29A2">
              <w:rPr>
                <w:b/>
              </w:rPr>
              <w:t>Rahula Janiš,</w:t>
            </w:r>
            <w:r w:rsidRPr="006E29A2">
              <w:rPr>
                <w:b/>
              </w:rPr>
              <w:t xml:space="preserve"> </w:t>
            </w:r>
            <w:r w:rsidR="001761F9" w:rsidRPr="006E29A2">
              <w:rPr>
                <w:b/>
              </w:rPr>
              <w:t>CSc.</w:t>
            </w:r>
            <w:r w:rsidR="001761F9">
              <w:t xml:space="preserve"> </w:t>
            </w:r>
            <w:r>
              <w:t>(</w:t>
            </w:r>
            <w:r w:rsidR="001761F9">
              <w:t>100</w:t>
            </w:r>
            <w:r>
              <w:t xml:space="preserve">% </w:t>
            </w:r>
            <w:r w:rsidR="006E29A2">
              <w:t>p</w:t>
            </w:r>
            <w:r>
              <w:t>)</w:t>
            </w:r>
          </w:p>
        </w:tc>
      </w:tr>
      <w:tr w:rsidR="001761F9" w14:paraId="3AB150DF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BB4E023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0778C7" w14:textId="77777777" w:rsidR="001761F9" w:rsidRDefault="001761F9">
            <w:pPr>
              <w:jc w:val="both"/>
            </w:pPr>
          </w:p>
        </w:tc>
      </w:tr>
      <w:tr w:rsidR="001761F9" w14:paraId="6DE82DA0" w14:textId="77777777" w:rsidTr="003F3135">
        <w:trPr>
          <w:gridAfter w:val="1"/>
          <w:wAfter w:w="37" w:type="dxa"/>
          <w:trHeight w:val="4088"/>
        </w:trPr>
        <w:tc>
          <w:tcPr>
            <w:tcW w:w="9857" w:type="dxa"/>
            <w:gridSpan w:val="11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F78481D" w14:textId="06FA8E9F" w:rsidR="001761F9" w:rsidRDefault="001761F9" w:rsidP="00860FD4">
            <w:pPr>
              <w:jc w:val="both"/>
            </w:pPr>
            <w:r>
              <w:t>Cílem předmětu je seznámit studenty s problematikou kontaminace cizorodými látkami organického a anorganického původu. Pozornost je věnována jejich toxikokinetice a toxikodynamice.</w:t>
            </w:r>
            <w:r w:rsidR="003C623D">
              <w:t xml:space="preserve"> </w:t>
            </w:r>
            <w:r w:rsidR="003C623D" w:rsidRPr="007E2AB5">
              <w:t>Obsah předmětu tvoří tyto tematické celky:</w:t>
            </w:r>
          </w:p>
          <w:p w14:paraId="047356DB" w14:textId="13EFCCF1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>Základní pojmy, systematické dělení přirozených a cizorodých toxikantů.</w:t>
            </w:r>
          </w:p>
          <w:p w14:paraId="57D7CCA0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Toxikologie jako věda studující jedovatost látek. </w:t>
            </w:r>
          </w:p>
          <w:p w14:paraId="0CD1F164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Typy expozicí, expoziční křivky, vztah mezi dávkou a účinkem, vyjadřování limitních, přípustných koncentrací, dávek. </w:t>
            </w:r>
          </w:p>
          <w:p w14:paraId="6D2645F1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Metabolické odbourávání xenobiotik, biotransformace I, II. </w:t>
            </w:r>
          </w:p>
          <w:p w14:paraId="70562CBA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Klasifikace účinků škodlivin na lidský organismus. </w:t>
            </w:r>
          </w:p>
          <w:p w14:paraId="34FED747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Všeobecné účinky. </w:t>
            </w:r>
          </w:p>
          <w:p w14:paraId="2F959470" w14:textId="263DA18F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Systémové účinky. </w:t>
            </w:r>
          </w:p>
          <w:p w14:paraId="186C57C5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>Endokrinní disruptory.</w:t>
            </w:r>
          </w:p>
          <w:p w14:paraId="0F6FD432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Kontaminanty anorganického původu, toxické kationy, anionty. </w:t>
            </w:r>
          </w:p>
          <w:p w14:paraId="502C3B69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Kontaminanty organického původu, rezidua pesticidů, perzistentní polychlorované látky, polyaromatické uhlovodíky, ftaláty, organofosfáty, toxikokinetika, toxikodynamika. </w:t>
            </w:r>
          </w:p>
          <w:p w14:paraId="4BEFFC4B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Kontaminanty mikrobiálního původu. </w:t>
            </w:r>
          </w:p>
          <w:p w14:paraId="50AE9838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Kontaminanty v kosmetice. </w:t>
            </w:r>
          </w:p>
          <w:p w14:paraId="5512876A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>Terapie otrav.</w:t>
            </w:r>
          </w:p>
          <w:p w14:paraId="42E1DD00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>Antidota.</w:t>
            </w:r>
          </w:p>
        </w:tc>
      </w:tr>
      <w:tr w:rsidR="001761F9" w14:paraId="7D15BED0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F2B5127" w14:textId="77777777" w:rsidR="001761F9" w:rsidRDefault="001761F9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53317" w14:textId="77777777" w:rsidR="001761F9" w:rsidRDefault="001761F9">
            <w:pPr>
              <w:jc w:val="both"/>
            </w:pPr>
          </w:p>
        </w:tc>
      </w:tr>
      <w:tr w:rsidR="001761F9" w14:paraId="3CC5C2A3" w14:textId="77777777" w:rsidTr="00DD3F93">
        <w:trPr>
          <w:gridAfter w:val="1"/>
          <w:wAfter w:w="37" w:type="dxa"/>
          <w:trHeight w:val="2050"/>
        </w:trPr>
        <w:tc>
          <w:tcPr>
            <w:tcW w:w="985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16B51" w14:textId="77777777" w:rsidR="005D7042" w:rsidRDefault="005D7042" w:rsidP="005D7042">
            <w:pPr>
              <w:jc w:val="both"/>
              <w:rPr>
                <w:color w:val="000000"/>
                <w:u w:val="single"/>
              </w:rPr>
            </w:pPr>
            <w:r w:rsidRPr="00585BD9">
              <w:rPr>
                <w:bCs/>
                <w:u w:val="single"/>
              </w:rPr>
              <w:t>Povinná</w:t>
            </w:r>
            <w:r w:rsidRPr="00585BD9">
              <w:rPr>
                <w:color w:val="000000"/>
                <w:u w:val="single"/>
              </w:rPr>
              <w:t xml:space="preserve"> literatura:</w:t>
            </w:r>
          </w:p>
          <w:p w14:paraId="0F77D638" w14:textId="77777777" w:rsidR="00DD3F93" w:rsidRPr="008A30DB" w:rsidRDefault="00DD3F93" w:rsidP="00DD3F93">
            <w:pPr>
              <w:jc w:val="both"/>
            </w:pPr>
            <w:r>
              <w:t>Výukové materiály v anglickém jazyce poskytnuté vyučujícím.</w:t>
            </w:r>
          </w:p>
          <w:p w14:paraId="032EEDA7" w14:textId="77777777" w:rsidR="005D7042" w:rsidRPr="00585BD9" w:rsidRDefault="005D7042" w:rsidP="005D7042">
            <w:pPr>
              <w:jc w:val="both"/>
            </w:pPr>
            <w:r>
              <w:rPr>
                <w:caps/>
              </w:rPr>
              <w:t>Deshpande, S.</w:t>
            </w:r>
            <w:r w:rsidRPr="00585BD9">
              <w:rPr>
                <w:caps/>
              </w:rPr>
              <w:t>S.</w:t>
            </w:r>
            <w:r w:rsidRPr="00585BD9">
              <w:t xml:space="preserve"> </w:t>
            </w:r>
            <w:r w:rsidRPr="00585BD9">
              <w:rPr>
                <w:iCs/>
              </w:rPr>
              <w:t xml:space="preserve">Handbook of </w:t>
            </w:r>
            <w:r>
              <w:rPr>
                <w:iCs/>
              </w:rPr>
              <w:t>F</w:t>
            </w:r>
            <w:r w:rsidRPr="00585BD9">
              <w:rPr>
                <w:iCs/>
              </w:rPr>
              <w:t xml:space="preserve">ood </w:t>
            </w:r>
            <w:r>
              <w:rPr>
                <w:iCs/>
              </w:rPr>
              <w:t>T</w:t>
            </w:r>
            <w:r w:rsidRPr="00585BD9">
              <w:rPr>
                <w:iCs/>
              </w:rPr>
              <w:t>oxicology</w:t>
            </w:r>
            <w:r w:rsidRPr="00585BD9">
              <w:t>. Boca Raton</w:t>
            </w:r>
            <w:r>
              <w:t xml:space="preserve">, London, </w:t>
            </w:r>
            <w:r w:rsidRPr="00585BD9">
              <w:t xml:space="preserve">New York: CRC Press, 2002. ISBN 0-8247-0760-5. </w:t>
            </w:r>
          </w:p>
          <w:p w14:paraId="29A7D8DE" w14:textId="77777777" w:rsidR="005D7042" w:rsidRPr="00585BD9" w:rsidRDefault="005D7042" w:rsidP="005D7042">
            <w:pPr>
              <w:jc w:val="both"/>
            </w:pPr>
          </w:p>
          <w:p w14:paraId="27377452" w14:textId="77777777" w:rsidR="005D7042" w:rsidRPr="00585BD9" w:rsidRDefault="005D7042" w:rsidP="005D7042">
            <w:pPr>
              <w:jc w:val="both"/>
              <w:rPr>
                <w:bCs/>
                <w:u w:val="single"/>
              </w:rPr>
            </w:pPr>
            <w:r w:rsidRPr="00585BD9">
              <w:rPr>
                <w:bCs/>
                <w:u w:val="single"/>
              </w:rPr>
              <w:t>Doporučená</w:t>
            </w:r>
            <w:r w:rsidRPr="00585BD9">
              <w:rPr>
                <w:color w:val="000000"/>
                <w:u w:val="single"/>
              </w:rPr>
              <w:t xml:space="preserve"> literatura:</w:t>
            </w:r>
          </w:p>
          <w:p w14:paraId="1576460F" w14:textId="77777777" w:rsidR="005D7042" w:rsidRPr="00585BD9" w:rsidRDefault="005D7042" w:rsidP="005D7042">
            <w:pPr>
              <w:jc w:val="both"/>
            </w:pPr>
            <w:r>
              <w:rPr>
                <w:caps/>
              </w:rPr>
              <w:t>Omaye, S.</w:t>
            </w:r>
            <w:r w:rsidRPr="00585BD9">
              <w:rPr>
                <w:caps/>
              </w:rPr>
              <w:t>T</w:t>
            </w:r>
            <w:r w:rsidRPr="00585BD9">
              <w:t xml:space="preserve">. </w:t>
            </w:r>
            <w:r w:rsidRPr="00585BD9">
              <w:rPr>
                <w:iCs/>
              </w:rPr>
              <w:t>Food and Nutritional Toxicology</w:t>
            </w:r>
            <w:r w:rsidRPr="00585BD9">
              <w:t xml:space="preserve">. </w:t>
            </w:r>
            <w:r>
              <w:t xml:space="preserve">Boca Raton: </w:t>
            </w:r>
            <w:r w:rsidRPr="00585BD9">
              <w:t xml:space="preserve">CRC Press, 2004. ISBN 1-587116-071-4. </w:t>
            </w:r>
          </w:p>
          <w:p w14:paraId="6C776E0C" w14:textId="5ABC51D0" w:rsidR="001761F9" w:rsidRDefault="005D7042" w:rsidP="00DD3F93">
            <w:pPr>
              <w:jc w:val="both"/>
            </w:pPr>
            <w:r w:rsidRPr="00585BD9">
              <w:rPr>
                <w:caps/>
              </w:rPr>
              <w:t>Lelieveld, H.L.M.,</w:t>
            </w:r>
            <w:r>
              <w:rPr>
                <w:caps/>
              </w:rPr>
              <w:t xml:space="preserve"> </w:t>
            </w:r>
            <w:r w:rsidRPr="00585BD9">
              <w:rPr>
                <w:caps/>
              </w:rPr>
              <w:t>Moster</w:t>
            </w:r>
            <w:r>
              <w:rPr>
                <w:caps/>
              </w:rPr>
              <w:t>,</w:t>
            </w:r>
            <w:r w:rsidRPr="00585BD9">
              <w:rPr>
                <w:caps/>
              </w:rPr>
              <w:t xml:space="preserve"> M.A., </w:t>
            </w:r>
            <w:r w:rsidRPr="00585BD9">
              <w:rPr>
                <w:caps/>
                <w:kern w:val="20"/>
              </w:rPr>
              <w:t>Holah</w:t>
            </w:r>
            <w:r w:rsidRPr="00585BD9">
              <w:t xml:space="preserve">, J. </w:t>
            </w:r>
            <w:r w:rsidRPr="00585BD9">
              <w:rPr>
                <w:iCs/>
              </w:rPr>
              <w:t>Handbook of Hygiene Control in the Food Industry</w:t>
            </w:r>
            <w:r>
              <w:t xml:space="preserve">. </w:t>
            </w:r>
            <w:r w:rsidR="00330178">
              <w:t>New York</w:t>
            </w:r>
            <w:r>
              <w:t xml:space="preserve">: CRC Press, </w:t>
            </w:r>
            <w:r w:rsidRPr="00585BD9">
              <w:t>2005. ISBN 10-8493-3439.</w:t>
            </w:r>
            <w:r w:rsidRPr="00585BD9">
              <w:rPr>
                <w:sz w:val="24"/>
                <w:szCs w:val="24"/>
              </w:rPr>
              <w:t xml:space="preserve"> </w:t>
            </w:r>
          </w:p>
        </w:tc>
      </w:tr>
      <w:tr w:rsidR="001761F9" w14:paraId="757509D3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09C8BFDC" w14:textId="77777777" w:rsidR="001761F9" w:rsidRDefault="001761F9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1761F9" w14:paraId="0763325B" w14:textId="77777777" w:rsidTr="003F3135">
        <w:trPr>
          <w:gridAfter w:val="1"/>
          <w:wAfter w:w="37" w:type="dxa"/>
        </w:trPr>
        <w:tc>
          <w:tcPr>
            <w:tcW w:w="4784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606D89E" w14:textId="77777777" w:rsidR="001761F9" w:rsidRDefault="001761F9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0EDB4" w14:textId="0F2B6B0D" w:rsidR="001761F9" w:rsidRDefault="001761F9">
            <w:pPr>
              <w:jc w:val="center"/>
            </w:pPr>
          </w:p>
        </w:tc>
        <w:tc>
          <w:tcPr>
            <w:tcW w:w="4184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19BF717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761F9" w14:paraId="35A43E06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38F906C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761F9" w14:paraId="7005B7C5" w14:textId="77777777" w:rsidTr="003F3135">
        <w:trPr>
          <w:gridAfter w:val="1"/>
          <w:wAfter w:w="37" w:type="dxa"/>
          <w:trHeight w:val="1373"/>
        </w:trPr>
        <w:tc>
          <w:tcPr>
            <w:tcW w:w="98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0DF91" w14:textId="4FE171B7" w:rsidR="001761F9" w:rsidRDefault="001761F9">
            <w:pPr>
              <w:jc w:val="both"/>
            </w:pPr>
          </w:p>
          <w:p w14:paraId="3DF11551" w14:textId="77777777" w:rsidR="00902710" w:rsidRDefault="00902710">
            <w:pPr>
              <w:jc w:val="both"/>
            </w:pPr>
          </w:p>
          <w:p w14:paraId="64CBA9E1" w14:textId="77777777" w:rsidR="00902710" w:rsidRDefault="00902710">
            <w:pPr>
              <w:jc w:val="both"/>
            </w:pPr>
          </w:p>
          <w:p w14:paraId="74410B54" w14:textId="77777777" w:rsidR="00902710" w:rsidRDefault="00902710">
            <w:pPr>
              <w:jc w:val="both"/>
            </w:pPr>
          </w:p>
          <w:p w14:paraId="0FB68534" w14:textId="77777777" w:rsidR="005F5311" w:rsidRDefault="005F5311">
            <w:pPr>
              <w:jc w:val="both"/>
            </w:pPr>
          </w:p>
          <w:p w14:paraId="059B8C8E" w14:textId="77777777" w:rsidR="00DD3F93" w:rsidRDefault="00DD3F93">
            <w:pPr>
              <w:jc w:val="both"/>
            </w:pPr>
          </w:p>
          <w:p w14:paraId="3B6BDDF5" w14:textId="77777777" w:rsidR="00DD3F93" w:rsidRDefault="00DD3F93">
            <w:pPr>
              <w:jc w:val="both"/>
            </w:pPr>
          </w:p>
          <w:p w14:paraId="6820C732" w14:textId="77777777" w:rsidR="005F5311" w:rsidRDefault="005F5311">
            <w:pPr>
              <w:jc w:val="both"/>
            </w:pPr>
          </w:p>
          <w:p w14:paraId="4C86C8EB" w14:textId="77777777" w:rsidR="005F5311" w:rsidRDefault="005F5311">
            <w:pPr>
              <w:jc w:val="both"/>
            </w:pPr>
          </w:p>
          <w:p w14:paraId="6A19C5E4" w14:textId="5D80DF37" w:rsidR="00BB1388" w:rsidRDefault="00BB1388">
            <w:pPr>
              <w:jc w:val="both"/>
            </w:pPr>
          </w:p>
          <w:p w14:paraId="34001B7F" w14:textId="77777777" w:rsidR="006877DA" w:rsidRDefault="006877DA">
            <w:pPr>
              <w:jc w:val="both"/>
            </w:pPr>
          </w:p>
          <w:p w14:paraId="1C833144" w14:textId="77777777" w:rsidR="00902710" w:rsidRDefault="00902710">
            <w:pPr>
              <w:jc w:val="both"/>
            </w:pPr>
          </w:p>
        </w:tc>
      </w:tr>
      <w:tr w:rsidR="001761F9" w14:paraId="30DDAE35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2FC4EDA5" w14:textId="77777777" w:rsidR="001761F9" w:rsidRDefault="001761F9" w:rsidP="002871DA">
            <w:pPr>
              <w:jc w:val="both"/>
            </w:pPr>
            <w:r>
              <w:rPr>
                <w:b/>
                <w:sz w:val="28"/>
              </w:rPr>
              <w:lastRenderedPageBreak/>
              <w:t>B-III – Charakteristika studijního předmětu</w:t>
            </w:r>
          </w:p>
        </w:tc>
      </w:tr>
      <w:tr w:rsidR="001761F9" w14:paraId="00FFCF5D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370E3DF" w14:textId="77777777" w:rsidR="001761F9" w:rsidRPr="005F5311" w:rsidRDefault="001761F9" w:rsidP="002871DA">
            <w:pPr>
              <w:jc w:val="both"/>
            </w:pPr>
            <w:r w:rsidRPr="005F5311"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0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E2B9D4" w14:textId="3B59F1A0" w:rsidR="001761F9" w:rsidRPr="00767DAA" w:rsidRDefault="00251A80" w:rsidP="002871DA">
            <w:pPr>
              <w:jc w:val="both"/>
              <w:rPr>
                <w:b/>
              </w:rPr>
            </w:pPr>
            <w:bookmarkStart w:id="40" w:name="Derm_farmak_a_imun"/>
            <w:bookmarkEnd w:id="40"/>
            <w:r w:rsidRPr="00772BC7">
              <w:rPr>
                <w:b/>
                <w:lang w:val="en-GB"/>
              </w:rPr>
              <w:t>Dermal Pharmacology and Immunology</w:t>
            </w:r>
          </w:p>
        </w:tc>
      </w:tr>
      <w:tr w:rsidR="001761F9" w14:paraId="104F394A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0C2D1FD" w14:textId="77777777" w:rsidR="001761F9" w:rsidRPr="005F5311" w:rsidRDefault="001761F9" w:rsidP="002871DA">
            <w:pPr>
              <w:jc w:val="both"/>
            </w:pPr>
            <w:r w:rsidRPr="005F5311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FEC162" w14:textId="0AC15269" w:rsidR="001761F9" w:rsidRPr="005F5311" w:rsidRDefault="001761F9" w:rsidP="00836D80">
            <w:pPr>
              <w:jc w:val="both"/>
            </w:pPr>
            <w:r w:rsidRPr="005F5311">
              <w:t xml:space="preserve">povinný </w:t>
            </w:r>
          </w:p>
        </w:tc>
        <w:tc>
          <w:tcPr>
            <w:tcW w:w="269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44DB653" w14:textId="77777777" w:rsidR="001761F9" w:rsidRPr="005F5311" w:rsidRDefault="001761F9" w:rsidP="002871DA">
            <w:pPr>
              <w:jc w:val="both"/>
            </w:pPr>
            <w:r w:rsidRPr="005F5311">
              <w:rPr>
                <w:b/>
              </w:rPr>
              <w:t>doporučený ročník / semestr</w:t>
            </w:r>
          </w:p>
        </w:tc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587361" w14:textId="77777777" w:rsidR="001761F9" w:rsidRPr="005F5311" w:rsidRDefault="001761F9" w:rsidP="002871DA">
            <w:pPr>
              <w:jc w:val="both"/>
            </w:pPr>
            <w:r w:rsidRPr="005F5311">
              <w:t>2/ZS</w:t>
            </w:r>
          </w:p>
        </w:tc>
      </w:tr>
      <w:tr w:rsidR="001761F9" w14:paraId="61D8EC6F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A5598AF" w14:textId="77777777" w:rsidR="001761F9" w:rsidRPr="005F5311" w:rsidRDefault="001761F9" w:rsidP="002871DA">
            <w:pPr>
              <w:jc w:val="both"/>
            </w:pPr>
            <w:r w:rsidRPr="005F5311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CF5262" w14:textId="0A66805D" w:rsidR="001761F9" w:rsidRPr="005F5311" w:rsidRDefault="00C57FFB" w:rsidP="002871DA">
            <w:pPr>
              <w:jc w:val="both"/>
            </w:pPr>
            <w:r w:rsidRPr="005F5311">
              <w:t>28p+14s+0l</w:t>
            </w:r>
          </w:p>
        </w:tc>
        <w:tc>
          <w:tcPr>
            <w:tcW w:w="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C984727" w14:textId="77777777" w:rsidR="001761F9" w:rsidRPr="005F5311" w:rsidRDefault="001761F9" w:rsidP="002871DA">
            <w:pPr>
              <w:jc w:val="both"/>
            </w:pPr>
            <w:r w:rsidRPr="005F5311"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EE7CEF" w14:textId="77777777" w:rsidR="001761F9" w:rsidRPr="005F5311" w:rsidRDefault="001761F9" w:rsidP="002871DA">
            <w:pPr>
              <w:jc w:val="both"/>
            </w:pPr>
            <w:r w:rsidRPr="005F5311">
              <w:t>42</w:t>
            </w:r>
          </w:p>
        </w:tc>
        <w:tc>
          <w:tcPr>
            <w:tcW w:w="215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03BA787" w14:textId="77777777" w:rsidR="001761F9" w:rsidRPr="005F5311" w:rsidRDefault="001761F9" w:rsidP="002871DA">
            <w:pPr>
              <w:jc w:val="both"/>
            </w:pPr>
            <w:r w:rsidRPr="005F5311">
              <w:rPr>
                <w:b/>
              </w:rPr>
              <w:t>kreditů</w:t>
            </w:r>
          </w:p>
        </w:tc>
        <w:tc>
          <w:tcPr>
            <w:tcW w:w="12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96C38D" w14:textId="5594E44B" w:rsidR="001761F9" w:rsidRPr="005F5311" w:rsidRDefault="00C57FFB" w:rsidP="002871DA">
            <w:pPr>
              <w:jc w:val="both"/>
            </w:pPr>
            <w:r w:rsidRPr="005F5311">
              <w:t>3</w:t>
            </w:r>
          </w:p>
        </w:tc>
      </w:tr>
      <w:tr w:rsidR="001761F9" w14:paraId="7DEA872C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9F35409" w14:textId="77777777" w:rsidR="001761F9" w:rsidRPr="005F5311" w:rsidRDefault="001761F9" w:rsidP="002871DA">
            <w:pPr>
              <w:jc w:val="both"/>
            </w:pPr>
            <w:r w:rsidRPr="005F5311"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EBC4D2" w14:textId="77777777" w:rsidR="001761F9" w:rsidRPr="005F5311" w:rsidRDefault="001761F9" w:rsidP="002871DA">
            <w:pPr>
              <w:jc w:val="both"/>
            </w:pPr>
          </w:p>
        </w:tc>
      </w:tr>
      <w:tr w:rsidR="001761F9" w14:paraId="3AFC73A2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950AFDA" w14:textId="77777777" w:rsidR="001761F9" w:rsidRPr="005F5311" w:rsidRDefault="001761F9" w:rsidP="002871DA">
            <w:pPr>
              <w:jc w:val="both"/>
            </w:pPr>
            <w:r w:rsidRPr="005F5311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770442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klasifikovaný zápočet</w:t>
            </w:r>
          </w:p>
        </w:tc>
        <w:tc>
          <w:tcPr>
            <w:tcW w:w="15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BEB0515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b/>
                <w:sz w:val="19"/>
                <w:szCs w:val="19"/>
              </w:rPr>
              <w:t>Forma výuky</w:t>
            </w:r>
          </w:p>
        </w:tc>
        <w:tc>
          <w:tcPr>
            <w:tcW w:w="18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00063F" w14:textId="28FADF30" w:rsidR="001761F9" w:rsidRPr="005F5311" w:rsidRDefault="001761F9" w:rsidP="005E300A">
            <w:pPr>
              <w:jc w:val="both"/>
            </w:pPr>
            <w:r w:rsidRPr="005F5311">
              <w:t>přednášk</w:t>
            </w:r>
            <w:r w:rsidR="005E300A" w:rsidRPr="005F5311">
              <w:t>y</w:t>
            </w:r>
            <w:r w:rsidRPr="005F5311">
              <w:t>,</w:t>
            </w:r>
            <w:r w:rsidR="005E300A" w:rsidRPr="005F5311">
              <w:t xml:space="preserve"> </w:t>
            </w:r>
            <w:r w:rsidRPr="005F5311">
              <w:t>seminář</w:t>
            </w:r>
            <w:r w:rsidR="005E300A" w:rsidRPr="005F5311">
              <w:t>e</w:t>
            </w:r>
          </w:p>
        </w:tc>
      </w:tr>
      <w:tr w:rsidR="001761F9" w14:paraId="7E8C9688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1ECD20A" w14:textId="77777777" w:rsidR="001761F9" w:rsidRPr="005F5311" w:rsidRDefault="001761F9" w:rsidP="002871DA">
            <w:pPr>
              <w:jc w:val="both"/>
            </w:pPr>
            <w:r w:rsidRPr="005F5311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5428858" w14:textId="4464E525" w:rsidR="001761F9" w:rsidRPr="005F5311" w:rsidRDefault="008752A2" w:rsidP="002871DA">
            <w:pPr>
              <w:jc w:val="both"/>
            </w:pPr>
            <w:r w:rsidRPr="005F5311">
              <w:t>Semináře: povinná účast.</w:t>
            </w:r>
          </w:p>
          <w:p w14:paraId="14759973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5F5311">
              <w:t>Zkouška: ústní prověření znalostí získaných na přednáškách (15 tematických okruhů/otázek, student volí náhodně jeden z nich).</w:t>
            </w:r>
          </w:p>
        </w:tc>
      </w:tr>
      <w:tr w:rsidR="001761F9" w14:paraId="1219D086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197"/>
        </w:trPr>
        <w:tc>
          <w:tcPr>
            <w:tcW w:w="30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893CA29" w14:textId="77777777" w:rsidR="001761F9" w:rsidRPr="005F5311" w:rsidRDefault="001761F9" w:rsidP="002871DA">
            <w:pPr>
              <w:jc w:val="both"/>
            </w:pPr>
            <w:r w:rsidRPr="005F5311">
              <w:rPr>
                <w:b/>
              </w:rPr>
              <w:t>Garant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BF6886" w14:textId="30EACEDB" w:rsidR="001761F9" w:rsidRPr="005F5311" w:rsidRDefault="001761F9" w:rsidP="002871DA">
            <w:pPr>
              <w:jc w:val="both"/>
            </w:pPr>
          </w:p>
        </w:tc>
      </w:tr>
      <w:tr w:rsidR="001761F9" w14:paraId="6B556A8E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243"/>
        </w:trPr>
        <w:tc>
          <w:tcPr>
            <w:tcW w:w="30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361511E" w14:textId="77777777" w:rsidR="001761F9" w:rsidRPr="005F5311" w:rsidRDefault="001761F9" w:rsidP="002871DA">
            <w:pPr>
              <w:jc w:val="both"/>
            </w:pPr>
            <w:r w:rsidRPr="005F5311"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71945C" w14:textId="78F02C92" w:rsidR="001761F9" w:rsidRPr="005F5311" w:rsidRDefault="001761F9" w:rsidP="002871DA">
            <w:pPr>
              <w:jc w:val="both"/>
            </w:pPr>
          </w:p>
        </w:tc>
      </w:tr>
      <w:tr w:rsidR="001761F9" w14:paraId="78E12092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6E5C152" w14:textId="77777777" w:rsidR="001761F9" w:rsidRPr="005F5311" w:rsidRDefault="001761F9" w:rsidP="002871DA">
            <w:pPr>
              <w:jc w:val="both"/>
            </w:pPr>
            <w:r w:rsidRPr="005F5311">
              <w:rPr>
                <w:b/>
              </w:rPr>
              <w:t>Vyučující</w:t>
            </w:r>
          </w:p>
        </w:tc>
        <w:tc>
          <w:tcPr>
            <w:tcW w:w="6774" w:type="dxa"/>
            <w:gridSpan w:val="10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77364AD1" w14:textId="0F2DF5AF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</w:p>
        </w:tc>
      </w:tr>
      <w:tr w:rsidR="001761F9" w14:paraId="1DFDA224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196"/>
        </w:trPr>
        <w:tc>
          <w:tcPr>
            <w:tcW w:w="9857" w:type="dxa"/>
            <w:gridSpan w:val="11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AB6990" w14:textId="5E34ADAC" w:rsidR="00902710" w:rsidRPr="005F5311" w:rsidRDefault="00F7730E" w:rsidP="006E29A2">
            <w:pPr>
              <w:spacing w:before="60" w:after="60"/>
              <w:jc w:val="both"/>
            </w:pPr>
            <w:r w:rsidRPr="005F5311">
              <w:t>d</w:t>
            </w:r>
            <w:r w:rsidR="003C623D" w:rsidRPr="005F5311">
              <w:t>oc. MUDr. Milan Buček, CSc. (</w:t>
            </w:r>
            <w:r w:rsidR="00902710" w:rsidRPr="005F5311">
              <w:t>100</w:t>
            </w:r>
            <w:r w:rsidR="003C623D" w:rsidRPr="005F5311">
              <w:t xml:space="preserve">% </w:t>
            </w:r>
            <w:r w:rsidR="006E29A2" w:rsidRPr="005F5311">
              <w:t>p</w:t>
            </w:r>
            <w:r w:rsidR="003C623D" w:rsidRPr="005F5311">
              <w:t>)</w:t>
            </w:r>
          </w:p>
        </w:tc>
      </w:tr>
      <w:tr w:rsidR="001761F9" w14:paraId="2621A5CF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641F70D" w14:textId="77777777" w:rsidR="001761F9" w:rsidRDefault="001761F9" w:rsidP="002871DA">
            <w:pPr>
              <w:jc w:val="both"/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0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BAF7B7F" w14:textId="77777777" w:rsidR="001761F9" w:rsidRDefault="001761F9" w:rsidP="002871DA">
            <w:pPr>
              <w:jc w:val="both"/>
            </w:pPr>
          </w:p>
        </w:tc>
      </w:tr>
      <w:tr w:rsidR="001761F9" w14:paraId="4D99BC8B" w14:textId="77777777" w:rsidTr="00986B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4808"/>
        </w:trPr>
        <w:tc>
          <w:tcPr>
            <w:tcW w:w="9857" w:type="dxa"/>
            <w:gridSpan w:val="11"/>
            <w:tcBorders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</w:tcPr>
          <w:p w14:paraId="73E2B489" w14:textId="553E20E8" w:rsidR="001761F9" w:rsidRPr="005F5311" w:rsidRDefault="001761F9" w:rsidP="002871DA">
            <w:pPr>
              <w:jc w:val="both"/>
            </w:pPr>
            <w:r w:rsidRPr="005F5311">
              <w:t xml:space="preserve">Cílem předmětu je získání poznatků o skladbě, účinku a použití vybraných lékových forem pro zevní dermatologickou terapii, z nichž některé nacházejí použití i v kosmetické péči. V oblasti imunologie je cílem seznámit studenty se základními pojmy imunologie a alergologie, které pak prakticky uplatní v oblasti kosmetické péče. </w:t>
            </w:r>
            <w:r w:rsidR="003C623D" w:rsidRPr="005F5311">
              <w:t>Obsah předmětu tvoří tyto tematické celky:</w:t>
            </w:r>
          </w:p>
          <w:p w14:paraId="190578EE" w14:textId="77777777" w:rsidR="001761F9" w:rsidRPr="005F5311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</w:pPr>
            <w:r w:rsidRPr="005F5311">
              <w:t>Morfologické a fyziologické odlišnosti lidské kůže některých lokalit těla.</w:t>
            </w:r>
          </w:p>
          <w:p w14:paraId="01FD0141" w14:textId="77777777" w:rsidR="001761F9" w:rsidRPr="005F5311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</w:pPr>
            <w:r w:rsidRPr="005F5311">
              <w:t>Bazální biologické a fyziologické funkce kůže, jejich význam pro volbu vhodné zevní léčby a používání kosmetických přípravků.</w:t>
            </w:r>
          </w:p>
          <w:p w14:paraId="6225D654" w14:textId="77777777" w:rsidR="001761F9" w:rsidRPr="005F5311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</w:pPr>
            <w:r w:rsidRPr="005F5311">
              <w:t>Základní účinné složky a pomocné látky zevních léčiv a kosmetických přípravků. Mechanismy resorpce účinných složek.</w:t>
            </w:r>
          </w:p>
          <w:p w14:paraId="609C4BCD" w14:textId="77777777" w:rsidR="001761F9" w:rsidRPr="005F5311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</w:pPr>
            <w:r w:rsidRPr="005F5311">
              <w:t>Zevní léčiva a kosmetika tekutá, prášková, tekuté pudry, pasty.</w:t>
            </w:r>
          </w:p>
          <w:p w14:paraId="6714EEE8" w14:textId="77777777" w:rsidR="001761F9" w:rsidRPr="005F5311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</w:pPr>
            <w:r w:rsidRPr="005F5311">
              <w:t>Zevní léčiva a kosmetika: masti, emulze (krémy), pěny spreje, gely.</w:t>
            </w:r>
          </w:p>
          <w:p w14:paraId="291E28A7" w14:textId="77777777" w:rsidR="001761F9" w:rsidRPr="005F5311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</w:pPr>
            <w:r w:rsidRPr="005F5311">
              <w:t>Správné způsoby aplikace prostředků zevní terapie. Transdermální aplikace léčiv. Problematika liposomů.</w:t>
            </w:r>
          </w:p>
          <w:p w14:paraId="050A5781" w14:textId="77777777" w:rsidR="001761F9" w:rsidRPr="005F5311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</w:pPr>
            <w:r w:rsidRPr="005F5311">
              <w:t>Specifika zevní terapie a používání kosmetických přípravků v obličeji, na krku, ve vlasaté části hlavy a v krajinách vlhké zapářky.</w:t>
            </w:r>
          </w:p>
          <w:p w14:paraId="78CB9241" w14:textId="77777777" w:rsidR="001761F9" w:rsidRPr="005F5311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</w:pPr>
            <w:r w:rsidRPr="005F5311">
              <w:t>Problematika ovlivnění nadměrného pocení a zvýšené citlivosti a dráždivosti lidské kůže. Mytí a čistění zdravé a chorobně postižené kůže.</w:t>
            </w:r>
          </w:p>
          <w:p w14:paraId="34B6AFC4" w14:textId="77777777" w:rsidR="001761F9" w:rsidRPr="005F5311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</w:pPr>
            <w:r w:rsidRPr="005F5311">
              <w:t>Zásady péče o kůži po korektivně dermatologických výkonech, popálení, omrznutí, zasažení chemickými látkami a zářením.</w:t>
            </w:r>
          </w:p>
          <w:p w14:paraId="5F81B842" w14:textId="77777777" w:rsidR="001761F9" w:rsidRPr="005F5311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</w:pPr>
            <w:r w:rsidRPr="005F5311">
              <w:t>Aktuální problematika fotoprotekce. Možnosti fyzikální terapie kožních chorob.</w:t>
            </w:r>
          </w:p>
          <w:p w14:paraId="0E86B5D0" w14:textId="77777777" w:rsidR="001761F9" w:rsidRPr="005F5311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</w:pPr>
            <w:r w:rsidRPr="005F5311">
              <w:t>Základní pojmy imunologie (antigeny, protilátky, receptory, histokompatibilní komplex, adhezní molekuly, buněčná a humorální imunita, regulace imunity).</w:t>
            </w:r>
          </w:p>
          <w:p w14:paraId="60F9AD60" w14:textId="77777777" w:rsidR="001761F9" w:rsidRPr="005F5311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</w:pPr>
            <w:r w:rsidRPr="005F5311">
              <w:t>Alergie, atopie, anafylaxe, alergické choroby.</w:t>
            </w:r>
          </w:p>
          <w:p w14:paraId="657D1A48" w14:textId="77777777" w:rsidR="001761F9" w:rsidRPr="005F5311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</w:pPr>
            <w:r w:rsidRPr="005F5311">
              <w:t>Problematika autoimunity, příčiny vzniku autoimunitních chorob a možnosti jejich léčby.</w:t>
            </w:r>
          </w:p>
          <w:p w14:paraId="6B62EFE3" w14:textId="39A99ED0" w:rsidR="001761F9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</w:pPr>
            <w:r w:rsidRPr="005F5311">
              <w:t>Problematika primární a sekundární imunodeficience, možnosti léčby.</w:t>
            </w:r>
          </w:p>
        </w:tc>
      </w:tr>
      <w:tr w:rsidR="001761F9" w14:paraId="14FA0A6F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265"/>
        </w:trPr>
        <w:tc>
          <w:tcPr>
            <w:tcW w:w="3649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DE2FBB0" w14:textId="77777777" w:rsidR="001761F9" w:rsidRDefault="001761F9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9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27DE4497" w14:textId="77777777" w:rsidR="001761F9" w:rsidRDefault="001761F9" w:rsidP="002871DA">
            <w:pPr>
              <w:jc w:val="both"/>
            </w:pPr>
          </w:p>
        </w:tc>
      </w:tr>
      <w:tr w:rsidR="001761F9" w14:paraId="3240F924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1497"/>
        </w:trPr>
        <w:tc>
          <w:tcPr>
            <w:tcW w:w="9857" w:type="dxa"/>
            <w:gridSpan w:val="11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6EF2EE" w14:textId="206FF56E" w:rsidR="001761F9" w:rsidRDefault="001761F9" w:rsidP="005563AB">
            <w:pPr>
              <w:jc w:val="both"/>
              <w:rPr>
                <w:color w:val="000000"/>
              </w:rPr>
            </w:pPr>
            <w:r w:rsidRPr="005F5311">
              <w:rPr>
                <w:color w:val="000000"/>
                <w:u w:val="single"/>
              </w:rPr>
              <w:t>Povinná</w:t>
            </w:r>
            <w:r w:rsidR="00FA004A" w:rsidRPr="005F5311">
              <w:rPr>
                <w:color w:val="000000"/>
                <w:u w:val="single"/>
              </w:rPr>
              <w:t xml:space="preserve"> literatura</w:t>
            </w:r>
            <w:r w:rsidRPr="005F5311">
              <w:rPr>
                <w:color w:val="000000"/>
                <w:u w:val="single"/>
              </w:rPr>
              <w:t>:</w:t>
            </w:r>
            <w:r w:rsidRPr="005F5311">
              <w:rPr>
                <w:color w:val="000000"/>
              </w:rPr>
              <w:t xml:space="preserve"> </w:t>
            </w:r>
          </w:p>
          <w:p w14:paraId="01854662" w14:textId="77777777" w:rsidR="00DD3F93" w:rsidRPr="008A30DB" w:rsidRDefault="00DD3F93" w:rsidP="00DD3F93">
            <w:pPr>
              <w:jc w:val="both"/>
            </w:pPr>
            <w:r>
              <w:t>Výukové materiály v anglickém jazyce poskytnuté vyučujícím.</w:t>
            </w:r>
          </w:p>
          <w:p w14:paraId="12D35661" w14:textId="126F3F27" w:rsidR="00986B49" w:rsidRPr="005F5311" w:rsidRDefault="00986B49" w:rsidP="00986B49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F5311">
              <w:rPr>
                <w:color w:val="000000"/>
                <w:sz w:val="20"/>
                <w:szCs w:val="20"/>
              </w:rPr>
              <w:t xml:space="preserve">BARAN, R.L., MAIBACH, H.I. Textbook of Cosmetic Dermatology. 5th Ed. Boca Raton: CRC Press, Taylor &amp; Francis </w:t>
            </w:r>
            <w:r w:rsidRPr="005F5311">
              <w:rPr>
                <w:sz w:val="20"/>
                <w:szCs w:val="20"/>
              </w:rPr>
              <w:t>Group, 2017. xii, 594 s. Series in Cosmetic and Laser Therapy. ISBN 978-1-4822-5734-2.</w:t>
            </w:r>
          </w:p>
          <w:p w14:paraId="30E6F11F" w14:textId="7C030FD8" w:rsidR="00986B49" w:rsidRPr="005F5311" w:rsidRDefault="00986B49" w:rsidP="00986B49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F5311">
              <w:rPr>
                <w:caps/>
                <w:sz w:val="20"/>
                <w:szCs w:val="20"/>
              </w:rPr>
              <w:t>ABBAS, A., LICHTMAN, A.H.H., PILLAI, S.</w:t>
            </w:r>
            <w:r w:rsidRPr="005F5311">
              <w:rPr>
                <w:sz w:val="20"/>
                <w:szCs w:val="20"/>
              </w:rPr>
              <w:t xml:space="preserve"> Basic Immunology, Functions and Disorders of the Immune System. Elsevier - Health Sciences Division, 2016. 328 s. ISBN 032339082X.</w:t>
            </w:r>
          </w:p>
          <w:p w14:paraId="10E96914" w14:textId="77777777" w:rsidR="001761F9" w:rsidRPr="005F5311" w:rsidRDefault="001761F9" w:rsidP="005563AB">
            <w:pPr>
              <w:jc w:val="both"/>
            </w:pPr>
          </w:p>
          <w:p w14:paraId="6570ECDF" w14:textId="34128F04" w:rsidR="001761F9" w:rsidRPr="005F5311" w:rsidRDefault="001761F9" w:rsidP="005563AB">
            <w:pPr>
              <w:jc w:val="both"/>
            </w:pPr>
            <w:r w:rsidRPr="005F5311">
              <w:rPr>
                <w:u w:val="single"/>
              </w:rPr>
              <w:t>Doporučená</w:t>
            </w:r>
            <w:r w:rsidR="00FA004A" w:rsidRPr="005F5311">
              <w:rPr>
                <w:u w:val="single"/>
              </w:rPr>
              <w:t xml:space="preserve"> </w:t>
            </w:r>
            <w:r w:rsidR="00FA004A" w:rsidRPr="005F5311">
              <w:rPr>
                <w:color w:val="000000"/>
                <w:u w:val="single"/>
              </w:rPr>
              <w:t>literatura</w:t>
            </w:r>
            <w:r w:rsidRPr="005F5311">
              <w:rPr>
                <w:u w:val="single"/>
              </w:rPr>
              <w:t>:</w:t>
            </w:r>
          </w:p>
          <w:p w14:paraId="1C83D50C" w14:textId="5DEFA027" w:rsidR="001761F9" w:rsidRPr="005F5311" w:rsidRDefault="00986B49" w:rsidP="00866431">
            <w:pPr>
              <w:jc w:val="both"/>
            </w:pPr>
            <w:r w:rsidRPr="005F5311">
              <w:t>EVERDINGEN, J</w:t>
            </w:r>
            <w:r w:rsidR="001761F9" w:rsidRPr="005F5311">
              <w:t xml:space="preserve">.E. Springen Pocket Dictionary Dermatology. </w:t>
            </w:r>
            <w:r w:rsidR="00866431" w:rsidRPr="005F5311">
              <w:t xml:space="preserve">Houten: </w:t>
            </w:r>
            <w:r w:rsidR="001761F9" w:rsidRPr="005F5311">
              <w:t>Springer Media, 2009.</w:t>
            </w:r>
            <w:r w:rsidR="001761F9" w:rsidRPr="005F5311">
              <w:tab/>
            </w:r>
          </w:p>
          <w:p w14:paraId="4712AB43" w14:textId="7441F631" w:rsidR="00986B49" w:rsidRDefault="00986B49" w:rsidP="00986B49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</w:pPr>
            <w:r w:rsidRPr="005F5311">
              <w:rPr>
                <w:color w:val="000000"/>
                <w:sz w:val="20"/>
                <w:szCs w:val="20"/>
              </w:rPr>
              <w:t>BAUMANN, L., SAGHARI, S., WEISBERG, E. Cosmetic Dermatology: Principles and Practice. 2nd Ed. New York: McGraw-Hill, 2009. xiv, 366 s. ISBN 978-0-07-149062-7.</w:t>
            </w:r>
          </w:p>
        </w:tc>
      </w:tr>
      <w:tr w:rsidR="001761F9" w14:paraId="56AF94A4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1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7CAAC"/>
          </w:tcPr>
          <w:p w14:paraId="01A29EB7" w14:textId="77777777" w:rsidR="001761F9" w:rsidRDefault="001761F9" w:rsidP="002871DA">
            <w:pPr>
              <w:jc w:val="center"/>
            </w:pPr>
            <w:r>
              <w:rPr>
                <w:b/>
              </w:rPr>
              <w:t>Informace ke kombinované nebo distanční formě</w:t>
            </w:r>
          </w:p>
        </w:tc>
      </w:tr>
      <w:tr w:rsidR="001761F9" w14:paraId="30E06C50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4784" w:type="dxa"/>
            <w:gridSpan w:val="3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8E64055" w14:textId="77777777" w:rsidR="001761F9" w:rsidRDefault="001761F9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3EB946" w14:textId="6BCE9255" w:rsidR="001761F9" w:rsidRPr="009E4120" w:rsidRDefault="001761F9" w:rsidP="00FB62A1">
            <w:pPr>
              <w:jc w:val="center"/>
            </w:pPr>
          </w:p>
        </w:tc>
        <w:tc>
          <w:tcPr>
            <w:tcW w:w="4184" w:type="dxa"/>
            <w:gridSpan w:val="7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5567558" w14:textId="77777777" w:rsidR="001761F9" w:rsidRDefault="001761F9" w:rsidP="002871DA">
            <w:pPr>
              <w:jc w:val="both"/>
            </w:pPr>
            <w:r>
              <w:rPr>
                <w:b/>
              </w:rPr>
              <w:t xml:space="preserve">hodin </w:t>
            </w:r>
          </w:p>
        </w:tc>
      </w:tr>
      <w:tr w:rsidR="001761F9" w14:paraId="461B02E7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CA80D82" w14:textId="77777777" w:rsidR="001761F9" w:rsidRDefault="001761F9" w:rsidP="002871DA">
            <w:pPr>
              <w:jc w:val="both"/>
            </w:pPr>
            <w:r>
              <w:rPr>
                <w:b/>
              </w:rPr>
              <w:t>Informace o způsobu kontaktu s vyučujícím</w:t>
            </w:r>
          </w:p>
        </w:tc>
      </w:tr>
      <w:tr w:rsidR="001761F9" w14:paraId="504A1BB8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708"/>
        </w:trPr>
        <w:tc>
          <w:tcPr>
            <w:tcW w:w="985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D2CEE7" w14:textId="77777777" w:rsidR="000E3448" w:rsidRDefault="000E3448" w:rsidP="00031668">
            <w:pPr>
              <w:jc w:val="both"/>
            </w:pPr>
          </w:p>
          <w:p w14:paraId="0658545B" w14:textId="77777777" w:rsidR="005F5311" w:rsidRDefault="005F5311" w:rsidP="00031668">
            <w:pPr>
              <w:jc w:val="both"/>
            </w:pPr>
          </w:p>
          <w:p w14:paraId="464C4ABB" w14:textId="77777777" w:rsidR="006877DA" w:rsidRDefault="006877DA" w:rsidP="00031668">
            <w:pPr>
              <w:jc w:val="both"/>
            </w:pPr>
          </w:p>
          <w:p w14:paraId="7F288382" w14:textId="265281DA" w:rsidR="006877DA" w:rsidRDefault="006877DA" w:rsidP="00031668">
            <w:pPr>
              <w:jc w:val="both"/>
            </w:pPr>
          </w:p>
        </w:tc>
      </w:tr>
      <w:tr w:rsidR="001761F9" w14:paraId="4BF7E2D4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2BBEA620" w14:textId="77777777" w:rsidR="001761F9" w:rsidRDefault="001761F9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761F9" w14:paraId="6B2167FC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FC5CA9C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ABC94" w14:textId="7D49F652" w:rsidR="001761F9" w:rsidRPr="00106353" w:rsidRDefault="00251A80">
            <w:pPr>
              <w:jc w:val="both"/>
              <w:rPr>
                <w:b/>
              </w:rPr>
            </w:pPr>
            <w:bookmarkStart w:id="41" w:name="Lab_z_mikrobiol"/>
            <w:bookmarkEnd w:id="41"/>
            <w:r w:rsidRPr="00772BC7">
              <w:rPr>
                <w:b/>
                <w:lang w:val="en-GB"/>
              </w:rPr>
              <w:t>Microbiological Laboratory</w:t>
            </w:r>
          </w:p>
        </w:tc>
      </w:tr>
      <w:tr w:rsidR="001761F9" w14:paraId="147C505A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B9F0FCD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E22FC" w14:textId="77777777" w:rsidR="001761F9" w:rsidRDefault="001761F9">
            <w:pPr>
              <w:jc w:val="both"/>
            </w:pPr>
            <w:r>
              <w:t>povinný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500EC99" w14:textId="77777777" w:rsidR="001761F9" w:rsidRPr="00C57FFB" w:rsidRDefault="001761F9">
            <w:pPr>
              <w:jc w:val="both"/>
            </w:pPr>
            <w:r w:rsidRPr="00C57FFB">
              <w:rPr>
                <w:b/>
              </w:rPr>
              <w:t>doporučený ročník / semestr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17543" w14:textId="77777777" w:rsidR="001761F9" w:rsidRPr="00C57FFB" w:rsidRDefault="001761F9">
            <w:pPr>
              <w:jc w:val="both"/>
            </w:pPr>
            <w:r w:rsidRPr="00C57FFB">
              <w:t>2/ZS</w:t>
            </w:r>
          </w:p>
        </w:tc>
      </w:tr>
      <w:tr w:rsidR="001761F9" w14:paraId="56940A7D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0234B57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DF662" w14:textId="3DA165F0" w:rsidR="001761F9" w:rsidRDefault="00C57FFB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28l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3B20D21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E990F" w14:textId="77777777" w:rsidR="001761F9" w:rsidRDefault="001761F9" w:rsidP="003F3135">
            <w:r>
              <w:t>28</w:t>
            </w: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532A7C6" w14:textId="77777777" w:rsidR="001761F9" w:rsidRPr="00C57FFB" w:rsidRDefault="001761F9">
            <w:pPr>
              <w:jc w:val="both"/>
              <w:rPr>
                <w:b/>
              </w:rPr>
            </w:pPr>
            <w:r w:rsidRPr="00C57FFB">
              <w:rPr>
                <w:b/>
              </w:rPr>
              <w:t>kreditů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B09CF" w14:textId="77777777" w:rsidR="001761F9" w:rsidRPr="00C57FFB" w:rsidRDefault="001761F9" w:rsidP="00C57FFB">
            <w:r w:rsidRPr="00C57FFB">
              <w:t>2</w:t>
            </w:r>
          </w:p>
        </w:tc>
      </w:tr>
      <w:tr w:rsidR="001761F9" w14:paraId="0AD0EAA8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8633169" w14:textId="77777777" w:rsidR="001761F9" w:rsidRDefault="001761F9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2E02" w14:textId="77777777" w:rsidR="001761F9" w:rsidRDefault="001761F9">
            <w:pPr>
              <w:jc w:val="both"/>
            </w:pPr>
          </w:p>
        </w:tc>
      </w:tr>
      <w:tr w:rsidR="001761F9" w14:paraId="2959C5A8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BC6E00A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D9DAD" w14:textId="098E42C1" w:rsidR="00AD35B9" w:rsidRPr="008752A2" w:rsidRDefault="001761F9" w:rsidP="00AD35B9">
            <w:pPr>
              <w:pStyle w:val="Default"/>
              <w:jc w:val="both"/>
              <w:rPr>
                <w:sz w:val="20"/>
                <w:szCs w:val="20"/>
              </w:rPr>
            </w:pPr>
            <w:r w:rsidRPr="008752A2">
              <w:rPr>
                <w:sz w:val="20"/>
                <w:szCs w:val="20"/>
              </w:rPr>
              <w:t>zápočet</w:t>
            </w:r>
            <w:r w:rsidR="00AD35B9" w:rsidRPr="008752A2">
              <w:rPr>
                <w:sz w:val="20"/>
                <w:szCs w:val="20"/>
              </w:rPr>
              <w:t xml:space="preserve"> </w:t>
            </w:r>
          </w:p>
          <w:p w14:paraId="678D8B2A" w14:textId="77777777" w:rsidR="001761F9" w:rsidRDefault="001761F9">
            <w:pPr>
              <w:jc w:val="both"/>
            </w:pP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C20B88E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E173" w14:textId="0427A238" w:rsidR="001761F9" w:rsidRDefault="003F3135">
            <w:pPr>
              <w:jc w:val="both"/>
            </w:pPr>
            <w:r>
              <w:t>laboratorní cvičení</w:t>
            </w:r>
          </w:p>
        </w:tc>
      </w:tr>
      <w:tr w:rsidR="001761F9" w14:paraId="1721959C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4007F71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01D8" w14:textId="7D53DBA4" w:rsidR="001761F9" w:rsidRDefault="00AD35B9" w:rsidP="002E2866">
            <w:pPr>
              <w:jc w:val="both"/>
            </w:pPr>
            <w:r>
              <w:t>Zápočet: povinná účast na laboratorním cvičení, odevzdání a úspěšné obhájení protokolů, získání alespoň 70% bodů v zápočtovém testu.</w:t>
            </w:r>
          </w:p>
        </w:tc>
      </w:tr>
      <w:tr w:rsidR="001761F9" w14:paraId="1B5B87AD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9B83A9D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D8888" w14:textId="3B0E7E1A" w:rsidR="001761F9" w:rsidRDefault="001761F9">
            <w:pPr>
              <w:jc w:val="both"/>
            </w:pPr>
          </w:p>
        </w:tc>
      </w:tr>
      <w:tr w:rsidR="001761F9" w14:paraId="39BA5937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170A927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0492" w14:textId="77777777" w:rsidR="001761F9" w:rsidRDefault="001761F9">
            <w:pPr>
              <w:jc w:val="both"/>
            </w:pPr>
          </w:p>
        </w:tc>
      </w:tr>
      <w:tr w:rsidR="001761F9" w14:paraId="624FF08E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CFD5657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E62CC2" w14:textId="77777777" w:rsidR="001761F9" w:rsidRDefault="001761F9">
            <w:pPr>
              <w:jc w:val="both"/>
            </w:pPr>
          </w:p>
        </w:tc>
      </w:tr>
      <w:tr w:rsidR="001761F9" w14:paraId="50C64172" w14:textId="77777777" w:rsidTr="003F3135">
        <w:trPr>
          <w:gridAfter w:val="1"/>
          <w:wAfter w:w="37" w:type="dxa"/>
          <w:trHeight w:val="254"/>
        </w:trPr>
        <w:tc>
          <w:tcPr>
            <w:tcW w:w="985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C6EE0" w14:textId="24517FA8" w:rsidR="003A7D80" w:rsidRDefault="001761F9" w:rsidP="006E29A2">
            <w:pPr>
              <w:spacing w:before="60" w:after="60"/>
              <w:jc w:val="both"/>
            </w:pPr>
            <w:r>
              <w:t xml:space="preserve">RNDr. Iva Čermáková, Ph.D. </w:t>
            </w:r>
            <w:r w:rsidR="003A7D80">
              <w:t>(</w:t>
            </w:r>
            <w:r>
              <w:t xml:space="preserve">100% </w:t>
            </w:r>
            <w:r w:rsidR="006E29A2">
              <w:t>l</w:t>
            </w:r>
            <w:r w:rsidR="003A7D80">
              <w:t>)</w:t>
            </w:r>
          </w:p>
        </w:tc>
      </w:tr>
      <w:tr w:rsidR="001761F9" w14:paraId="23F043B4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0C9837C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C61A6B" w14:textId="77777777" w:rsidR="001761F9" w:rsidRDefault="001761F9">
            <w:pPr>
              <w:jc w:val="both"/>
            </w:pPr>
          </w:p>
        </w:tc>
      </w:tr>
      <w:tr w:rsidR="001761F9" w14:paraId="4D9F6F73" w14:textId="77777777" w:rsidTr="003F3135">
        <w:trPr>
          <w:gridAfter w:val="1"/>
          <w:wAfter w:w="37" w:type="dxa"/>
          <w:trHeight w:val="2136"/>
        </w:trPr>
        <w:tc>
          <w:tcPr>
            <w:tcW w:w="9857" w:type="dxa"/>
            <w:gridSpan w:val="11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3621925" w14:textId="17626C9D" w:rsidR="001761F9" w:rsidRPr="00EF098C" w:rsidRDefault="001761F9" w:rsidP="006239CB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Cílem předmětu je seznámit studenty s mikrobiologickou analýzou kosmetických p</w:t>
            </w:r>
            <w:r w:rsidR="006D17B0">
              <w:rPr>
                <w:color w:val="000000"/>
                <w:shd w:val="clear" w:color="auto" w:fill="FFFFFF"/>
              </w:rPr>
              <w:t>řípravků</w:t>
            </w:r>
            <w:r>
              <w:rPr>
                <w:color w:val="000000"/>
                <w:shd w:val="clear" w:color="auto" w:fill="FFFFFF"/>
              </w:rPr>
              <w:t>. Student získá znalosti o mikrobiologických metodách a faktorech, které mohou mít vliv na růst a množení mikroorganizmů v kosmetice. </w:t>
            </w:r>
            <w:r w:rsidR="00234C9D" w:rsidRPr="00EF098C">
              <w:t>Obsah předmětu tvoří tyto tematické celky:</w:t>
            </w:r>
          </w:p>
          <w:p w14:paraId="3963F521" w14:textId="77777777" w:rsidR="001761F9" w:rsidRDefault="001761F9" w:rsidP="006239CB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Bezpečnost práce. Přístrojové vybavení. Metody analýzy mikroorganizmů.</w:t>
            </w:r>
          </w:p>
          <w:p w14:paraId="4ABFB899" w14:textId="77777777" w:rsidR="001761F9" w:rsidRDefault="001761F9" w:rsidP="006239CB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Růst a množení bakteriálních buněk.</w:t>
            </w:r>
          </w:p>
          <w:p w14:paraId="3819959B" w14:textId="55EF4FF9" w:rsidR="001761F9" w:rsidRDefault="001761F9" w:rsidP="006239CB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Vliv vnějších faktorů na růst mikroorganizmů v kosmetických p</w:t>
            </w:r>
            <w:r w:rsidR="009C1751">
              <w:rPr>
                <w:color w:val="000000"/>
                <w:shd w:val="clear" w:color="auto" w:fill="FFFFFF"/>
              </w:rPr>
              <w:t>řípravcích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14:paraId="488D34D9" w14:textId="052A4545" w:rsidR="001761F9" w:rsidRDefault="001761F9" w:rsidP="006239CB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Průkaz specifických mikroorganizmů v kosmetických </w:t>
            </w:r>
            <w:r w:rsidR="009C1751">
              <w:rPr>
                <w:color w:val="000000"/>
                <w:shd w:val="clear" w:color="auto" w:fill="FFFFFF"/>
              </w:rPr>
              <w:t xml:space="preserve">přípravcích. </w:t>
            </w:r>
          </w:p>
          <w:p w14:paraId="6C3144FE" w14:textId="77777777" w:rsidR="001761F9" w:rsidRDefault="001761F9" w:rsidP="006239CB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Hodnocení účinnosti konzervačních látek (zátěžový test konzervace).</w:t>
            </w:r>
          </w:p>
          <w:p w14:paraId="3930AE26" w14:textId="77777777" w:rsidR="001761F9" w:rsidRDefault="001761F9" w:rsidP="006239CB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Průkaz tvorby biofilmu.</w:t>
            </w:r>
          </w:p>
          <w:p w14:paraId="593E7F1D" w14:textId="5DE3F20D" w:rsidR="002E2866" w:rsidRDefault="001761F9" w:rsidP="006239CB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>
              <w:rPr>
                <w:color w:val="000000"/>
                <w:shd w:val="clear" w:color="auto" w:fill="FFFFFF"/>
              </w:rPr>
              <w:t>Metody stanovení antimikrobní účinnosti látek.</w:t>
            </w:r>
          </w:p>
        </w:tc>
      </w:tr>
      <w:tr w:rsidR="001761F9" w14:paraId="2ED9ED1D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883688A" w14:textId="77777777" w:rsidR="001761F9" w:rsidRDefault="001761F9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E6733" w14:textId="77777777" w:rsidR="001761F9" w:rsidRDefault="001761F9">
            <w:pPr>
              <w:jc w:val="both"/>
            </w:pPr>
          </w:p>
        </w:tc>
      </w:tr>
      <w:tr w:rsidR="001761F9" w14:paraId="7F4EA3EA" w14:textId="77777777" w:rsidTr="003F3135">
        <w:trPr>
          <w:gridAfter w:val="1"/>
          <w:wAfter w:w="37" w:type="dxa"/>
          <w:trHeight w:val="1497"/>
        </w:trPr>
        <w:tc>
          <w:tcPr>
            <w:tcW w:w="985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465A" w14:textId="2BC7B725" w:rsidR="001761F9" w:rsidRDefault="001761F9" w:rsidP="00A56A4F">
            <w:pPr>
              <w:jc w:val="both"/>
              <w:rPr>
                <w:u w:val="single"/>
              </w:rPr>
            </w:pPr>
            <w:r w:rsidRPr="00A56A4F">
              <w:rPr>
                <w:u w:val="single"/>
              </w:rPr>
              <w:t>Povinná</w:t>
            </w:r>
            <w:r w:rsidR="00FA004A" w:rsidRPr="00A56A4F">
              <w:rPr>
                <w:u w:val="single"/>
              </w:rPr>
              <w:t xml:space="preserve"> </w:t>
            </w:r>
            <w:r w:rsidR="00FA004A" w:rsidRPr="00A56A4F">
              <w:rPr>
                <w:color w:val="000000"/>
                <w:u w:val="single"/>
              </w:rPr>
              <w:t>literatura</w:t>
            </w:r>
            <w:r w:rsidRPr="00A56A4F">
              <w:rPr>
                <w:u w:val="single"/>
              </w:rPr>
              <w:t>:</w:t>
            </w:r>
          </w:p>
          <w:p w14:paraId="52B3B8B5" w14:textId="77777777" w:rsidR="00DD3F93" w:rsidRPr="008A30DB" w:rsidRDefault="00DD3F93" w:rsidP="00DD3F93">
            <w:pPr>
              <w:jc w:val="both"/>
            </w:pPr>
            <w:r>
              <w:t>Výukové materiály v anglickém jazyce poskytnuté vyučujícím.</w:t>
            </w:r>
          </w:p>
          <w:p w14:paraId="6421E4A6" w14:textId="1BBB8DB1" w:rsidR="001761F9" w:rsidRPr="00A56A4F" w:rsidRDefault="001761F9" w:rsidP="00A56A4F">
            <w:pPr>
              <w:jc w:val="both"/>
              <w:rPr>
                <w:shd w:val="clear" w:color="auto" w:fill="FFFFFF"/>
              </w:rPr>
            </w:pPr>
            <w:r w:rsidRPr="00A56A4F">
              <w:rPr>
                <w:iCs/>
                <w:shd w:val="clear" w:color="auto" w:fill="FFFFFF"/>
              </w:rPr>
              <w:t>GEIS, P</w:t>
            </w:r>
            <w:r w:rsidR="00A56A4F">
              <w:rPr>
                <w:iCs/>
                <w:shd w:val="clear" w:color="auto" w:fill="FFFFFF"/>
              </w:rPr>
              <w:t>.</w:t>
            </w:r>
            <w:r w:rsidRPr="00A56A4F">
              <w:rPr>
                <w:iCs/>
                <w:shd w:val="clear" w:color="auto" w:fill="FFFFFF"/>
              </w:rPr>
              <w:t xml:space="preserve">A. Cosmetic </w:t>
            </w:r>
            <w:r w:rsidR="00866431">
              <w:rPr>
                <w:iCs/>
                <w:shd w:val="clear" w:color="auto" w:fill="FFFFFF"/>
              </w:rPr>
              <w:t>M</w:t>
            </w:r>
            <w:r w:rsidRPr="00A56A4F">
              <w:rPr>
                <w:iCs/>
                <w:shd w:val="clear" w:color="auto" w:fill="FFFFFF"/>
              </w:rPr>
              <w:t xml:space="preserve">icrobiology: </w:t>
            </w:r>
            <w:r w:rsidR="00866431">
              <w:rPr>
                <w:iCs/>
                <w:shd w:val="clear" w:color="auto" w:fill="FFFFFF"/>
              </w:rPr>
              <w:t>A</w:t>
            </w:r>
            <w:r w:rsidRPr="00A56A4F">
              <w:rPr>
                <w:iCs/>
                <w:shd w:val="clear" w:color="auto" w:fill="FFFFFF"/>
              </w:rPr>
              <w:t xml:space="preserve"> </w:t>
            </w:r>
            <w:r w:rsidR="00866431">
              <w:rPr>
                <w:iCs/>
                <w:shd w:val="clear" w:color="auto" w:fill="FFFFFF"/>
              </w:rPr>
              <w:t>P</w:t>
            </w:r>
            <w:r w:rsidRPr="00A56A4F">
              <w:rPr>
                <w:iCs/>
                <w:shd w:val="clear" w:color="auto" w:fill="FFFFFF"/>
              </w:rPr>
              <w:t xml:space="preserve">ractical </w:t>
            </w:r>
            <w:r w:rsidR="00866431">
              <w:rPr>
                <w:iCs/>
                <w:shd w:val="clear" w:color="auto" w:fill="FFFFFF"/>
              </w:rPr>
              <w:t>A</w:t>
            </w:r>
            <w:r w:rsidRPr="00A56A4F">
              <w:rPr>
                <w:iCs/>
                <w:shd w:val="clear" w:color="auto" w:fill="FFFFFF"/>
              </w:rPr>
              <w:t>pproach</w:t>
            </w:r>
            <w:r w:rsidRPr="00A56A4F">
              <w:rPr>
                <w:shd w:val="clear" w:color="auto" w:fill="FFFFFF"/>
              </w:rPr>
              <w:t xml:space="preserve">. 2nd </w:t>
            </w:r>
            <w:r w:rsidR="00866431">
              <w:rPr>
                <w:shd w:val="clear" w:color="auto" w:fill="FFFFFF"/>
              </w:rPr>
              <w:t>E</w:t>
            </w:r>
            <w:r w:rsidRPr="00A56A4F">
              <w:rPr>
                <w:shd w:val="clear" w:color="auto" w:fill="FFFFFF"/>
              </w:rPr>
              <w:t>d. New York: Taylor &amp; Francis, 2006. ISBN 9780849314537.</w:t>
            </w:r>
          </w:p>
          <w:p w14:paraId="034D96D7" w14:textId="34E30EDA" w:rsidR="001761F9" w:rsidRPr="00A56A4F" w:rsidRDefault="001761F9" w:rsidP="00A56A4F">
            <w:pPr>
              <w:jc w:val="both"/>
              <w:rPr>
                <w:shd w:val="clear" w:color="auto" w:fill="FFFFFF"/>
              </w:rPr>
            </w:pPr>
            <w:r w:rsidRPr="00A56A4F">
              <w:rPr>
                <w:shd w:val="clear" w:color="auto" w:fill="FFFFFF"/>
              </w:rPr>
              <w:t>GARG, N</w:t>
            </w:r>
            <w:r w:rsidR="00A56A4F">
              <w:rPr>
                <w:shd w:val="clear" w:color="auto" w:fill="FFFFFF"/>
              </w:rPr>
              <w:t>.</w:t>
            </w:r>
            <w:r w:rsidRPr="00A56A4F">
              <w:rPr>
                <w:shd w:val="clear" w:color="auto" w:fill="FFFFFF"/>
              </w:rPr>
              <w:t>, GARG</w:t>
            </w:r>
            <w:r w:rsidR="00A56A4F">
              <w:rPr>
                <w:shd w:val="clear" w:color="auto" w:fill="FFFFFF"/>
              </w:rPr>
              <w:t xml:space="preserve">, </w:t>
            </w:r>
            <w:r w:rsidR="00A56A4F" w:rsidRPr="00A56A4F">
              <w:rPr>
                <w:shd w:val="clear" w:color="auto" w:fill="FFFFFF"/>
              </w:rPr>
              <w:t>K.L.</w:t>
            </w:r>
            <w:r w:rsidR="00A56A4F">
              <w:rPr>
                <w:shd w:val="clear" w:color="auto" w:fill="FFFFFF"/>
              </w:rPr>
              <w:t xml:space="preserve">, </w:t>
            </w:r>
            <w:r w:rsidRPr="00A56A4F">
              <w:rPr>
                <w:shd w:val="clear" w:color="auto" w:fill="FFFFFF"/>
              </w:rPr>
              <w:t>MUKERJI</w:t>
            </w:r>
            <w:r w:rsidR="00A56A4F">
              <w:rPr>
                <w:shd w:val="clear" w:color="auto" w:fill="FFFFFF"/>
              </w:rPr>
              <w:t xml:space="preserve">, K.G. </w:t>
            </w:r>
            <w:r w:rsidRPr="00A56A4F">
              <w:rPr>
                <w:iCs/>
                <w:shd w:val="clear" w:color="auto" w:fill="FFFFFF"/>
              </w:rPr>
              <w:t xml:space="preserve">Laboratory </w:t>
            </w:r>
            <w:r w:rsidR="00866431">
              <w:rPr>
                <w:iCs/>
                <w:shd w:val="clear" w:color="auto" w:fill="FFFFFF"/>
              </w:rPr>
              <w:t>M</w:t>
            </w:r>
            <w:r w:rsidRPr="00A56A4F">
              <w:rPr>
                <w:iCs/>
                <w:shd w:val="clear" w:color="auto" w:fill="FFFFFF"/>
              </w:rPr>
              <w:t xml:space="preserve">anual of </w:t>
            </w:r>
            <w:r w:rsidR="00866431">
              <w:rPr>
                <w:iCs/>
                <w:shd w:val="clear" w:color="auto" w:fill="FFFFFF"/>
              </w:rPr>
              <w:t>F</w:t>
            </w:r>
            <w:r w:rsidRPr="00A56A4F">
              <w:rPr>
                <w:iCs/>
                <w:shd w:val="clear" w:color="auto" w:fill="FFFFFF"/>
              </w:rPr>
              <w:t xml:space="preserve">ood </w:t>
            </w:r>
            <w:r w:rsidR="00866431">
              <w:rPr>
                <w:iCs/>
                <w:shd w:val="clear" w:color="auto" w:fill="FFFFFF"/>
              </w:rPr>
              <w:t>M</w:t>
            </w:r>
            <w:r w:rsidRPr="00A56A4F">
              <w:rPr>
                <w:iCs/>
                <w:shd w:val="clear" w:color="auto" w:fill="FFFFFF"/>
              </w:rPr>
              <w:t>icrobiology</w:t>
            </w:r>
            <w:r w:rsidRPr="00A56A4F">
              <w:rPr>
                <w:shd w:val="clear" w:color="auto" w:fill="FFFFFF"/>
              </w:rPr>
              <w:t>. New Delhi: International Publishing House Pvt., 2010. ISBN 9380578016.</w:t>
            </w:r>
          </w:p>
          <w:p w14:paraId="52A0641C" w14:textId="77777777" w:rsidR="001761F9" w:rsidRPr="00A56A4F" w:rsidRDefault="001761F9" w:rsidP="00A56A4F">
            <w:pPr>
              <w:jc w:val="both"/>
            </w:pPr>
          </w:p>
          <w:p w14:paraId="6E2D743E" w14:textId="070717D3" w:rsidR="001761F9" w:rsidRPr="00A56A4F" w:rsidRDefault="001761F9" w:rsidP="00A56A4F">
            <w:pPr>
              <w:jc w:val="both"/>
              <w:rPr>
                <w:u w:val="single"/>
              </w:rPr>
            </w:pPr>
            <w:r w:rsidRPr="00A56A4F">
              <w:rPr>
                <w:u w:val="single"/>
              </w:rPr>
              <w:t>Doporučená</w:t>
            </w:r>
            <w:r w:rsidR="00FA004A" w:rsidRPr="00A56A4F">
              <w:rPr>
                <w:u w:val="single"/>
              </w:rPr>
              <w:t xml:space="preserve"> </w:t>
            </w:r>
            <w:r w:rsidR="00FA004A" w:rsidRPr="00A56A4F">
              <w:rPr>
                <w:color w:val="000000"/>
                <w:u w:val="single"/>
              </w:rPr>
              <w:t>literatura</w:t>
            </w:r>
            <w:r w:rsidRPr="00A56A4F">
              <w:rPr>
                <w:u w:val="single"/>
              </w:rPr>
              <w:t>:</w:t>
            </w:r>
          </w:p>
          <w:p w14:paraId="5A4A4D14" w14:textId="33025B6B" w:rsidR="001761F9" w:rsidRPr="00A56A4F" w:rsidRDefault="00A56A4F" w:rsidP="00A56A4F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BAIRD, R.</w:t>
            </w:r>
            <w:r w:rsidR="001761F9" w:rsidRPr="00A56A4F">
              <w:rPr>
                <w:shd w:val="clear" w:color="auto" w:fill="FFFFFF"/>
              </w:rPr>
              <w:t>M.</w:t>
            </w:r>
            <w:r>
              <w:rPr>
                <w:shd w:val="clear" w:color="auto" w:fill="FFFFFF"/>
              </w:rPr>
              <w:t>, BLOOMFIELD, S.F.</w:t>
            </w:r>
            <w:r w:rsidR="001761F9" w:rsidRPr="00A56A4F">
              <w:rPr>
                <w:shd w:val="clear" w:color="auto" w:fill="FFFFFF"/>
              </w:rPr>
              <w:t> </w:t>
            </w:r>
            <w:r w:rsidR="001761F9" w:rsidRPr="00A56A4F">
              <w:rPr>
                <w:iCs/>
                <w:shd w:val="clear" w:color="auto" w:fill="FFFFFF"/>
              </w:rPr>
              <w:t xml:space="preserve">Microbial </w:t>
            </w:r>
            <w:r w:rsidR="00866431">
              <w:rPr>
                <w:iCs/>
                <w:shd w:val="clear" w:color="auto" w:fill="FFFFFF"/>
              </w:rPr>
              <w:t>Q</w:t>
            </w:r>
            <w:r w:rsidR="001761F9" w:rsidRPr="00A56A4F">
              <w:rPr>
                <w:iCs/>
                <w:shd w:val="clear" w:color="auto" w:fill="FFFFFF"/>
              </w:rPr>
              <w:t xml:space="preserve">uality </w:t>
            </w:r>
            <w:r w:rsidR="00866431">
              <w:rPr>
                <w:iCs/>
                <w:shd w:val="clear" w:color="auto" w:fill="FFFFFF"/>
              </w:rPr>
              <w:t>A</w:t>
            </w:r>
            <w:r w:rsidR="001761F9" w:rsidRPr="00A56A4F">
              <w:rPr>
                <w:iCs/>
                <w:shd w:val="clear" w:color="auto" w:fill="FFFFFF"/>
              </w:rPr>
              <w:t xml:space="preserve">ssurance in </w:t>
            </w:r>
            <w:r w:rsidR="00866431">
              <w:rPr>
                <w:iCs/>
                <w:shd w:val="clear" w:color="auto" w:fill="FFFFFF"/>
              </w:rPr>
              <w:t>C</w:t>
            </w:r>
            <w:r w:rsidR="001761F9" w:rsidRPr="00A56A4F">
              <w:rPr>
                <w:iCs/>
                <w:shd w:val="clear" w:color="auto" w:fill="FFFFFF"/>
              </w:rPr>
              <w:t xml:space="preserve">osmetics, </w:t>
            </w:r>
            <w:r w:rsidR="00866431">
              <w:rPr>
                <w:iCs/>
                <w:shd w:val="clear" w:color="auto" w:fill="FFFFFF"/>
              </w:rPr>
              <w:t>T</w:t>
            </w:r>
            <w:r w:rsidR="001761F9" w:rsidRPr="00A56A4F">
              <w:rPr>
                <w:iCs/>
                <w:shd w:val="clear" w:color="auto" w:fill="FFFFFF"/>
              </w:rPr>
              <w:t xml:space="preserve">oiletries and </w:t>
            </w:r>
            <w:r w:rsidR="00866431">
              <w:rPr>
                <w:iCs/>
                <w:shd w:val="clear" w:color="auto" w:fill="FFFFFF"/>
              </w:rPr>
              <w:t>N</w:t>
            </w:r>
            <w:r w:rsidR="001761F9" w:rsidRPr="00A56A4F">
              <w:rPr>
                <w:iCs/>
                <w:shd w:val="clear" w:color="auto" w:fill="FFFFFF"/>
              </w:rPr>
              <w:t>on-</w:t>
            </w:r>
            <w:r w:rsidR="006239CB">
              <w:rPr>
                <w:iCs/>
                <w:shd w:val="clear" w:color="auto" w:fill="FFFFFF"/>
              </w:rPr>
              <w:t>S</w:t>
            </w:r>
            <w:r w:rsidR="001761F9" w:rsidRPr="00A56A4F">
              <w:rPr>
                <w:iCs/>
                <w:shd w:val="clear" w:color="auto" w:fill="FFFFFF"/>
              </w:rPr>
              <w:t xml:space="preserve">terile </w:t>
            </w:r>
            <w:r w:rsidR="00866431">
              <w:rPr>
                <w:iCs/>
                <w:shd w:val="clear" w:color="auto" w:fill="FFFFFF"/>
              </w:rPr>
              <w:t>P</w:t>
            </w:r>
            <w:r w:rsidR="001761F9" w:rsidRPr="00A56A4F">
              <w:rPr>
                <w:iCs/>
                <w:shd w:val="clear" w:color="auto" w:fill="FFFFFF"/>
              </w:rPr>
              <w:t>harmaceuticals</w:t>
            </w:r>
            <w:r w:rsidR="001761F9" w:rsidRPr="00A56A4F">
              <w:rPr>
                <w:shd w:val="clear" w:color="auto" w:fill="FFFFFF"/>
              </w:rPr>
              <w:t xml:space="preserve">. 2nd </w:t>
            </w:r>
            <w:r>
              <w:rPr>
                <w:shd w:val="clear" w:color="auto" w:fill="FFFFFF"/>
              </w:rPr>
              <w:t>E</w:t>
            </w:r>
            <w:r w:rsidR="001761F9" w:rsidRPr="00A56A4F">
              <w:rPr>
                <w:shd w:val="clear" w:color="auto" w:fill="FFFFFF"/>
              </w:rPr>
              <w:t xml:space="preserve">d. </w:t>
            </w:r>
            <w:r w:rsidR="00866431">
              <w:rPr>
                <w:shd w:val="clear" w:color="auto" w:fill="FFFFFF"/>
              </w:rPr>
              <w:t xml:space="preserve">Bristol, PA: Taylor &amp; Francis, </w:t>
            </w:r>
            <w:r w:rsidR="001761F9" w:rsidRPr="00A56A4F">
              <w:rPr>
                <w:shd w:val="clear" w:color="auto" w:fill="FFFFFF"/>
              </w:rPr>
              <w:t>1996. ISBN 0748404376.</w:t>
            </w:r>
          </w:p>
          <w:p w14:paraId="6F7BE6B5" w14:textId="6BCAB557" w:rsidR="001761F9" w:rsidRDefault="001761F9" w:rsidP="00866431">
            <w:pPr>
              <w:jc w:val="both"/>
            </w:pPr>
            <w:r w:rsidRPr="00A56A4F">
              <w:rPr>
                <w:shd w:val="clear" w:color="auto" w:fill="FFFFFF"/>
              </w:rPr>
              <w:t>WISTREICH</w:t>
            </w:r>
            <w:r w:rsidR="00A56A4F">
              <w:rPr>
                <w:shd w:val="clear" w:color="auto" w:fill="FFFFFF"/>
              </w:rPr>
              <w:t>, G.A</w:t>
            </w:r>
            <w:r w:rsidRPr="00A56A4F">
              <w:rPr>
                <w:shd w:val="clear" w:color="auto" w:fill="FFFFFF"/>
              </w:rPr>
              <w:t>. </w:t>
            </w:r>
            <w:r w:rsidRPr="00A56A4F">
              <w:rPr>
                <w:iCs/>
                <w:shd w:val="clear" w:color="auto" w:fill="FFFFFF"/>
              </w:rPr>
              <w:t xml:space="preserve">Microbiology </w:t>
            </w:r>
            <w:r w:rsidR="00866431">
              <w:rPr>
                <w:iCs/>
                <w:shd w:val="clear" w:color="auto" w:fill="FFFFFF"/>
              </w:rPr>
              <w:t>L</w:t>
            </w:r>
            <w:r w:rsidRPr="00A56A4F">
              <w:rPr>
                <w:iCs/>
                <w:shd w:val="clear" w:color="auto" w:fill="FFFFFF"/>
              </w:rPr>
              <w:t xml:space="preserve">aboratory: </w:t>
            </w:r>
            <w:r w:rsidR="00866431">
              <w:rPr>
                <w:iCs/>
                <w:shd w:val="clear" w:color="auto" w:fill="FFFFFF"/>
              </w:rPr>
              <w:t>F</w:t>
            </w:r>
            <w:r w:rsidRPr="00A56A4F">
              <w:rPr>
                <w:iCs/>
                <w:shd w:val="clear" w:color="auto" w:fill="FFFFFF"/>
              </w:rPr>
              <w:t xml:space="preserve">undamentals and </w:t>
            </w:r>
            <w:r w:rsidR="00866431">
              <w:rPr>
                <w:iCs/>
                <w:shd w:val="clear" w:color="auto" w:fill="FFFFFF"/>
              </w:rPr>
              <w:t>A</w:t>
            </w:r>
            <w:r w:rsidRPr="00A56A4F">
              <w:rPr>
                <w:iCs/>
                <w:shd w:val="clear" w:color="auto" w:fill="FFFFFF"/>
              </w:rPr>
              <w:t>pplications</w:t>
            </w:r>
            <w:r w:rsidR="006239CB">
              <w:rPr>
                <w:shd w:val="clear" w:color="auto" w:fill="FFFFFF"/>
              </w:rPr>
              <w:t>. Upper Saddle River, N</w:t>
            </w:r>
            <w:r w:rsidRPr="00A56A4F">
              <w:rPr>
                <w:shd w:val="clear" w:color="auto" w:fill="FFFFFF"/>
              </w:rPr>
              <w:t>J: Prentice Hall, 1997. ISBN 0024289809.</w:t>
            </w:r>
          </w:p>
        </w:tc>
      </w:tr>
      <w:tr w:rsidR="001761F9" w14:paraId="3AFB75D6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06F33316" w14:textId="77777777" w:rsidR="001761F9" w:rsidRDefault="001761F9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1761F9" w14:paraId="064C9AC1" w14:textId="77777777" w:rsidTr="003F3135">
        <w:trPr>
          <w:gridAfter w:val="1"/>
          <w:wAfter w:w="37" w:type="dxa"/>
        </w:trPr>
        <w:tc>
          <w:tcPr>
            <w:tcW w:w="4784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BE457F9" w14:textId="77777777" w:rsidR="001761F9" w:rsidRDefault="001761F9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FE55D" w14:textId="663EE08D" w:rsidR="001761F9" w:rsidRDefault="001761F9">
            <w:pPr>
              <w:jc w:val="center"/>
            </w:pPr>
          </w:p>
        </w:tc>
        <w:tc>
          <w:tcPr>
            <w:tcW w:w="4184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6DF0EEF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761F9" w14:paraId="0BFE07AE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3D98CDE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761F9" w14:paraId="6F2A2AB0" w14:textId="77777777" w:rsidTr="003F3135">
        <w:trPr>
          <w:gridAfter w:val="1"/>
          <w:wAfter w:w="37" w:type="dxa"/>
          <w:trHeight w:val="1373"/>
        </w:trPr>
        <w:tc>
          <w:tcPr>
            <w:tcW w:w="98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0B8D" w14:textId="77777777" w:rsidR="00AD35B9" w:rsidRDefault="00AD35B9">
            <w:pPr>
              <w:pStyle w:val="Default"/>
              <w:jc w:val="both"/>
            </w:pPr>
          </w:p>
          <w:p w14:paraId="3F1C1E8D" w14:textId="77777777" w:rsidR="00AD35B9" w:rsidRDefault="00AD35B9">
            <w:pPr>
              <w:pStyle w:val="Default"/>
              <w:jc w:val="both"/>
            </w:pPr>
          </w:p>
          <w:p w14:paraId="36CCE77B" w14:textId="77777777" w:rsidR="00AD35B9" w:rsidRDefault="00AD35B9">
            <w:pPr>
              <w:pStyle w:val="Default"/>
              <w:jc w:val="both"/>
            </w:pPr>
          </w:p>
          <w:p w14:paraId="26B2766B" w14:textId="77777777" w:rsidR="00E46344" w:rsidRDefault="00E46344">
            <w:pPr>
              <w:pStyle w:val="Default"/>
              <w:jc w:val="both"/>
            </w:pPr>
          </w:p>
          <w:p w14:paraId="0CC9D848" w14:textId="77777777" w:rsidR="006239CB" w:rsidRDefault="006239CB">
            <w:pPr>
              <w:pStyle w:val="Default"/>
              <w:jc w:val="both"/>
            </w:pPr>
          </w:p>
          <w:p w14:paraId="2775B88B" w14:textId="77777777" w:rsidR="00E46344" w:rsidRDefault="00E46344">
            <w:pPr>
              <w:pStyle w:val="Default"/>
              <w:jc w:val="both"/>
            </w:pPr>
          </w:p>
          <w:p w14:paraId="15396960" w14:textId="77777777" w:rsidR="005F5311" w:rsidRDefault="005F5311">
            <w:pPr>
              <w:pStyle w:val="Default"/>
              <w:jc w:val="both"/>
            </w:pPr>
          </w:p>
          <w:p w14:paraId="568C4DC8" w14:textId="77777777" w:rsidR="005F5311" w:rsidRDefault="005F5311">
            <w:pPr>
              <w:pStyle w:val="Default"/>
              <w:jc w:val="both"/>
            </w:pPr>
          </w:p>
          <w:p w14:paraId="53C1E5D3" w14:textId="77777777" w:rsidR="00DD3F93" w:rsidRDefault="00DD3F93">
            <w:pPr>
              <w:pStyle w:val="Default"/>
              <w:jc w:val="both"/>
            </w:pPr>
          </w:p>
          <w:p w14:paraId="509AA2F9" w14:textId="77777777" w:rsidR="00DD3F93" w:rsidRDefault="00DD3F93">
            <w:pPr>
              <w:pStyle w:val="Default"/>
              <w:jc w:val="both"/>
            </w:pPr>
          </w:p>
          <w:p w14:paraId="5F90DD8D" w14:textId="77777777" w:rsidR="005F5311" w:rsidRDefault="005F5311">
            <w:pPr>
              <w:pStyle w:val="Default"/>
              <w:jc w:val="both"/>
            </w:pPr>
          </w:p>
          <w:p w14:paraId="539059A4" w14:textId="77777777" w:rsidR="005F5311" w:rsidRDefault="005F5311">
            <w:pPr>
              <w:pStyle w:val="Default"/>
              <w:jc w:val="both"/>
            </w:pPr>
          </w:p>
          <w:p w14:paraId="31850431" w14:textId="77777777" w:rsidR="00AD35B9" w:rsidRDefault="00AD35B9">
            <w:pPr>
              <w:pStyle w:val="Default"/>
              <w:jc w:val="both"/>
            </w:pPr>
          </w:p>
          <w:p w14:paraId="1352EBBB" w14:textId="77777777" w:rsidR="009E03C4" w:rsidRDefault="009E03C4">
            <w:pPr>
              <w:pStyle w:val="Default"/>
              <w:jc w:val="both"/>
            </w:pPr>
          </w:p>
        </w:tc>
      </w:tr>
      <w:tr w:rsidR="001761F9" w14:paraId="2970B986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223A1628" w14:textId="6DD9298E" w:rsidR="001761F9" w:rsidRDefault="001761F9" w:rsidP="002871DA">
            <w:pPr>
              <w:jc w:val="both"/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761F9" w14:paraId="7B640563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48A1DF9" w14:textId="77777777" w:rsidR="001761F9" w:rsidRDefault="001761F9" w:rsidP="002871DA">
            <w:pPr>
              <w:jc w:val="both"/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0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ACC08F" w14:textId="5AB03008" w:rsidR="001761F9" w:rsidRPr="00106353" w:rsidRDefault="00251A80" w:rsidP="002871DA">
            <w:pPr>
              <w:jc w:val="both"/>
              <w:rPr>
                <w:b/>
              </w:rPr>
            </w:pPr>
            <w:bookmarkStart w:id="42" w:name="Sem_projekt"/>
            <w:bookmarkEnd w:id="42"/>
            <w:r w:rsidRPr="00772BC7">
              <w:rPr>
                <w:b/>
                <w:lang w:val="en-GB"/>
              </w:rPr>
              <w:t>Semestral Project</w:t>
            </w:r>
          </w:p>
        </w:tc>
      </w:tr>
      <w:tr w:rsidR="001761F9" w14:paraId="1DCBC66A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72FA631" w14:textId="77777777" w:rsidR="001761F9" w:rsidRDefault="001761F9" w:rsidP="002871DA">
            <w:pPr>
              <w:jc w:val="both"/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079021" w14:textId="6B3835CC" w:rsidR="001761F9" w:rsidRDefault="00836D80" w:rsidP="00836D80">
            <w:pPr>
              <w:jc w:val="both"/>
            </w:pPr>
            <w:r>
              <w:t>p</w:t>
            </w:r>
            <w:r w:rsidR="001761F9">
              <w:t xml:space="preserve">ovinný </w:t>
            </w:r>
          </w:p>
        </w:tc>
        <w:tc>
          <w:tcPr>
            <w:tcW w:w="269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F30EBCC" w14:textId="77777777" w:rsidR="001761F9" w:rsidRDefault="001761F9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D2D895" w14:textId="77777777" w:rsidR="001761F9" w:rsidRDefault="001761F9" w:rsidP="002871DA">
            <w:pPr>
              <w:jc w:val="both"/>
            </w:pPr>
            <w:r>
              <w:t>2/ZS</w:t>
            </w:r>
          </w:p>
        </w:tc>
      </w:tr>
      <w:tr w:rsidR="001761F9" w14:paraId="4D5FCE74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D8794C5" w14:textId="77777777" w:rsidR="001761F9" w:rsidRDefault="001761F9" w:rsidP="002871DA">
            <w:pPr>
              <w:jc w:val="both"/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630F40" w14:textId="23B2E048" w:rsidR="001761F9" w:rsidRDefault="00C57FFB" w:rsidP="002871DA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28l</w:t>
            </w:r>
          </w:p>
        </w:tc>
        <w:tc>
          <w:tcPr>
            <w:tcW w:w="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44CE13F" w14:textId="77777777" w:rsidR="001761F9" w:rsidRDefault="001761F9" w:rsidP="002871DA">
            <w:pPr>
              <w:jc w:val="both"/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69DCF2" w14:textId="77777777" w:rsidR="001761F9" w:rsidRDefault="001761F9" w:rsidP="002871DA">
            <w:pPr>
              <w:jc w:val="both"/>
            </w:pPr>
            <w:r>
              <w:t>28</w:t>
            </w:r>
          </w:p>
        </w:tc>
        <w:tc>
          <w:tcPr>
            <w:tcW w:w="215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C4DE616" w14:textId="77777777" w:rsidR="001761F9" w:rsidRDefault="001761F9" w:rsidP="002871DA">
            <w:pPr>
              <w:jc w:val="both"/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80C059" w14:textId="77777777" w:rsidR="001761F9" w:rsidRPr="004943F8" w:rsidRDefault="001761F9" w:rsidP="00C57FFB">
            <w:pPr>
              <w:rPr>
                <w:color w:val="FF0000"/>
              </w:rPr>
            </w:pPr>
            <w:r w:rsidRPr="00C57FFB">
              <w:t>2</w:t>
            </w:r>
          </w:p>
        </w:tc>
      </w:tr>
      <w:tr w:rsidR="001761F9" w14:paraId="04CE514B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F8013DA" w14:textId="77777777" w:rsidR="001761F9" w:rsidRDefault="001761F9" w:rsidP="002871DA">
            <w:pPr>
              <w:jc w:val="both"/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8678A0" w14:textId="77777777" w:rsidR="001761F9" w:rsidRDefault="001761F9" w:rsidP="002871DA">
            <w:pPr>
              <w:jc w:val="both"/>
            </w:pPr>
          </w:p>
        </w:tc>
      </w:tr>
      <w:tr w:rsidR="001761F9" w14:paraId="40B2ABDF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A116270" w14:textId="77777777" w:rsidR="001761F9" w:rsidRDefault="001761F9" w:rsidP="002871DA">
            <w:pPr>
              <w:jc w:val="both"/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FA6BBC" w14:textId="21A76FBA" w:rsidR="001761F9" w:rsidRDefault="00E62285" w:rsidP="00C57FFB">
            <w:pPr>
              <w:jc w:val="both"/>
            </w:pPr>
            <w:r>
              <w:t>zápočet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D03C751" w14:textId="77777777" w:rsidR="001761F9" w:rsidRDefault="001761F9" w:rsidP="002871DA">
            <w:pPr>
              <w:jc w:val="both"/>
            </w:pPr>
            <w:r>
              <w:rPr>
                <w:b/>
              </w:rPr>
              <w:t>Forma výuky</w:t>
            </w:r>
          </w:p>
        </w:tc>
        <w:tc>
          <w:tcPr>
            <w:tcW w:w="19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0234DD" w14:textId="2EF1133A" w:rsidR="001761F9" w:rsidRDefault="005E300A" w:rsidP="002871DA">
            <w:pPr>
              <w:jc w:val="both"/>
            </w:pPr>
            <w:r>
              <w:t>l</w:t>
            </w:r>
            <w:r w:rsidR="001761F9">
              <w:t>aboratorní cvičení</w:t>
            </w:r>
          </w:p>
        </w:tc>
      </w:tr>
      <w:tr w:rsidR="001761F9" w14:paraId="780AC5A4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1785C96" w14:textId="77777777" w:rsidR="001761F9" w:rsidRDefault="001761F9" w:rsidP="002871DA">
            <w:pPr>
              <w:jc w:val="both"/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184A06A" w14:textId="77777777" w:rsidR="001761F9" w:rsidRDefault="001761F9" w:rsidP="002871DA">
            <w:pPr>
              <w:jc w:val="both"/>
            </w:pPr>
            <w:r>
              <w:t>Předložený laboratorní protokol/zpráva o řešení projektu a jeho obhájení před kolegy a zástupci ústavu.</w:t>
            </w:r>
          </w:p>
        </w:tc>
      </w:tr>
      <w:tr w:rsidR="001761F9" w14:paraId="28FC6EF4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197"/>
        </w:trPr>
        <w:tc>
          <w:tcPr>
            <w:tcW w:w="30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C9403C6" w14:textId="77777777" w:rsidR="001761F9" w:rsidRDefault="001761F9" w:rsidP="002871DA">
            <w:pPr>
              <w:jc w:val="both"/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618372" w14:textId="3E4141BA" w:rsidR="001761F9" w:rsidRDefault="001761F9" w:rsidP="000837DD">
            <w:pPr>
              <w:jc w:val="both"/>
            </w:pPr>
          </w:p>
        </w:tc>
      </w:tr>
      <w:tr w:rsidR="001761F9" w14:paraId="1DDC33F6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243"/>
        </w:trPr>
        <w:tc>
          <w:tcPr>
            <w:tcW w:w="30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7394581" w14:textId="77777777" w:rsidR="001761F9" w:rsidRDefault="001761F9" w:rsidP="002871DA">
            <w:pPr>
              <w:jc w:val="both"/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2C4EE9" w14:textId="344E0307" w:rsidR="001761F9" w:rsidRDefault="001761F9" w:rsidP="002871DA">
            <w:pPr>
              <w:jc w:val="both"/>
            </w:pPr>
          </w:p>
        </w:tc>
      </w:tr>
      <w:tr w:rsidR="001761F9" w14:paraId="53FF8EDA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3C22CD3" w14:textId="77777777" w:rsidR="001761F9" w:rsidRDefault="001761F9" w:rsidP="002871DA">
            <w:pPr>
              <w:jc w:val="both"/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0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6B3E66ED" w14:textId="55B0A47D" w:rsidR="001761F9" w:rsidRDefault="001761F9" w:rsidP="002871DA">
            <w:pPr>
              <w:jc w:val="both"/>
            </w:pPr>
          </w:p>
        </w:tc>
      </w:tr>
      <w:tr w:rsidR="001761F9" w14:paraId="50501D3B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291"/>
        </w:trPr>
        <w:tc>
          <w:tcPr>
            <w:tcW w:w="9857" w:type="dxa"/>
            <w:gridSpan w:val="11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182BAC" w14:textId="2D87D676" w:rsidR="00AD35B9" w:rsidRDefault="000837DD" w:rsidP="009E03C4">
            <w:pPr>
              <w:spacing w:before="60" w:after="60"/>
              <w:jc w:val="both"/>
            </w:pPr>
            <w:r>
              <w:t>Ing. Ondřej Rudolf, Ph.D. (100% l)</w:t>
            </w:r>
          </w:p>
        </w:tc>
      </w:tr>
      <w:tr w:rsidR="001761F9" w14:paraId="51FDC3F6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C7E3FAB" w14:textId="77777777" w:rsidR="001761F9" w:rsidRDefault="001761F9" w:rsidP="002871DA">
            <w:pPr>
              <w:jc w:val="both"/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0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025D57CB" w14:textId="77777777" w:rsidR="001761F9" w:rsidRDefault="001761F9" w:rsidP="002871DA">
            <w:pPr>
              <w:jc w:val="both"/>
            </w:pPr>
          </w:p>
        </w:tc>
      </w:tr>
      <w:tr w:rsidR="001761F9" w14:paraId="4F7AF598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1251"/>
        </w:trPr>
        <w:tc>
          <w:tcPr>
            <w:tcW w:w="9857" w:type="dxa"/>
            <w:gridSpan w:val="11"/>
            <w:tcBorders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</w:tcPr>
          <w:p w14:paraId="0280DB31" w14:textId="6D622B36" w:rsidR="00093150" w:rsidRDefault="00234C9D" w:rsidP="002871DA">
            <w:pPr>
              <w:jc w:val="both"/>
            </w:pPr>
            <w:r>
              <w:t xml:space="preserve">Cílem předmětu je </w:t>
            </w:r>
            <w:r w:rsidR="001761F9" w:rsidRPr="00094FD4">
              <w:t xml:space="preserve">seznámení studentů s pokročilými metodami vědecké práce a aplikovaného výzkumu se zaměřením na problematiku studovaného oboru. </w:t>
            </w:r>
            <w:r w:rsidR="000837DD">
              <w:t xml:space="preserve">Vedoucím projektu je vždy vedoucí příslušné diplomové práce. </w:t>
            </w:r>
            <w:r w:rsidR="001761F9" w:rsidRPr="00094FD4">
              <w:t>Při ukončení předmětu představí studenti dílčí výsledky své experimentální práce formou krátké prezentace</w:t>
            </w:r>
            <w:r w:rsidR="001761F9" w:rsidRPr="00E54A15">
              <w:t xml:space="preserve">. </w:t>
            </w:r>
            <w:r w:rsidR="00865060" w:rsidRPr="00E54A15">
              <w:t xml:space="preserve">Témata </w:t>
            </w:r>
            <w:r w:rsidR="005E6650" w:rsidRPr="00E54A15">
              <w:t>budou</w:t>
            </w:r>
            <w:r w:rsidR="00865060" w:rsidRPr="00E54A15">
              <w:t xml:space="preserve"> zadávána v závislosti na aktuálním vědeckém programu ústavu a výzkumných aktivitách vedoucího semestrálního projektu.</w:t>
            </w:r>
            <w:r w:rsidR="000837DD">
              <w:t xml:space="preserve"> </w:t>
            </w:r>
          </w:p>
          <w:p w14:paraId="2CA303AD" w14:textId="77777777" w:rsidR="001761F9" w:rsidRDefault="001761F9" w:rsidP="00B75508">
            <w:pPr>
              <w:ind w:left="284"/>
              <w:jc w:val="both"/>
            </w:pPr>
          </w:p>
          <w:p w14:paraId="04D0D167" w14:textId="77777777" w:rsidR="00B75508" w:rsidRDefault="00B75508" w:rsidP="00B75508">
            <w:pPr>
              <w:ind w:left="284"/>
              <w:jc w:val="both"/>
            </w:pPr>
          </w:p>
          <w:p w14:paraId="59FE0FD1" w14:textId="77777777" w:rsidR="00B75508" w:rsidRDefault="00B75508" w:rsidP="00B75508">
            <w:pPr>
              <w:ind w:left="284"/>
              <w:jc w:val="both"/>
            </w:pPr>
          </w:p>
          <w:p w14:paraId="25685E5A" w14:textId="77777777" w:rsidR="00B75508" w:rsidRDefault="00B75508" w:rsidP="00B75508">
            <w:pPr>
              <w:ind w:left="284"/>
              <w:jc w:val="both"/>
            </w:pPr>
          </w:p>
          <w:p w14:paraId="67FA0608" w14:textId="77777777" w:rsidR="00B75508" w:rsidRDefault="00B75508" w:rsidP="00B75508">
            <w:pPr>
              <w:ind w:left="284"/>
              <w:jc w:val="both"/>
            </w:pPr>
          </w:p>
          <w:p w14:paraId="7DC63CFD" w14:textId="77777777" w:rsidR="00B75508" w:rsidRDefault="00B75508" w:rsidP="00B75508">
            <w:pPr>
              <w:ind w:left="284"/>
              <w:jc w:val="both"/>
            </w:pPr>
          </w:p>
          <w:p w14:paraId="02B1B5FF" w14:textId="77777777" w:rsidR="00B75508" w:rsidRDefault="00B75508" w:rsidP="00B75508">
            <w:pPr>
              <w:ind w:left="284"/>
              <w:jc w:val="both"/>
            </w:pPr>
          </w:p>
          <w:p w14:paraId="15509543" w14:textId="44E83B8F" w:rsidR="00B75508" w:rsidRDefault="00B75508" w:rsidP="00B75508">
            <w:pPr>
              <w:ind w:left="284"/>
              <w:jc w:val="both"/>
            </w:pPr>
          </w:p>
        </w:tc>
      </w:tr>
      <w:tr w:rsidR="001761F9" w14:paraId="3E891B53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265"/>
        </w:trPr>
        <w:tc>
          <w:tcPr>
            <w:tcW w:w="3649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B2CA248" w14:textId="77777777" w:rsidR="001761F9" w:rsidRPr="00DC777B" w:rsidRDefault="001761F9" w:rsidP="002871DA">
            <w:pPr>
              <w:jc w:val="both"/>
            </w:pPr>
            <w:r w:rsidRPr="00DC777B">
              <w:t>Studijní literatura a studijní pomůcky</w:t>
            </w:r>
          </w:p>
        </w:tc>
        <w:tc>
          <w:tcPr>
            <w:tcW w:w="6208" w:type="dxa"/>
            <w:gridSpan w:val="9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3A5A8ABC" w14:textId="77777777" w:rsidR="001761F9" w:rsidRDefault="001761F9" w:rsidP="002871DA">
            <w:pPr>
              <w:jc w:val="both"/>
            </w:pPr>
          </w:p>
        </w:tc>
      </w:tr>
      <w:tr w:rsidR="001761F9" w14:paraId="5E798624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1497"/>
        </w:trPr>
        <w:tc>
          <w:tcPr>
            <w:tcW w:w="9857" w:type="dxa"/>
            <w:gridSpan w:val="11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EA0E81" w14:textId="75EC934A" w:rsidR="001761F9" w:rsidRDefault="001761F9" w:rsidP="002871DA">
            <w:pPr>
              <w:jc w:val="both"/>
            </w:pPr>
            <w:r w:rsidRPr="00DC777B">
              <w:rPr>
                <w:u w:val="single"/>
              </w:rPr>
              <w:t>Povinná</w:t>
            </w:r>
            <w:r w:rsidR="00FA004A" w:rsidRPr="00DC777B">
              <w:rPr>
                <w:u w:val="single"/>
              </w:rPr>
              <w:t xml:space="preserve"> </w:t>
            </w:r>
            <w:r w:rsidR="00FA004A" w:rsidRPr="00DC777B">
              <w:rPr>
                <w:color w:val="000000"/>
                <w:u w:val="single"/>
              </w:rPr>
              <w:t>literatura</w:t>
            </w:r>
            <w:r w:rsidRPr="00DC777B">
              <w:rPr>
                <w:u w:val="single"/>
              </w:rPr>
              <w:t>:</w:t>
            </w:r>
            <w:r w:rsidRPr="00DC777B">
              <w:t xml:space="preserve"> </w:t>
            </w:r>
          </w:p>
          <w:p w14:paraId="2A3B2C0D" w14:textId="5E651541" w:rsidR="001761F9" w:rsidRPr="00DC777B" w:rsidRDefault="001761F9" w:rsidP="002871DA">
            <w:pPr>
              <w:jc w:val="both"/>
            </w:pPr>
            <w:r w:rsidRPr="00DC777B">
              <w:t>BAREL</w:t>
            </w:r>
            <w:r w:rsidR="00A56A4F" w:rsidRPr="00DC777B">
              <w:t>,</w:t>
            </w:r>
            <w:r w:rsidRPr="00DC777B">
              <w:t xml:space="preserve"> A.O., PAYE</w:t>
            </w:r>
            <w:r w:rsidR="00A56A4F" w:rsidRPr="00DC777B">
              <w:t>,</w:t>
            </w:r>
            <w:r w:rsidRPr="00DC777B">
              <w:t xml:space="preserve"> M., MAIBACH</w:t>
            </w:r>
            <w:r w:rsidR="00A56A4F" w:rsidRPr="00DC777B">
              <w:t>,</w:t>
            </w:r>
            <w:r w:rsidRPr="00DC777B">
              <w:t xml:space="preserve"> H.I. </w:t>
            </w:r>
            <w:r w:rsidRPr="00DC777B">
              <w:rPr>
                <w:iCs/>
              </w:rPr>
              <w:t xml:space="preserve">Handbook of </w:t>
            </w:r>
            <w:r w:rsidR="00866431" w:rsidRPr="00DC777B">
              <w:rPr>
                <w:iCs/>
              </w:rPr>
              <w:t>C</w:t>
            </w:r>
            <w:r w:rsidRPr="00DC777B">
              <w:rPr>
                <w:iCs/>
              </w:rPr>
              <w:t xml:space="preserve">osmetic </w:t>
            </w:r>
            <w:r w:rsidR="00866431" w:rsidRPr="00DC777B">
              <w:rPr>
                <w:iCs/>
              </w:rPr>
              <w:t>S</w:t>
            </w:r>
            <w:r w:rsidRPr="00DC777B">
              <w:rPr>
                <w:iCs/>
              </w:rPr>
              <w:t xml:space="preserve">cience and </w:t>
            </w:r>
            <w:r w:rsidR="00866431" w:rsidRPr="00DC777B">
              <w:rPr>
                <w:iCs/>
              </w:rPr>
              <w:t>T</w:t>
            </w:r>
            <w:r w:rsidRPr="00DC777B">
              <w:rPr>
                <w:iCs/>
              </w:rPr>
              <w:t>echnology</w:t>
            </w:r>
            <w:r w:rsidRPr="00DC777B">
              <w:t>. 4</w:t>
            </w:r>
            <w:r w:rsidR="00866431" w:rsidRPr="00DC777B">
              <w:t xml:space="preserve">th Ed. </w:t>
            </w:r>
            <w:r w:rsidRPr="00DC777B">
              <w:t>CRC Press, 2014</w:t>
            </w:r>
            <w:r w:rsidR="00DC777B">
              <w:t xml:space="preserve">. </w:t>
            </w:r>
            <w:r w:rsidRPr="00DC777B">
              <w:t xml:space="preserve">ISBN 978-184-2145-647. </w:t>
            </w:r>
          </w:p>
          <w:p w14:paraId="3B15C99C" w14:textId="72B6D17F" w:rsidR="001761F9" w:rsidRPr="00DC777B" w:rsidRDefault="001761F9" w:rsidP="002871DA">
            <w:pPr>
              <w:jc w:val="both"/>
            </w:pPr>
            <w:r w:rsidRPr="00DC777B">
              <w:t>FLICK</w:t>
            </w:r>
            <w:r w:rsidR="00A56A4F" w:rsidRPr="00DC777B">
              <w:t>,</w:t>
            </w:r>
            <w:r w:rsidRPr="00DC777B">
              <w:t xml:space="preserve"> E.W. </w:t>
            </w:r>
            <w:r w:rsidRPr="00DC777B">
              <w:rPr>
                <w:iCs/>
              </w:rPr>
              <w:t xml:space="preserve">Cosmetic and </w:t>
            </w:r>
            <w:r w:rsidR="00866431" w:rsidRPr="00DC777B">
              <w:rPr>
                <w:iCs/>
              </w:rPr>
              <w:t>T</w:t>
            </w:r>
            <w:r w:rsidRPr="00DC777B">
              <w:rPr>
                <w:iCs/>
              </w:rPr>
              <w:t xml:space="preserve">oiletry </w:t>
            </w:r>
            <w:r w:rsidR="00866431" w:rsidRPr="00DC777B">
              <w:rPr>
                <w:iCs/>
              </w:rPr>
              <w:t>F</w:t>
            </w:r>
            <w:r w:rsidRPr="00DC777B">
              <w:rPr>
                <w:iCs/>
              </w:rPr>
              <w:t xml:space="preserve">ormulations, </w:t>
            </w:r>
            <w:r w:rsidR="00866431" w:rsidRPr="00DC777B">
              <w:rPr>
                <w:iCs/>
              </w:rPr>
              <w:t>Vol. 2</w:t>
            </w:r>
            <w:r w:rsidRPr="00DC777B">
              <w:t>. Noyes Publications, 2001</w:t>
            </w:r>
            <w:r w:rsidR="00DC777B">
              <w:t xml:space="preserve">. </w:t>
            </w:r>
            <w:r w:rsidRPr="00DC777B">
              <w:t xml:space="preserve">ISBN 08-155-1306-2. </w:t>
            </w:r>
          </w:p>
          <w:p w14:paraId="4DE44C2C" w14:textId="41A5204F" w:rsidR="001761F9" w:rsidRPr="00DC777B" w:rsidRDefault="00A56A4F" w:rsidP="002871DA">
            <w:pPr>
              <w:jc w:val="both"/>
            </w:pPr>
            <w:r w:rsidRPr="00DC777B">
              <w:t>AGRAWAL, C.M., ONG, J.L., APPLEFORD, M.</w:t>
            </w:r>
            <w:r w:rsidR="001761F9" w:rsidRPr="00DC777B">
              <w:t>R., MANI, G.</w:t>
            </w:r>
            <w:r w:rsidRPr="00DC777B">
              <w:t xml:space="preserve"> </w:t>
            </w:r>
            <w:r w:rsidR="001761F9" w:rsidRPr="00DC777B">
              <w:t xml:space="preserve">Introduction to Biomaterials. Basic Theory with Engineering Applications. </w:t>
            </w:r>
            <w:r w:rsidR="00DC777B" w:rsidRPr="00DC777B">
              <w:t>Cambridge</w:t>
            </w:r>
            <w:r w:rsidR="00DC777B">
              <w:t xml:space="preserve">: </w:t>
            </w:r>
            <w:r w:rsidR="001761F9" w:rsidRPr="00DC777B">
              <w:t xml:space="preserve">Cambridge University Press, </w:t>
            </w:r>
            <w:r w:rsidR="00DC777B">
              <w:t xml:space="preserve">2014. 402 s. </w:t>
            </w:r>
            <w:r w:rsidR="001761F9" w:rsidRPr="00DC777B">
              <w:t>ISBN 978-0-521-11690-9</w:t>
            </w:r>
            <w:r w:rsidR="00804152" w:rsidRPr="00DC777B">
              <w:t>.</w:t>
            </w:r>
          </w:p>
          <w:p w14:paraId="4A4B2068" w14:textId="77777777" w:rsidR="001761F9" w:rsidRPr="00DC777B" w:rsidRDefault="001761F9" w:rsidP="002871DA">
            <w:pPr>
              <w:jc w:val="both"/>
              <w:rPr>
                <w:kern w:val="0"/>
                <w:u w:val="single"/>
              </w:rPr>
            </w:pPr>
          </w:p>
          <w:p w14:paraId="3F270940" w14:textId="714791E8" w:rsidR="001761F9" w:rsidRPr="00DC777B" w:rsidRDefault="001761F9" w:rsidP="002871DA">
            <w:pPr>
              <w:jc w:val="both"/>
              <w:rPr>
                <w:u w:val="single"/>
              </w:rPr>
            </w:pPr>
            <w:r w:rsidRPr="00DC777B">
              <w:rPr>
                <w:kern w:val="0"/>
                <w:u w:val="single"/>
              </w:rPr>
              <w:t>Doporučená</w:t>
            </w:r>
            <w:r w:rsidR="00FA004A" w:rsidRPr="00DC777B">
              <w:rPr>
                <w:color w:val="000000"/>
                <w:u w:val="single"/>
              </w:rPr>
              <w:t xml:space="preserve"> literatura</w:t>
            </w:r>
            <w:r w:rsidRPr="00DC777B">
              <w:rPr>
                <w:kern w:val="0"/>
                <w:u w:val="single"/>
              </w:rPr>
              <w:t>:</w:t>
            </w:r>
            <w:r w:rsidRPr="00DC777B">
              <w:rPr>
                <w:kern w:val="0"/>
              </w:rPr>
              <w:t xml:space="preserve"> </w:t>
            </w:r>
          </w:p>
          <w:p w14:paraId="579AC36D" w14:textId="76345D26" w:rsidR="001761F9" w:rsidRPr="00DC777B" w:rsidRDefault="001761F9" w:rsidP="002871DA">
            <w:pPr>
              <w:jc w:val="both"/>
            </w:pPr>
            <w:r w:rsidRPr="00DC777B">
              <w:t>TADROS</w:t>
            </w:r>
            <w:r w:rsidR="00A56A4F" w:rsidRPr="00DC777B">
              <w:t>,</w:t>
            </w:r>
            <w:r w:rsidRPr="00DC777B">
              <w:t xml:space="preserve"> T.F. </w:t>
            </w:r>
            <w:r w:rsidRPr="00DC777B">
              <w:rPr>
                <w:iCs/>
              </w:rPr>
              <w:t xml:space="preserve">Formulations in </w:t>
            </w:r>
            <w:r w:rsidR="00866431" w:rsidRPr="00DC777B">
              <w:rPr>
                <w:iCs/>
              </w:rPr>
              <w:t>C</w:t>
            </w:r>
            <w:r w:rsidRPr="00DC777B">
              <w:rPr>
                <w:iCs/>
              </w:rPr>
              <w:t xml:space="preserve">osmetic and </w:t>
            </w:r>
            <w:r w:rsidR="00866431" w:rsidRPr="00DC777B">
              <w:rPr>
                <w:iCs/>
              </w:rPr>
              <w:t>P</w:t>
            </w:r>
            <w:r w:rsidRPr="00DC777B">
              <w:rPr>
                <w:iCs/>
              </w:rPr>
              <w:t xml:space="preserve">ersonal </w:t>
            </w:r>
            <w:r w:rsidR="00866431" w:rsidRPr="00DC777B">
              <w:rPr>
                <w:iCs/>
              </w:rPr>
              <w:t>C</w:t>
            </w:r>
            <w:r w:rsidRPr="00DC777B">
              <w:rPr>
                <w:iCs/>
              </w:rPr>
              <w:t>are</w:t>
            </w:r>
            <w:r w:rsidRPr="00DC777B">
              <w:t>. Berlín: Walter de Gruyter, 2016</w:t>
            </w:r>
            <w:r w:rsidR="00DC777B">
              <w:t xml:space="preserve">. </w:t>
            </w:r>
            <w:r w:rsidRPr="00DC777B">
              <w:t>ISBN 978-3110452365. SIVAMANI</w:t>
            </w:r>
            <w:r w:rsidR="00A56A4F" w:rsidRPr="00DC777B">
              <w:t>,</w:t>
            </w:r>
            <w:r w:rsidRPr="00DC777B">
              <w:t xml:space="preserve"> R.K., JAGDEO</w:t>
            </w:r>
            <w:r w:rsidR="00A56A4F" w:rsidRPr="00DC777B">
              <w:t>,</w:t>
            </w:r>
            <w:r w:rsidRPr="00DC777B">
              <w:t xml:space="preserve"> J.</w:t>
            </w:r>
            <w:r w:rsidR="00A56A4F" w:rsidRPr="00DC777B">
              <w:t xml:space="preserve">R., ELSNER, </w:t>
            </w:r>
            <w:r w:rsidRPr="00DC777B">
              <w:t>P., MAIBACH</w:t>
            </w:r>
            <w:r w:rsidR="00A56A4F" w:rsidRPr="00DC777B">
              <w:t>, H.</w:t>
            </w:r>
            <w:r w:rsidRPr="00DC777B">
              <w:t xml:space="preserve">I. </w:t>
            </w:r>
            <w:r w:rsidRPr="00DC777B">
              <w:rPr>
                <w:iCs/>
              </w:rPr>
              <w:t xml:space="preserve">Cosmeceuticals and </w:t>
            </w:r>
            <w:r w:rsidR="00866431" w:rsidRPr="00DC777B">
              <w:rPr>
                <w:iCs/>
              </w:rPr>
              <w:t>A</w:t>
            </w:r>
            <w:r w:rsidRPr="00DC777B">
              <w:rPr>
                <w:iCs/>
              </w:rPr>
              <w:t xml:space="preserve">ctive </w:t>
            </w:r>
            <w:r w:rsidR="00866431" w:rsidRPr="00DC777B">
              <w:rPr>
                <w:iCs/>
              </w:rPr>
              <w:t>C</w:t>
            </w:r>
            <w:r w:rsidRPr="00DC777B">
              <w:rPr>
                <w:iCs/>
              </w:rPr>
              <w:t>osmetics</w:t>
            </w:r>
            <w:r w:rsidRPr="00DC777B">
              <w:t xml:space="preserve">. </w:t>
            </w:r>
            <w:r w:rsidR="00866431" w:rsidRPr="00DC777B">
              <w:t xml:space="preserve">3rd Ed. </w:t>
            </w:r>
            <w:r w:rsidR="00DC777B">
              <w:t xml:space="preserve">Boca Raton: </w:t>
            </w:r>
            <w:r w:rsidRPr="00DC777B">
              <w:t>CRC Press, 2016</w:t>
            </w:r>
            <w:r w:rsidR="00866431" w:rsidRPr="00DC777B">
              <w:t xml:space="preserve">. </w:t>
            </w:r>
            <w:r w:rsidRPr="00DC777B">
              <w:t xml:space="preserve">ISBN 978-1482214161. </w:t>
            </w:r>
          </w:p>
          <w:p w14:paraId="67480B01" w14:textId="4B91E12C" w:rsidR="001761F9" w:rsidRPr="00DC777B" w:rsidRDefault="001761F9" w:rsidP="002871DA">
            <w:pPr>
              <w:jc w:val="both"/>
            </w:pPr>
            <w:r w:rsidRPr="00DC777B">
              <w:rPr>
                <w:caps/>
                <w:kern w:val="20"/>
              </w:rPr>
              <w:t>Bandyopadhyay, A., Bose, S.</w:t>
            </w:r>
            <w:r w:rsidR="00A56A4F" w:rsidRPr="00DC777B">
              <w:rPr>
                <w:caps/>
                <w:kern w:val="20"/>
              </w:rPr>
              <w:t xml:space="preserve"> </w:t>
            </w:r>
            <w:r w:rsidRPr="00DC777B">
              <w:t>Characterization of Biomaterials</w:t>
            </w:r>
            <w:r w:rsidR="00866431" w:rsidRPr="00DC777B">
              <w:t xml:space="preserve">. Amsterdam: </w:t>
            </w:r>
            <w:r w:rsidRPr="00DC777B">
              <w:t>Elsevier</w:t>
            </w:r>
            <w:r w:rsidR="00866431" w:rsidRPr="00DC777B">
              <w:t xml:space="preserve">, 2013. 450 s. </w:t>
            </w:r>
            <w:r w:rsidRPr="00DC777B">
              <w:t>ISBN 9780124158009</w:t>
            </w:r>
            <w:r w:rsidR="00B8184A" w:rsidRPr="00DC777B">
              <w:t>.</w:t>
            </w:r>
          </w:p>
          <w:p w14:paraId="51DB2078" w14:textId="705C7102" w:rsidR="00B75508" w:rsidRPr="00DC777B" w:rsidRDefault="001761F9" w:rsidP="00B75508">
            <w:pPr>
              <w:jc w:val="both"/>
            </w:pPr>
            <w:r w:rsidRPr="00DC777B">
              <w:t>Další literární zdroje dostupné v knihovně UTB. Studen</w:t>
            </w:r>
            <w:r w:rsidR="00866431" w:rsidRPr="00DC777B">
              <w:t>t</w:t>
            </w:r>
            <w:r w:rsidRPr="00DC777B">
              <w:t xml:space="preserve"> se řídí doporučením vedoucího diplomové práce</w:t>
            </w:r>
            <w:r w:rsidR="00B8184A" w:rsidRPr="00DC777B">
              <w:t>.</w:t>
            </w:r>
          </w:p>
        </w:tc>
      </w:tr>
      <w:tr w:rsidR="001761F9" w14:paraId="070BF1A6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1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7CAAC"/>
          </w:tcPr>
          <w:p w14:paraId="771BF827" w14:textId="77777777" w:rsidR="001761F9" w:rsidRDefault="001761F9" w:rsidP="002871DA">
            <w:pPr>
              <w:jc w:val="center"/>
            </w:pPr>
            <w:r>
              <w:rPr>
                <w:b/>
              </w:rPr>
              <w:t>Informace ke kombinované nebo distanční formě</w:t>
            </w:r>
          </w:p>
        </w:tc>
      </w:tr>
      <w:tr w:rsidR="001761F9" w14:paraId="42DDD245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4784" w:type="dxa"/>
            <w:gridSpan w:val="3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0421BFB" w14:textId="77777777" w:rsidR="001761F9" w:rsidRDefault="001761F9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38729B" w14:textId="63CBC63D" w:rsidR="001761F9" w:rsidRDefault="001761F9" w:rsidP="00FB62A1">
            <w:pPr>
              <w:jc w:val="center"/>
            </w:pPr>
          </w:p>
        </w:tc>
        <w:tc>
          <w:tcPr>
            <w:tcW w:w="4184" w:type="dxa"/>
            <w:gridSpan w:val="7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791790E" w14:textId="77777777" w:rsidR="001761F9" w:rsidRDefault="001761F9" w:rsidP="002871DA">
            <w:pPr>
              <w:jc w:val="both"/>
            </w:pPr>
            <w:r>
              <w:rPr>
                <w:b/>
              </w:rPr>
              <w:t xml:space="preserve">hodin </w:t>
            </w:r>
          </w:p>
        </w:tc>
      </w:tr>
      <w:tr w:rsidR="001761F9" w14:paraId="579F148E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2D88625" w14:textId="77777777" w:rsidR="001761F9" w:rsidRDefault="001761F9" w:rsidP="002871DA">
            <w:pPr>
              <w:jc w:val="both"/>
            </w:pPr>
            <w:r>
              <w:rPr>
                <w:b/>
              </w:rPr>
              <w:t>Informace o způsobu kontaktu s vyučujícím</w:t>
            </w:r>
          </w:p>
        </w:tc>
      </w:tr>
      <w:tr w:rsidR="001761F9" w14:paraId="4FC22F74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1373"/>
        </w:trPr>
        <w:tc>
          <w:tcPr>
            <w:tcW w:w="985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EEA50E" w14:textId="77777777" w:rsidR="00031668" w:rsidRDefault="00031668" w:rsidP="00B8184A">
            <w:pPr>
              <w:jc w:val="both"/>
            </w:pPr>
          </w:p>
          <w:p w14:paraId="2D3FE956" w14:textId="77777777" w:rsidR="00B75508" w:rsidRDefault="00B75508" w:rsidP="00B8184A">
            <w:pPr>
              <w:jc w:val="both"/>
            </w:pPr>
          </w:p>
          <w:p w14:paraId="77065AD9" w14:textId="77777777" w:rsidR="00B75508" w:rsidRDefault="00B75508" w:rsidP="00B8184A">
            <w:pPr>
              <w:jc w:val="both"/>
            </w:pPr>
          </w:p>
          <w:p w14:paraId="4990F1A3" w14:textId="77777777" w:rsidR="002E12C2" w:rsidRDefault="002E12C2" w:rsidP="00B8184A">
            <w:pPr>
              <w:jc w:val="both"/>
            </w:pPr>
          </w:p>
          <w:p w14:paraId="5892D03B" w14:textId="77777777" w:rsidR="002E12C2" w:rsidRDefault="002E12C2" w:rsidP="00B8184A">
            <w:pPr>
              <w:jc w:val="both"/>
            </w:pPr>
          </w:p>
          <w:p w14:paraId="1B80EDF3" w14:textId="77777777" w:rsidR="005F5311" w:rsidRDefault="005F5311" w:rsidP="00B8184A">
            <w:pPr>
              <w:jc w:val="both"/>
            </w:pPr>
          </w:p>
          <w:p w14:paraId="3C354A4F" w14:textId="77777777" w:rsidR="005F5311" w:rsidRDefault="005F5311" w:rsidP="00B8184A">
            <w:pPr>
              <w:jc w:val="both"/>
            </w:pPr>
          </w:p>
          <w:p w14:paraId="63709A07" w14:textId="77777777" w:rsidR="005F5311" w:rsidRDefault="005F5311" w:rsidP="00B8184A">
            <w:pPr>
              <w:jc w:val="both"/>
            </w:pPr>
          </w:p>
          <w:p w14:paraId="6E1BB510" w14:textId="77777777" w:rsidR="00265A2C" w:rsidRDefault="00265A2C" w:rsidP="00B8184A">
            <w:pPr>
              <w:jc w:val="both"/>
            </w:pPr>
          </w:p>
          <w:p w14:paraId="71D1FCDF" w14:textId="77777777" w:rsidR="005F5311" w:rsidRDefault="005F5311" w:rsidP="00B8184A">
            <w:pPr>
              <w:jc w:val="both"/>
            </w:pPr>
          </w:p>
          <w:p w14:paraId="1FDEDA4B" w14:textId="77777777" w:rsidR="005F5311" w:rsidRDefault="005F5311" w:rsidP="00B8184A">
            <w:pPr>
              <w:jc w:val="both"/>
            </w:pPr>
          </w:p>
          <w:p w14:paraId="6B99188E" w14:textId="77777777" w:rsidR="00B75508" w:rsidRDefault="00B75508" w:rsidP="00B8184A">
            <w:pPr>
              <w:jc w:val="both"/>
            </w:pPr>
          </w:p>
          <w:p w14:paraId="305BE08C" w14:textId="378EA78F" w:rsidR="00B75508" w:rsidRDefault="00B75508" w:rsidP="00B8184A">
            <w:pPr>
              <w:jc w:val="both"/>
            </w:pPr>
          </w:p>
        </w:tc>
      </w:tr>
      <w:tr w:rsidR="001761F9" w14:paraId="1FFFA289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17F4A8E2" w14:textId="77777777" w:rsidR="001761F9" w:rsidRDefault="001761F9" w:rsidP="002871D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761F9" w14:paraId="75424BB8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double" w:sz="4" w:space="0" w:color="auto"/>
            </w:tcBorders>
            <w:shd w:val="clear" w:color="auto" w:fill="F7CAAC"/>
          </w:tcPr>
          <w:p w14:paraId="2D0B14FC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0"/>
            <w:tcBorders>
              <w:top w:val="double" w:sz="4" w:space="0" w:color="auto"/>
            </w:tcBorders>
          </w:tcPr>
          <w:p w14:paraId="1D30D403" w14:textId="179618D4" w:rsidR="001761F9" w:rsidRPr="00106353" w:rsidRDefault="00251A80" w:rsidP="002871DA">
            <w:pPr>
              <w:jc w:val="both"/>
              <w:rPr>
                <w:b/>
              </w:rPr>
            </w:pPr>
            <w:bookmarkStart w:id="43" w:name="Exkurze"/>
            <w:bookmarkEnd w:id="43"/>
            <w:r w:rsidRPr="00772BC7">
              <w:rPr>
                <w:b/>
              </w:rPr>
              <w:t>Field Trip</w:t>
            </w:r>
          </w:p>
        </w:tc>
      </w:tr>
      <w:tr w:rsidR="001761F9" w14:paraId="2C22F7A6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0B5FC520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41A0E73" w14:textId="55E9E1E6" w:rsidR="001761F9" w:rsidRDefault="00836D80" w:rsidP="00836D80">
            <w:pPr>
              <w:jc w:val="both"/>
            </w:pPr>
            <w:r>
              <w:t>povinný</w:t>
            </w:r>
          </w:p>
        </w:tc>
        <w:tc>
          <w:tcPr>
            <w:tcW w:w="2694" w:type="dxa"/>
            <w:gridSpan w:val="5"/>
            <w:shd w:val="clear" w:color="auto" w:fill="F7CAAC"/>
          </w:tcPr>
          <w:p w14:paraId="26A949F7" w14:textId="77777777" w:rsidR="001761F9" w:rsidRDefault="001761F9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</w:tcPr>
          <w:p w14:paraId="478749B1" w14:textId="77777777" w:rsidR="001761F9" w:rsidRDefault="001761F9" w:rsidP="002871DA">
            <w:pPr>
              <w:jc w:val="both"/>
            </w:pPr>
            <w:r>
              <w:t>2/ZS</w:t>
            </w:r>
          </w:p>
        </w:tc>
      </w:tr>
      <w:tr w:rsidR="001761F9" w14:paraId="7FA2ED5D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548367CE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50323522" w14:textId="2CA641DE" w:rsidR="001761F9" w:rsidRDefault="00C57FFB" w:rsidP="002871DA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 w:rsidRPr="00E920CC">
              <w:t>28s</w:t>
            </w:r>
            <w:r>
              <w:t>+0l</w:t>
            </w:r>
          </w:p>
        </w:tc>
        <w:tc>
          <w:tcPr>
            <w:tcW w:w="889" w:type="dxa"/>
            <w:shd w:val="clear" w:color="auto" w:fill="F7CAAC"/>
          </w:tcPr>
          <w:p w14:paraId="312D3763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2EB2A93B" w14:textId="77777777" w:rsidR="001761F9" w:rsidRDefault="001761F9" w:rsidP="003F3135">
            <w:r>
              <w:t>28</w:t>
            </w:r>
          </w:p>
        </w:tc>
        <w:tc>
          <w:tcPr>
            <w:tcW w:w="2155" w:type="dxa"/>
            <w:gridSpan w:val="4"/>
            <w:shd w:val="clear" w:color="auto" w:fill="F7CAAC"/>
          </w:tcPr>
          <w:p w14:paraId="1713153A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2"/>
          </w:tcPr>
          <w:p w14:paraId="52220EE9" w14:textId="77777777" w:rsidR="001761F9" w:rsidRDefault="001761F9" w:rsidP="00C57FFB">
            <w:r w:rsidRPr="00C57FFB">
              <w:t>2</w:t>
            </w:r>
          </w:p>
        </w:tc>
      </w:tr>
      <w:tr w:rsidR="001761F9" w14:paraId="326512DD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2878F821" w14:textId="77777777" w:rsidR="001761F9" w:rsidRDefault="001761F9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 xml:space="preserve">Prerekvizity, korekvizity, ekvivalence </w:t>
            </w:r>
          </w:p>
        </w:tc>
        <w:tc>
          <w:tcPr>
            <w:tcW w:w="6774" w:type="dxa"/>
            <w:gridSpan w:val="10"/>
          </w:tcPr>
          <w:p w14:paraId="43D3E0D5" w14:textId="58EAE176" w:rsidR="001761F9" w:rsidRPr="008B557D" w:rsidRDefault="001761F9" w:rsidP="00EE5A47">
            <w:pPr>
              <w:jc w:val="both"/>
            </w:pPr>
          </w:p>
        </w:tc>
      </w:tr>
      <w:tr w:rsidR="001761F9" w14:paraId="068681ED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6A9166B3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671DC6A1" w14:textId="77777777" w:rsidR="001761F9" w:rsidRDefault="001761F9" w:rsidP="002871DA">
            <w:pPr>
              <w:jc w:val="both"/>
            </w:pPr>
            <w:r>
              <w:t>zápočet</w:t>
            </w:r>
          </w:p>
        </w:tc>
        <w:tc>
          <w:tcPr>
            <w:tcW w:w="1415" w:type="dxa"/>
            <w:shd w:val="clear" w:color="auto" w:fill="F7CAAC"/>
          </w:tcPr>
          <w:p w14:paraId="7C59F403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53" w:type="dxa"/>
            <w:gridSpan w:val="5"/>
          </w:tcPr>
          <w:p w14:paraId="21F31C04" w14:textId="717B5C2D" w:rsidR="001761F9" w:rsidRDefault="001761F9" w:rsidP="002871DA">
            <w:pPr>
              <w:jc w:val="both"/>
            </w:pPr>
            <w:r>
              <w:t>s</w:t>
            </w:r>
            <w:r w:rsidRPr="00BF1B8E">
              <w:t>eminář</w:t>
            </w:r>
            <w:r w:rsidR="005E300A">
              <w:t>e</w:t>
            </w:r>
          </w:p>
        </w:tc>
      </w:tr>
      <w:tr w:rsidR="001761F9" w14:paraId="0EEC9F28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7133049C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0"/>
            <w:tcBorders>
              <w:bottom w:val="single" w:sz="4" w:space="0" w:color="auto"/>
            </w:tcBorders>
          </w:tcPr>
          <w:p w14:paraId="5F8771D8" w14:textId="315624A3" w:rsidR="00ED4267" w:rsidRPr="00ED4267" w:rsidRDefault="00ED4267" w:rsidP="00ED4267">
            <w:pPr>
              <w:jc w:val="both"/>
            </w:pPr>
            <w:r w:rsidRPr="00ED4267">
              <w:t>Docházka: pov</w:t>
            </w:r>
            <w:r w:rsidR="008275FD">
              <w:t xml:space="preserve">inná účast, záznamy o exkurzích, </w:t>
            </w:r>
            <w:r w:rsidRPr="00ED4267">
              <w:t>které by měly sloužit jako podklad doplnění teoretických znalostí studenta.</w:t>
            </w:r>
          </w:p>
          <w:p w14:paraId="653720A7" w14:textId="5C001FCA" w:rsidR="001761F9" w:rsidRDefault="00ED4267" w:rsidP="00D1144F">
            <w:pPr>
              <w:jc w:val="both"/>
            </w:pPr>
            <w:r w:rsidRPr="00ED4267">
              <w:t>Znalost technologií výroby biomateriálů a kosmetických přípravků v rozsahu studovaného oboru.</w:t>
            </w:r>
          </w:p>
        </w:tc>
      </w:tr>
      <w:tr w:rsidR="001761F9" w14:paraId="626B4A17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tcBorders>
              <w:top w:val="nil"/>
            </w:tcBorders>
            <w:shd w:val="clear" w:color="auto" w:fill="F7CAAC"/>
          </w:tcPr>
          <w:p w14:paraId="2D437112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</w:tcBorders>
          </w:tcPr>
          <w:p w14:paraId="0F559CC1" w14:textId="36087D6B" w:rsidR="001761F9" w:rsidRDefault="001761F9" w:rsidP="002871DA">
            <w:pPr>
              <w:jc w:val="both"/>
            </w:pPr>
          </w:p>
        </w:tc>
      </w:tr>
      <w:tr w:rsidR="001761F9" w14:paraId="34D2697F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tcBorders>
              <w:top w:val="nil"/>
            </w:tcBorders>
            <w:shd w:val="clear" w:color="auto" w:fill="F7CAAC"/>
          </w:tcPr>
          <w:p w14:paraId="4906341D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0"/>
            <w:tcBorders>
              <w:top w:val="nil"/>
            </w:tcBorders>
          </w:tcPr>
          <w:p w14:paraId="0E0A1B9F" w14:textId="7EC040C4" w:rsidR="001761F9" w:rsidRDefault="001761F9" w:rsidP="006F7160">
            <w:pPr>
              <w:jc w:val="both"/>
            </w:pPr>
          </w:p>
        </w:tc>
      </w:tr>
      <w:tr w:rsidR="001761F9" w14:paraId="718C16E6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0725F299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0"/>
            <w:tcBorders>
              <w:bottom w:val="nil"/>
            </w:tcBorders>
          </w:tcPr>
          <w:p w14:paraId="55D899AB" w14:textId="77777777" w:rsidR="001761F9" w:rsidRDefault="001761F9" w:rsidP="002871DA">
            <w:pPr>
              <w:jc w:val="both"/>
            </w:pPr>
          </w:p>
        </w:tc>
      </w:tr>
      <w:tr w:rsidR="001761F9" w14:paraId="0489C270" w14:textId="77777777" w:rsidTr="003F3135">
        <w:trPr>
          <w:gridAfter w:val="1"/>
          <w:wAfter w:w="37" w:type="dxa"/>
          <w:trHeight w:val="352"/>
        </w:trPr>
        <w:tc>
          <w:tcPr>
            <w:tcW w:w="9857" w:type="dxa"/>
            <w:gridSpan w:val="11"/>
            <w:tcBorders>
              <w:top w:val="nil"/>
            </w:tcBorders>
          </w:tcPr>
          <w:p w14:paraId="26577755" w14:textId="090A4B12" w:rsidR="00D1144F" w:rsidRDefault="001761F9" w:rsidP="006E29A2">
            <w:pPr>
              <w:spacing w:before="60" w:after="60"/>
              <w:jc w:val="both"/>
            </w:pPr>
            <w:r>
              <w:t xml:space="preserve">Ing. Jana Pavlačková, Ph.D. </w:t>
            </w:r>
            <w:r w:rsidR="0004196D">
              <w:t>(100</w:t>
            </w:r>
            <w:r>
              <w:t xml:space="preserve">% </w:t>
            </w:r>
            <w:r w:rsidR="006E29A2">
              <w:t>s</w:t>
            </w:r>
            <w:r w:rsidR="0004196D">
              <w:t>)</w:t>
            </w:r>
          </w:p>
        </w:tc>
      </w:tr>
      <w:tr w:rsidR="001761F9" w14:paraId="728E2AD4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33F4EBE6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0"/>
            <w:tcBorders>
              <w:bottom w:val="nil"/>
            </w:tcBorders>
          </w:tcPr>
          <w:p w14:paraId="560AACA5" w14:textId="77777777" w:rsidR="001761F9" w:rsidRDefault="001761F9" w:rsidP="002871DA">
            <w:pPr>
              <w:jc w:val="both"/>
            </w:pPr>
          </w:p>
        </w:tc>
      </w:tr>
      <w:tr w:rsidR="001761F9" w14:paraId="32BEC714" w14:textId="77777777" w:rsidTr="003F3135">
        <w:trPr>
          <w:gridAfter w:val="1"/>
          <w:wAfter w:w="37" w:type="dxa"/>
          <w:trHeight w:val="1168"/>
        </w:trPr>
        <w:tc>
          <w:tcPr>
            <w:tcW w:w="9857" w:type="dxa"/>
            <w:gridSpan w:val="11"/>
            <w:tcBorders>
              <w:top w:val="nil"/>
              <w:bottom w:val="single" w:sz="12" w:space="0" w:color="auto"/>
            </w:tcBorders>
          </w:tcPr>
          <w:p w14:paraId="5888EB82" w14:textId="68A8A9CB" w:rsidR="001761F9" w:rsidRDefault="001761F9" w:rsidP="00093150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Cílem předmětu je seznámit studenty s technologickými procesy a novinkami v oboru prostřednictvím exkurzí v kosmetických, chemických a farmaceutických firmách a prostřednictvím přednášek odborníků z praxe. Absolvováním exkurzí a odborných přednášek studenti získají povědomí o uplatnění teoretických poznatků v praxi, seznámí se s konkrétním průmyslovým prostředím a možnostmi svého budoucího uplatnění. </w:t>
            </w:r>
          </w:p>
          <w:p w14:paraId="0ED94EB4" w14:textId="77777777" w:rsidR="001761F9" w:rsidRDefault="00093150" w:rsidP="00093150">
            <w:pPr>
              <w:jc w:val="both"/>
            </w:pPr>
            <w:r>
              <w:t>Obsah předmětu je uzpůsoben d</w:t>
            </w:r>
            <w:r w:rsidR="001761F9">
              <w:t xml:space="preserve">le operativní domluvy ve firmách a s odborníky z praxe. </w:t>
            </w:r>
          </w:p>
          <w:p w14:paraId="2631265D" w14:textId="77777777" w:rsidR="00DF0C1E" w:rsidRDefault="00DF0C1E" w:rsidP="00093150">
            <w:pPr>
              <w:jc w:val="both"/>
            </w:pPr>
          </w:p>
          <w:p w14:paraId="46998CC2" w14:textId="77777777" w:rsidR="00DF0C1E" w:rsidRDefault="00DF0C1E" w:rsidP="00093150">
            <w:pPr>
              <w:jc w:val="both"/>
            </w:pPr>
          </w:p>
          <w:p w14:paraId="0BB9D98D" w14:textId="77777777" w:rsidR="00DF0C1E" w:rsidRDefault="00DF0C1E" w:rsidP="00093150">
            <w:pPr>
              <w:jc w:val="both"/>
            </w:pPr>
          </w:p>
          <w:p w14:paraId="73DBBF5A" w14:textId="77777777" w:rsidR="00DF0C1E" w:rsidRDefault="00DF0C1E" w:rsidP="00093150">
            <w:pPr>
              <w:jc w:val="both"/>
            </w:pPr>
          </w:p>
          <w:p w14:paraId="12A07BE5" w14:textId="77777777" w:rsidR="00DF0C1E" w:rsidRDefault="00DF0C1E" w:rsidP="00093150">
            <w:pPr>
              <w:jc w:val="both"/>
            </w:pPr>
          </w:p>
          <w:p w14:paraId="31BDCE91" w14:textId="77777777" w:rsidR="00DF0C1E" w:rsidRDefault="00DF0C1E" w:rsidP="00093150">
            <w:pPr>
              <w:jc w:val="both"/>
            </w:pPr>
          </w:p>
          <w:p w14:paraId="17BFC394" w14:textId="2B2BB9E1" w:rsidR="00DF0C1E" w:rsidRDefault="00DF0C1E" w:rsidP="00093150">
            <w:pPr>
              <w:jc w:val="both"/>
            </w:pPr>
          </w:p>
        </w:tc>
      </w:tr>
      <w:tr w:rsidR="001761F9" w14:paraId="23F74CF6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2"/>
            <w:tcBorders>
              <w:top w:val="nil"/>
            </w:tcBorders>
            <w:shd w:val="clear" w:color="auto" w:fill="F7CAAC"/>
          </w:tcPr>
          <w:p w14:paraId="5BE81A96" w14:textId="77777777" w:rsidR="001761F9" w:rsidRDefault="001761F9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9"/>
            <w:tcBorders>
              <w:top w:val="nil"/>
              <w:bottom w:val="nil"/>
            </w:tcBorders>
          </w:tcPr>
          <w:p w14:paraId="7250E1E7" w14:textId="77777777" w:rsidR="001761F9" w:rsidRDefault="001761F9" w:rsidP="002871DA">
            <w:pPr>
              <w:jc w:val="both"/>
            </w:pPr>
          </w:p>
        </w:tc>
      </w:tr>
      <w:tr w:rsidR="001761F9" w14:paraId="5E7B8D9E" w14:textId="77777777" w:rsidTr="003F3135">
        <w:trPr>
          <w:gridAfter w:val="1"/>
          <w:wAfter w:w="37" w:type="dxa"/>
          <w:trHeight w:val="711"/>
        </w:trPr>
        <w:tc>
          <w:tcPr>
            <w:tcW w:w="9857" w:type="dxa"/>
            <w:gridSpan w:val="11"/>
            <w:tcBorders>
              <w:top w:val="nil"/>
            </w:tcBorders>
          </w:tcPr>
          <w:p w14:paraId="24E01AEE" w14:textId="4475D8A1" w:rsidR="001E0490" w:rsidRPr="001E0490" w:rsidRDefault="001E0490" w:rsidP="002871DA">
            <w:pPr>
              <w:jc w:val="both"/>
              <w:rPr>
                <w:u w:val="single"/>
              </w:rPr>
            </w:pPr>
            <w:r w:rsidRPr="00ED4267">
              <w:rPr>
                <w:u w:val="single"/>
              </w:rPr>
              <w:t>Doporučená literatura:</w:t>
            </w:r>
          </w:p>
          <w:p w14:paraId="3C069C4E" w14:textId="77777777" w:rsidR="001761F9" w:rsidRDefault="001761F9" w:rsidP="002871DA">
            <w:pPr>
              <w:jc w:val="both"/>
            </w:pPr>
            <w:r>
              <w:t>Firemní prospekty, katalogy, www stránky navštívených firem</w:t>
            </w:r>
            <w:r w:rsidR="001E0490">
              <w:t>.</w:t>
            </w:r>
          </w:p>
          <w:p w14:paraId="286D0DA1" w14:textId="77777777" w:rsidR="00ED4267" w:rsidRDefault="00ED4267" w:rsidP="002871DA">
            <w:pPr>
              <w:jc w:val="both"/>
            </w:pPr>
            <w:r>
              <w:t>Články v odborných časopisech databází WoS, Scopus a dalších.</w:t>
            </w:r>
          </w:p>
          <w:p w14:paraId="04DBA48F" w14:textId="73E90984" w:rsidR="0036051D" w:rsidRPr="0036051D" w:rsidRDefault="0036051D" w:rsidP="0036051D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  <w:sz w:val="20"/>
                <w:szCs w:val="20"/>
              </w:rPr>
            </w:pPr>
            <w:r w:rsidRPr="0036051D">
              <w:rPr>
                <w:color w:val="212121"/>
                <w:sz w:val="20"/>
                <w:szCs w:val="20"/>
              </w:rPr>
              <w:t>BAKI, G</w:t>
            </w:r>
            <w:r>
              <w:rPr>
                <w:color w:val="212121"/>
                <w:sz w:val="20"/>
                <w:szCs w:val="20"/>
              </w:rPr>
              <w:t xml:space="preserve">., </w:t>
            </w:r>
            <w:r w:rsidRPr="0036051D">
              <w:rPr>
                <w:color w:val="212121"/>
                <w:sz w:val="20"/>
                <w:szCs w:val="20"/>
              </w:rPr>
              <w:t>ALEXANDER</w:t>
            </w:r>
            <w:r>
              <w:rPr>
                <w:color w:val="212121"/>
                <w:sz w:val="20"/>
                <w:szCs w:val="20"/>
              </w:rPr>
              <w:t>, K.S</w:t>
            </w:r>
            <w:r w:rsidRPr="0036051D">
              <w:rPr>
                <w:color w:val="212121"/>
                <w:sz w:val="20"/>
                <w:szCs w:val="20"/>
              </w:rPr>
              <w:t>. </w:t>
            </w:r>
            <w:r w:rsidRPr="0036051D">
              <w:rPr>
                <w:iCs/>
                <w:color w:val="212121"/>
                <w:sz w:val="20"/>
                <w:szCs w:val="20"/>
              </w:rPr>
              <w:t xml:space="preserve">Introduction to </w:t>
            </w:r>
            <w:r>
              <w:rPr>
                <w:iCs/>
                <w:color w:val="212121"/>
                <w:sz w:val="20"/>
                <w:szCs w:val="20"/>
              </w:rPr>
              <w:t>C</w:t>
            </w:r>
            <w:r w:rsidRPr="0036051D">
              <w:rPr>
                <w:iCs/>
                <w:color w:val="212121"/>
                <w:sz w:val="20"/>
                <w:szCs w:val="20"/>
              </w:rPr>
              <w:t xml:space="preserve">osmetic </w:t>
            </w:r>
            <w:r>
              <w:rPr>
                <w:iCs/>
                <w:color w:val="212121"/>
                <w:sz w:val="20"/>
                <w:szCs w:val="20"/>
              </w:rPr>
              <w:t>F</w:t>
            </w:r>
            <w:r w:rsidRPr="0036051D">
              <w:rPr>
                <w:iCs/>
                <w:color w:val="212121"/>
                <w:sz w:val="20"/>
                <w:szCs w:val="20"/>
              </w:rPr>
              <w:t xml:space="preserve">ormulation and </w:t>
            </w:r>
            <w:r>
              <w:rPr>
                <w:iCs/>
                <w:color w:val="212121"/>
                <w:sz w:val="20"/>
                <w:szCs w:val="20"/>
              </w:rPr>
              <w:t>T</w:t>
            </w:r>
            <w:r w:rsidRPr="0036051D">
              <w:rPr>
                <w:iCs/>
                <w:color w:val="212121"/>
                <w:sz w:val="20"/>
                <w:szCs w:val="20"/>
              </w:rPr>
              <w:t>echnology</w:t>
            </w:r>
            <w:r>
              <w:rPr>
                <w:color w:val="212121"/>
                <w:sz w:val="20"/>
                <w:szCs w:val="20"/>
              </w:rPr>
              <w:t xml:space="preserve">. Hoboken: Wiley, 2015. </w:t>
            </w:r>
            <w:r w:rsidRPr="0036051D">
              <w:rPr>
                <w:color w:val="212121"/>
                <w:sz w:val="20"/>
                <w:szCs w:val="20"/>
              </w:rPr>
              <w:t>xviii, 698</w:t>
            </w:r>
            <w:r>
              <w:rPr>
                <w:color w:val="212121"/>
                <w:sz w:val="20"/>
                <w:szCs w:val="20"/>
              </w:rPr>
              <w:t xml:space="preserve"> s</w:t>
            </w:r>
            <w:r w:rsidRPr="0036051D">
              <w:rPr>
                <w:color w:val="212121"/>
                <w:sz w:val="20"/>
                <w:szCs w:val="20"/>
              </w:rPr>
              <w:t>. ISBN 978-1-118-76378-0.</w:t>
            </w:r>
          </w:p>
          <w:p w14:paraId="59AA6A5D" w14:textId="34305E5A" w:rsidR="00DF0C1E" w:rsidRDefault="0036051D" w:rsidP="0036051D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</w:pPr>
            <w:r w:rsidRPr="0036051D">
              <w:rPr>
                <w:color w:val="212121"/>
                <w:sz w:val="20"/>
                <w:szCs w:val="20"/>
              </w:rPr>
              <w:t>BAREL, A</w:t>
            </w:r>
            <w:r>
              <w:rPr>
                <w:color w:val="212121"/>
                <w:sz w:val="20"/>
                <w:szCs w:val="20"/>
              </w:rPr>
              <w:t>.</w:t>
            </w:r>
            <w:r w:rsidRPr="0036051D">
              <w:rPr>
                <w:color w:val="212121"/>
                <w:sz w:val="20"/>
                <w:szCs w:val="20"/>
              </w:rPr>
              <w:t>O., PAYE</w:t>
            </w:r>
            <w:r>
              <w:rPr>
                <w:color w:val="212121"/>
                <w:sz w:val="20"/>
                <w:szCs w:val="20"/>
              </w:rPr>
              <w:t xml:space="preserve">, M., </w:t>
            </w:r>
            <w:r w:rsidRPr="0036051D">
              <w:rPr>
                <w:color w:val="212121"/>
                <w:sz w:val="20"/>
                <w:szCs w:val="20"/>
              </w:rPr>
              <w:t>MAIBACH</w:t>
            </w:r>
            <w:r>
              <w:rPr>
                <w:color w:val="212121"/>
                <w:sz w:val="20"/>
                <w:szCs w:val="20"/>
              </w:rPr>
              <w:t>, H.I</w:t>
            </w:r>
            <w:r w:rsidRPr="0036051D">
              <w:rPr>
                <w:color w:val="212121"/>
                <w:sz w:val="20"/>
                <w:szCs w:val="20"/>
              </w:rPr>
              <w:t>. </w:t>
            </w:r>
            <w:r w:rsidRPr="0036051D">
              <w:rPr>
                <w:iCs/>
                <w:color w:val="212121"/>
                <w:sz w:val="20"/>
                <w:szCs w:val="20"/>
              </w:rPr>
              <w:t xml:space="preserve">Handbook of </w:t>
            </w:r>
            <w:r>
              <w:rPr>
                <w:iCs/>
                <w:color w:val="212121"/>
                <w:sz w:val="20"/>
                <w:szCs w:val="20"/>
              </w:rPr>
              <w:t>C</w:t>
            </w:r>
            <w:r w:rsidRPr="0036051D">
              <w:rPr>
                <w:iCs/>
                <w:color w:val="212121"/>
                <w:sz w:val="20"/>
                <w:szCs w:val="20"/>
              </w:rPr>
              <w:t xml:space="preserve">osmetic </w:t>
            </w:r>
            <w:r>
              <w:rPr>
                <w:iCs/>
                <w:color w:val="212121"/>
                <w:sz w:val="20"/>
                <w:szCs w:val="20"/>
              </w:rPr>
              <w:t>S</w:t>
            </w:r>
            <w:r w:rsidRPr="0036051D">
              <w:rPr>
                <w:iCs/>
                <w:color w:val="212121"/>
                <w:sz w:val="20"/>
                <w:szCs w:val="20"/>
              </w:rPr>
              <w:t xml:space="preserve">cience and </w:t>
            </w:r>
            <w:r>
              <w:rPr>
                <w:iCs/>
                <w:color w:val="212121"/>
                <w:sz w:val="20"/>
                <w:szCs w:val="20"/>
              </w:rPr>
              <w:t>T</w:t>
            </w:r>
            <w:r w:rsidRPr="0036051D">
              <w:rPr>
                <w:iCs/>
                <w:color w:val="212121"/>
                <w:sz w:val="20"/>
                <w:szCs w:val="20"/>
              </w:rPr>
              <w:t>echnology</w:t>
            </w:r>
            <w:r w:rsidRPr="0036051D">
              <w:rPr>
                <w:color w:val="212121"/>
                <w:sz w:val="20"/>
                <w:szCs w:val="20"/>
              </w:rPr>
              <w:t xml:space="preserve">. 3rd </w:t>
            </w:r>
            <w:r>
              <w:rPr>
                <w:color w:val="212121"/>
                <w:sz w:val="20"/>
                <w:szCs w:val="20"/>
              </w:rPr>
              <w:t>E</w:t>
            </w:r>
            <w:r w:rsidRPr="0036051D">
              <w:rPr>
                <w:color w:val="212121"/>
                <w:sz w:val="20"/>
                <w:szCs w:val="20"/>
              </w:rPr>
              <w:t>d.</w:t>
            </w:r>
            <w:r>
              <w:rPr>
                <w:color w:val="212121"/>
                <w:sz w:val="20"/>
                <w:szCs w:val="20"/>
              </w:rPr>
              <w:t xml:space="preserve"> New York: Informa Healthcare, 2009. </w:t>
            </w:r>
            <w:r w:rsidRPr="0036051D">
              <w:rPr>
                <w:color w:val="212121"/>
                <w:sz w:val="20"/>
                <w:szCs w:val="20"/>
              </w:rPr>
              <w:t>xvi, 869 s. ISBN 978-1-4200-6963-1.</w:t>
            </w:r>
          </w:p>
          <w:p w14:paraId="79BF5BE1" w14:textId="77777777" w:rsidR="00DF0C1E" w:rsidRDefault="00DF0C1E" w:rsidP="002871DA">
            <w:pPr>
              <w:jc w:val="both"/>
            </w:pPr>
          </w:p>
          <w:p w14:paraId="3D34CEBC" w14:textId="77777777" w:rsidR="00DF0C1E" w:rsidRDefault="00DF0C1E" w:rsidP="002871DA">
            <w:pPr>
              <w:jc w:val="both"/>
            </w:pPr>
          </w:p>
          <w:p w14:paraId="2DEBCFD9" w14:textId="77777777" w:rsidR="00DF0C1E" w:rsidRDefault="00DF0C1E" w:rsidP="002871DA">
            <w:pPr>
              <w:jc w:val="both"/>
            </w:pPr>
          </w:p>
          <w:p w14:paraId="224B23C2" w14:textId="77777777" w:rsidR="00DF0C1E" w:rsidRDefault="00DF0C1E" w:rsidP="002871DA">
            <w:pPr>
              <w:jc w:val="both"/>
            </w:pPr>
          </w:p>
          <w:p w14:paraId="4A919199" w14:textId="77777777" w:rsidR="00DF0C1E" w:rsidRDefault="00DF0C1E" w:rsidP="002871DA">
            <w:pPr>
              <w:jc w:val="both"/>
            </w:pPr>
          </w:p>
          <w:p w14:paraId="61503E86" w14:textId="50DDF2BA" w:rsidR="00DF0C1E" w:rsidRDefault="00DF0C1E" w:rsidP="002871DA">
            <w:pPr>
              <w:jc w:val="both"/>
            </w:pPr>
          </w:p>
        </w:tc>
      </w:tr>
      <w:tr w:rsidR="001761F9" w14:paraId="0028CBAD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4F4D8AA" w14:textId="77777777" w:rsidR="001761F9" w:rsidRDefault="001761F9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1761F9" w14:paraId="4BF5D425" w14:textId="77777777" w:rsidTr="003F3135">
        <w:trPr>
          <w:gridAfter w:val="1"/>
          <w:wAfter w:w="37" w:type="dxa"/>
        </w:trPr>
        <w:tc>
          <w:tcPr>
            <w:tcW w:w="4784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381A5E20" w14:textId="77777777" w:rsidR="001761F9" w:rsidRDefault="001761F9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6699C6E5" w14:textId="72A1880A" w:rsidR="001761F9" w:rsidRDefault="001761F9" w:rsidP="002871DA">
            <w:pPr>
              <w:jc w:val="both"/>
            </w:pPr>
          </w:p>
        </w:tc>
        <w:tc>
          <w:tcPr>
            <w:tcW w:w="4184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14:paraId="34701C2E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761F9" w14:paraId="7C092145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shd w:val="clear" w:color="auto" w:fill="F7CAAC"/>
          </w:tcPr>
          <w:p w14:paraId="30D87B90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761F9" w14:paraId="27BBFB8F" w14:textId="77777777" w:rsidTr="003F3135">
        <w:trPr>
          <w:gridAfter w:val="1"/>
          <w:wAfter w:w="37" w:type="dxa"/>
          <w:trHeight w:val="1373"/>
        </w:trPr>
        <w:tc>
          <w:tcPr>
            <w:tcW w:w="9857" w:type="dxa"/>
            <w:gridSpan w:val="11"/>
          </w:tcPr>
          <w:p w14:paraId="331CC916" w14:textId="77777777" w:rsidR="00AD35B9" w:rsidRDefault="00AD35B9" w:rsidP="002871DA">
            <w:pPr>
              <w:jc w:val="both"/>
            </w:pPr>
          </w:p>
          <w:p w14:paraId="341DEDD9" w14:textId="77777777" w:rsidR="00FB3BD0" w:rsidRDefault="00FB3BD0" w:rsidP="002871DA">
            <w:pPr>
              <w:jc w:val="both"/>
            </w:pPr>
          </w:p>
          <w:p w14:paraId="7B3A6250" w14:textId="77777777" w:rsidR="00FB3BD0" w:rsidRDefault="00FB3BD0" w:rsidP="002871DA">
            <w:pPr>
              <w:jc w:val="both"/>
            </w:pPr>
          </w:p>
          <w:p w14:paraId="09DA9805" w14:textId="77777777" w:rsidR="00FB3BD0" w:rsidRDefault="00FB3BD0" w:rsidP="002871DA">
            <w:pPr>
              <w:jc w:val="both"/>
            </w:pPr>
          </w:p>
          <w:p w14:paraId="781CD83F" w14:textId="77777777" w:rsidR="00AD35B9" w:rsidRDefault="00AD35B9" w:rsidP="002871DA">
            <w:pPr>
              <w:jc w:val="both"/>
            </w:pPr>
          </w:p>
          <w:p w14:paraId="3EA07052" w14:textId="77777777" w:rsidR="0036051D" w:rsidRDefault="0036051D" w:rsidP="002871DA">
            <w:pPr>
              <w:jc w:val="both"/>
            </w:pPr>
          </w:p>
          <w:p w14:paraId="2C01DA86" w14:textId="77777777" w:rsidR="0036051D" w:rsidRDefault="0036051D" w:rsidP="002871DA">
            <w:pPr>
              <w:jc w:val="both"/>
            </w:pPr>
          </w:p>
          <w:p w14:paraId="73063616" w14:textId="77777777" w:rsidR="000E3448" w:rsidRDefault="000E3448" w:rsidP="002871DA">
            <w:pPr>
              <w:jc w:val="both"/>
            </w:pPr>
          </w:p>
          <w:p w14:paraId="0612CC06" w14:textId="77777777" w:rsidR="00AD35B9" w:rsidRDefault="00AD35B9" w:rsidP="002871DA">
            <w:pPr>
              <w:jc w:val="both"/>
            </w:pPr>
          </w:p>
          <w:p w14:paraId="7C4ADE12" w14:textId="77777777" w:rsidR="00DF0C1E" w:rsidRDefault="00DF0C1E" w:rsidP="002871DA">
            <w:pPr>
              <w:jc w:val="both"/>
            </w:pPr>
          </w:p>
          <w:p w14:paraId="5F366344" w14:textId="77777777" w:rsidR="00DF0C1E" w:rsidRDefault="00DF0C1E" w:rsidP="002871DA">
            <w:pPr>
              <w:jc w:val="both"/>
            </w:pPr>
          </w:p>
          <w:p w14:paraId="448B2090" w14:textId="77777777" w:rsidR="00DF0C1E" w:rsidRDefault="00DF0C1E" w:rsidP="002871DA">
            <w:pPr>
              <w:jc w:val="both"/>
            </w:pPr>
          </w:p>
          <w:p w14:paraId="054E4BBB" w14:textId="77777777" w:rsidR="00AD35B9" w:rsidRDefault="00AD35B9" w:rsidP="002871DA">
            <w:pPr>
              <w:jc w:val="both"/>
            </w:pPr>
          </w:p>
        </w:tc>
      </w:tr>
      <w:tr w:rsidR="001761F9" w14:paraId="41CC63F5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22B2D61A" w14:textId="1F500766" w:rsidR="001761F9" w:rsidRDefault="001761F9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761F9" w14:paraId="3575D17E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92396E7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10125" w14:textId="5451F3EC" w:rsidR="001761F9" w:rsidRPr="00106353" w:rsidRDefault="00251A80">
            <w:pPr>
              <w:jc w:val="both"/>
              <w:rPr>
                <w:b/>
              </w:rPr>
            </w:pPr>
            <w:bookmarkStart w:id="44" w:name="Seminář_k_DP"/>
            <w:bookmarkEnd w:id="44"/>
            <w:r w:rsidRPr="00772BC7">
              <w:rPr>
                <w:b/>
                <w:lang w:val="en-GB"/>
              </w:rPr>
              <w:t>Master Thesis Seminar</w:t>
            </w:r>
          </w:p>
        </w:tc>
      </w:tr>
      <w:tr w:rsidR="001761F9" w14:paraId="1414BFAC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3F29B94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73737" w14:textId="03CB5F6E" w:rsidR="001761F9" w:rsidRDefault="00836D80">
            <w:pPr>
              <w:jc w:val="both"/>
            </w:pPr>
            <w:r>
              <w:t>povinný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01DE02C" w14:textId="77777777" w:rsidR="001761F9" w:rsidRDefault="001761F9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AB63" w14:textId="77777777" w:rsidR="001761F9" w:rsidRDefault="001761F9">
            <w:pPr>
              <w:jc w:val="both"/>
            </w:pPr>
            <w:r>
              <w:t>2/ZS</w:t>
            </w:r>
          </w:p>
        </w:tc>
      </w:tr>
      <w:tr w:rsidR="001761F9" w14:paraId="0F2C3EAB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B09EEFF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2A3E7" w14:textId="6C179A20" w:rsidR="001761F9" w:rsidRDefault="00C57FFB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 w:rsidRPr="00E920CC">
              <w:t>14s</w:t>
            </w:r>
            <w:r>
              <w:t>+0l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6F6BD4C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8C110" w14:textId="77777777" w:rsidR="001761F9" w:rsidRDefault="001761F9" w:rsidP="003F3135">
            <w:r>
              <w:t>14</w:t>
            </w: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AA33BFC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0FCBA" w14:textId="77777777" w:rsidR="001761F9" w:rsidRDefault="001761F9">
            <w:pPr>
              <w:jc w:val="both"/>
            </w:pPr>
            <w:r>
              <w:t>1</w:t>
            </w:r>
          </w:p>
        </w:tc>
      </w:tr>
      <w:tr w:rsidR="001761F9" w14:paraId="30FB6C67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F6CEA75" w14:textId="77777777" w:rsidR="001761F9" w:rsidRDefault="001761F9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5729" w14:textId="77777777" w:rsidR="001761F9" w:rsidRDefault="001761F9">
            <w:pPr>
              <w:jc w:val="both"/>
            </w:pPr>
          </w:p>
        </w:tc>
      </w:tr>
      <w:tr w:rsidR="001761F9" w14:paraId="1E6A1BD6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87A8136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BD922" w14:textId="77777777" w:rsidR="001761F9" w:rsidRDefault="001761F9">
            <w:pPr>
              <w:jc w:val="both"/>
            </w:pPr>
            <w:r>
              <w:t>zápočet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785CDB6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1893A" w14:textId="248C2ED3" w:rsidR="001761F9" w:rsidRDefault="001761F9">
            <w:pPr>
              <w:jc w:val="both"/>
            </w:pPr>
            <w:r>
              <w:t>seminář</w:t>
            </w:r>
            <w:r w:rsidR="005E300A">
              <w:t>e</w:t>
            </w:r>
          </w:p>
        </w:tc>
      </w:tr>
      <w:tr w:rsidR="001761F9" w14:paraId="44AE95E7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7BAA933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ECCE" w14:textId="246CF2BD" w:rsidR="001761F9" w:rsidRDefault="001761F9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Povinná účast </w:t>
            </w:r>
            <w:r w:rsidR="00665E6E">
              <w:rPr>
                <w:sz w:val="20"/>
                <w:szCs w:val="20"/>
              </w:rPr>
              <w:t>na seminářích. O</w:t>
            </w:r>
            <w:r>
              <w:rPr>
                <w:sz w:val="20"/>
                <w:szCs w:val="20"/>
              </w:rPr>
              <w:t xml:space="preserve">devzdání teoretické části diplomové práce včetně její prezentace. </w:t>
            </w:r>
          </w:p>
          <w:p w14:paraId="54FE8E86" w14:textId="77777777" w:rsidR="001761F9" w:rsidRDefault="001761F9">
            <w:pPr>
              <w:jc w:val="both"/>
            </w:pPr>
          </w:p>
        </w:tc>
      </w:tr>
      <w:tr w:rsidR="001761F9" w14:paraId="7E977365" w14:textId="77777777" w:rsidTr="00786E79">
        <w:trPr>
          <w:gridAfter w:val="1"/>
          <w:wAfter w:w="37" w:type="dxa"/>
          <w:trHeight w:val="197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7E56950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0FC3" w14:textId="3081A9AC" w:rsidR="001761F9" w:rsidRDefault="001761F9">
            <w:pPr>
              <w:jc w:val="both"/>
            </w:pPr>
          </w:p>
        </w:tc>
      </w:tr>
      <w:tr w:rsidR="001761F9" w14:paraId="61461643" w14:textId="77777777" w:rsidTr="00786E79">
        <w:trPr>
          <w:gridAfter w:val="1"/>
          <w:wAfter w:w="37" w:type="dxa"/>
          <w:trHeight w:val="243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332D571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0B52" w14:textId="7956F8BB" w:rsidR="001761F9" w:rsidRDefault="001761F9">
            <w:pPr>
              <w:jc w:val="both"/>
            </w:pPr>
          </w:p>
        </w:tc>
      </w:tr>
      <w:tr w:rsidR="001761F9" w14:paraId="7E1CFF49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8D1017F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335A53" w14:textId="77777777" w:rsidR="001761F9" w:rsidRDefault="001761F9">
            <w:pPr>
              <w:jc w:val="both"/>
            </w:pPr>
          </w:p>
        </w:tc>
      </w:tr>
      <w:tr w:rsidR="001761F9" w14:paraId="2D3D20A5" w14:textId="77777777" w:rsidTr="003F3135">
        <w:trPr>
          <w:gridAfter w:val="1"/>
          <w:wAfter w:w="37" w:type="dxa"/>
          <w:trHeight w:val="292"/>
        </w:trPr>
        <w:tc>
          <w:tcPr>
            <w:tcW w:w="985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A8B41" w14:textId="62540412" w:rsidR="0006711B" w:rsidRDefault="00093150" w:rsidP="006E29A2">
            <w:pPr>
              <w:spacing w:before="60" w:after="60"/>
              <w:jc w:val="both"/>
            </w:pPr>
            <w:r>
              <w:t>Ing. Jana Pavlačková, Ph.D. (100</w:t>
            </w:r>
            <w:r w:rsidR="001761F9">
              <w:t xml:space="preserve">% </w:t>
            </w:r>
            <w:r w:rsidR="006E29A2">
              <w:t>s</w:t>
            </w:r>
            <w:r>
              <w:t>)</w:t>
            </w:r>
          </w:p>
        </w:tc>
      </w:tr>
      <w:tr w:rsidR="001761F9" w14:paraId="240FE772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D1A203A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531316" w14:textId="77777777" w:rsidR="001761F9" w:rsidRDefault="001761F9">
            <w:pPr>
              <w:jc w:val="both"/>
            </w:pPr>
          </w:p>
        </w:tc>
      </w:tr>
      <w:tr w:rsidR="001761F9" w14:paraId="4798AE00" w14:textId="77777777" w:rsidTr="003F3135">
        <w:trPr>
          <w:gridAfter w:val="1"/>
          <w:wAfter w:w="37" w:type="dxa"/>
          <w:trHeight w:val="3938"/>
        </w:trPr>
        <w:tc>
          <w:tcPr>
            <w:tcW w:w="9857" w:type="dxa"/>
            <w:gridSpan w:val="11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12EB996" w14:textId="457D4D0D" w:rsidR="001761F9" w:rsidRPr="00EF098C" w:rsidRDefault="001761F9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Cílem předmětu je seznámení studentů se zásadami vypracování diplomové práce po formální stránce, práce s odbornou literaturou včetně její citace podle normy pro bibliografické citace, prezentace dílčích výsledků během oponentury diplomové práce. Zásady pro vypracování jsou prezentovány na DP úspěšně obhájených v minulých letech. </w:t>
            </w:r>
            <w:r w:rsidR="00093150" w:rsidRPr="00EF098C">
              <w:rPr>
                <w:sz w:val="20"/>
                <w:szCs w:val="20"/>
              </w:rPr>
              <w:t>Obsah předmětu tvoří tyto tematické celky:</w:t>
            </w:r>
          </w:p>
          <w:p w14:paraId="36528E95" w14:textId="43CC9131" w:rsidR="001761F9" w:rsidRDefault="00093150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</w:t>
            </w:r>
            <w:r w:rsidR="001761F9">
              <w:rPr>
                <w:sz w:val="20"/>
                <w:szCs w:val="20"/>
              </w:rPr>
              <w:t xml:space="preserve">vodní seznámení s tématy diplomové práce (literární průzkum k problematice diplomové práce). </w:t>
            </w:r>
          </w:p>
          <w:p w14:paraId="1834AE77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Zpracování diplomové práce (aktuální prováděcí směrnice, manuál, šablona). </w:t>
            </w:r>
          </w:p>
          <w:p w14:paraId="3815D7E2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Příprava rešerše na zadané téma (klíčová slova, možnosti vyhledávání, on-line databáze v knihovně, vyhledávání článků v konsorciu knihoven, obecné vyhledávání na internetu, MVS) I. </w:t>
            </w:r>
          </w:p>
          <w:p w14:paraId="3907CBF9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Příprava rešerše na zadané téma (klíčová slova, možnosti vyhledávání, on-line databáze v knihovně, vyhledávání článků v konsorciu knihoven, obecné vyhledávání na internetu, MVS) II. </w:t>
            </w:r>
          </w:p>
          <w:p w14:paraId="7B28E53F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Struktura diplomové práce (úvod, teoretická část, cíle práce, praktická část, závěr, seznamy, přílohy). </w:t>
            </w:r>
          </w:p>
          <w:p w14:paraId="6AEFA143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Skladba a obsah teoretické části. </w:t>
            </w:r>
          </w:p>
          <w:p w14:paraId="060A7F74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Typografická pravidla a doporučení pro psaní textů I. </w:t>
            </w:r>
          </w:p>
          <w:p w14:paraId="5BC83F35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Typografická pravidla a doporučení pro psaní textů II. </w:t>
            </w:r>
          </w:p>
          <w:p w14:paraId="2C2DCBB1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Experimentální část a její obsah. </w:t>
            </w:r>
          </w:p>
          <w:p w14:paraId="73EC0D4E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Zpracování výsledků a jejich diskuse. </w:t>
            </w:r>
          </w:p>
          <w:p w14:paraId="41C75888" w14:textId="50C96AD6" w:rsidR="001761F9" w:rsidRDefault="00B358B3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Prezentace v </w:t>
            </w:r>
            <w:r w:rsidR="001761F9">
              <w:rPr>
                <w:sz w:val="20"/>
                <w:szCs w:val="20"/>
              </w:rPr>
              <w:t>Powerpoint</w:t>
            </w:r>
            <w:r>
              <w:rPr>
                <w:sz w:val="20"/>
                <w:szCs w:val="20"/>
              </w:rPr>
              <w:t>u</w:t>
            </w:r>
            <w:r w:rsidR="001761F9">
              <w:rPr>
                <w:sz w:val="20"/>
                <w:szCs w:val="20"/>
              </w:rPr>
              <w:t xml:space="preserve"> (zásady tvorby, obsah, přednes, prezentace výsledků) I. </w:t>
            </w:r>
          </w:p>
          <w:p w14:paraId="179C222A" w14:textId="0C99CD58" w:rsidR="001761F9" w:rsidRDefault="00B358B3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Prezentace v Powerpointu </w:t>
            </w:r>
            <w:r w:rsidR="001761F9">
              <w:rPr>
                <w:sz w:val="20"/>
                <w:szCs w:val="20"/>
              </w:rPr>
              <w:t xml:space="preserve">(zásady tvorby, obsah, přednes, prezentace výsledků) II. </w:t>
            </w:r>
          </w:p>
          <w:p w14:paraId="5BD7670B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Prezentace teoretické části diplomové práce a postupu prací jednotlivými studenty za přítomnosti vedoucího nebo konzultanta diplomové práce I. </w:t>
            </w:r>
          </w:p>
          <w:p w14:paraId="1539059A" w14:textId="1A29BC54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</w:pPr>
            <w:r>
              <w:rPr>
                <w:sz w:val="20"/>
                <w:szCs w:val="20"/>
              </w:rPr>
              <w:t xml:space="preserve">Prezentace teoretické části diplomové práce a postupu prací jednotlivými studenty za přítomnosti vedoucího nebo konzultanta diplomové práce II. </w:t>
            </w:r>
          </w:p>
        </w:tc>
      </w:tr>
      <w:tr w:rsidR="001761F9" w14:paraId="5A1AD01B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75813A9" w14:textId="77777777" w:rsidR="001761F9" w:rsidRDefault="001761F9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7162F" w14:textId="77777777" w:rsidR="001761F9" w:rsidRDefault="001761F9">
            <w:pPr>
              <w:jc w:val="both"/>
            </w:pPr>
          </w:p>
        </w:tc>
      </w:tr>
      <w:tr w:rsidR="001761F9" w14:paraId="1EAD9A69" w14:textId="77777777" w:rsidTr="003F3135">
        <w:trPr>
          <w:gridAfter w:val="1"/>
          <w:wAfter w:w="37" w:type="dxa"/>
          <w:trHeight w:val="1497"/>
        </w:trPr>
        <w:tc>
          <w:tcPr>
            <w:tcW w:w="985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7D24" w14:textId="77777777" w:rsidR="001761F9" w:rsidRPr="00C37016" w:rsidRDefault="001761F9">
            <w:pPr>
              <w:pStyle w:val="Default"/>
              <w:jc w:val="both"/>
              <w:rPr>
                <w:sz w:val="20"/>
                <w:szCs w:val="20"/>
                <w:u w:val="single"/>
              </w:rPr>
            </w:pPr>
            <w:r w:rsidRPr="00C37016">
              <w:rPr>
                <w:sz w:val="20"/>
                <w:szCs w:val="20"/>
                <w:u w:val="single"/>
              </w:rPr>
              <w:t>Povinná literatura:</w:t>
            </w:r>
            <w:r w:rsidRPr="00C37016">
              <w:rPr>
                <w:sz w:val="20"/>
                <w:szCs w:val="20"/>
              </w:rPr>
              <w:t xml:space="preserve"> </w:t>
            </w:r>
          </w:p>
          <w:p w14:paraId="1D5229FC" w14:textId="77777777" w:rsidR="00DD3F93" w:rsidRPr="00C66896" w:rsidRDefault="00DD3F93" w:rsidP="00DD3F93">
            <w:pPr>
              <w:pStyle w:val="xmsonormal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0"/>
                <w:szCs w:val="20"/>
              </w:rPr>
            </w:pPr>
            <w:r w:rsidRPr="00C66896">
              <w:rPr>
                <w:color w:val="000000"/>
                <w:sz w:val="20"/>
                <w:szCs w:val="20"/>
              </w:rPr>
              <w:t>Odborná literatura podle pokynů vedoucího diplomové práce.</w:t>
            </w:r>
          </w:p>
          <w:p w14:paraId="742169F5" w14:textId="77777777" w:rsidR="00DD3F93" w:rsidRPr="00C66896" w:rsidRDefault="00DD3F93" w:rsidP="00DD3F93">
            <w:pPr>
              <w:pStyle w:val="xmsonormal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0"/>
                <w:szCs w:val="20"/>
              </w:rPr>
            </w:pPr>
            <w:r w:rsidRPr="00C66896">
              <w:rPr>
                <w:color w:val="000000"/>
                <w:sz w:val="20"/>
                <w:szCs w:val="20"/>
              </w:rPr>
              <w:t>Platné předpisy UTB ve Zlíně pro vypracování diplomové práce.</w:t>
            </w:r>
          </w:p>
          <w:p w14:paraId="26E53771" w14:textId="77777777" w:rsidR="00361D2E" w:rsidRPr="00DD3F93" w:rsidRDefault="00361D2E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44208C1E" w14:textId="77777777" w:rsidR="001761F9" w:rsidRPr="00C37016" w:rsidRDefault="001761F9">
            <w:pPr>
              <w:pStyle w:val="Default"/>
              <w:jc w:val="both"/>
              <w:rPr>
                <w:sz w:val="20"/>
                <w:szCs w:val="20"/>
                <w:u w:val="single"/>
              </w:rPr>
            </w:pPr>
            <w:r w:rsidRPr="00C37016">
              <w:rPr>
                <w:sz w:val="20"/>
                <w:szCs w:val="20"/>
                <w:u w:val="single"/>
              </w:rPr>
              <w:t>Doporučená literatura:</w:t>
            </w:r>
            <w:r w:rsidRPr="00C37016">
              <w:rPr>
                <w:sz w:val="20"/>
                <w:szCs w:val="20"/>
              </w:rPr>
              <w:t xml:space="preserve"> </w:t>
            </w:r>
          </w:p>
          <w:p w14:paraId="7F0AEA53" w14:textId="77777777" w:rsidR="001761F9" w:rsidRPr="00C37016" w:rsidRDefault="001761F9">
            <w:pPr>
              <w:pStyle w:val="Default"/>
              <w:jc w:val="both"/>
              <w:rPr>
                <w:sz w:val="20"/>
                <w:szCs w:val="20"/>
              </w:rPr>
            </w:pPr>
            <w:r w:rsidRPr="00C37016">
              <w:rPr>
                <w:sz w:val="20"/>
                <w:szCs w:val="20"/>
              </w:rPr>
              <w:t xml:space="preserve">Diplomové práce úspěšně obhájené v předchozích letech (elektronická forma). </w:t>
            </w:r>
          </w:p>
          <w:p w14:paraId="508B8F58" w14:textId="77777777" w:rsidR="002E3EED" w:rsidRDefault="001761F9" w:rsidP="002E3EED">
            <w:pPr>
              <w:jc w:val="both"/>
            </w:pPr>
            <w:r w:rsidRPr="00645896">
              <w:rPr>
                <w:rFonts w:eastAsia="Calibri"/>
                <w:color w:val="000000"/>
                <w:kern w:val="0"/>
              </w:rPr>
              <w:t>Knihovna</w:t>
            </w:r>
            <w:r w:rsidRPr="00C37016">
              <w:t xml:space="preserve"> UTB, </w:t>
            </w:r>
            <w:hyperlink r:id="rId12" w:history="1">
              <w:r w:rsidR="00C37016" w:rsidRPr="0023098C">
                <w:rPr>
                  <w:rStyle w:val="Hypertextovodkaz"/>
                </w:rPr>
                <w:t>http://web.knihovna.utb.cz</w:t>
              </w:r>
            </w:hyperlink>
            <w:r w:rsidRPr="00C37016">
              <w:t>. Elektronické zdroje, knihovní fond.</w:t>
            </w:r>
            <w:r>
              <w:t xml:space="preserve"> </w:t>
            </w:r>
          </w:p>
          <w:p w14:paraId="60CC74E7" w14:textId="042710D6" w:rsidR="00361D2E" w:rsidRDefault="00645896" w:rsidP="00645896">
            <w:pPr>
              <w:jc w:val="both"/>
            </w:pPr>
            <w:r w:rsidRPr="00645896">
              <w:t>LENGÁLOVÁ, A. Guide to Writing Master Thesis in English. Zlín: UTB, 2010. ISBN 978-80-7318-952-5. Dostupné online: </w:t>
            </w:r>
            <w:hyperlink r:id="rId13" w:tgtFrame="_blank" w:history="1">
              <w:r w:rsidRPr="00645896">
                <w:t>http://hdl.handle.net/10563/26214</w:t>
              </w:r>
            </w:hyperlink>
            <w:r w:rsidRPr="00645896">
              <w:t>.</w:t>
            </w:r>
          </w:p>
        </w:tc>
      </w:tr>
      <w:tr w:rsidR="001761F9" w14:paraId="56ECA029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0509757B" w14:textId="77777777" w:rsidR="001761F9" w:rsidRDefault="001761F9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1761F9" w14:paraId="15A95B6A" w14:textId="77777777" w:rsidTr="003F3135">
        <w:trPr>
          <w:gridAfter w:val="1"/>
          <w:wAfter w:w="37" w:type="dxa"/>
        </w:trPr>
        <w:tc>
          <w:tcPr>
            <w:tcW w:w="4784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EC932BD" w14:textId="77777777" w:rsidR="001761F9" w:rsidRDefault="001761F9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C6171" w14:textId="1FE1CADB" w:rsidR="001761F9" w:rsidRDefault="001761F9">
            <w:pPr>
              <w:jc w:val="center"/>
            </w:pPr>
          </w:p>
        </w:tc>
        <w:tc>
          <w:tcPr>
            <w:tcW w:w="4184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B22EB4A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761F9" w14:paraId="228F4113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D24A9B5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761F9" w14:paraId="31E71947" w14:textId="77777777" w:rsidTr="003F3135">
        <w:trPr>
          <w:gridAfter w:val="1"/>
          <w:wAfter w:w="37" w:type="dxa"/>
          <w:trHeight w:val="1373"/>
        </w:trPr>
        <w:tc>
          <w:tcPr>
            <w:tcW w:w="98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8190" w14:textId="77777777" w:rsidR="00F25FB3" w:rsidRDefault="001761F9" w:rsidP="00361D2E">
            <w:pPr>
              <w:jc w:val="both"/>
            </w:pPr>
            <w:r>
              <w:t xml:space="preserve"> </w:t>
            </w:r>
          </w:p>
          <w:p w14:paraId="2E763799" w14:textId="77777777" w:rsidR="00DD3F93" w:rsidRDefault="00DD3F93" w:rsidP="00361D2E">
            <w:pPr>
              <w:jc w:val="both"/>
            </w:pPr>
          </w:p>
          <w:p w14:paraId="083FAA99" w14:textId="77777777" w:rsidR="00DD3F93" w:rsidRDefault="00DD3F93" w:rsidP="00361D2E">
            <w:pPr>
              <w:jc w:val="both"/>
            </w:pPr>
          </w:p>
          <w:p w14:paraId="0D806409" w14:textId="77777777" w:rsidR="00DD3F93" w:rsidRDefault="00DD3F93" w:rsidP="00361D2E">
            <w:pPr>
              <w:jc w:val="both"/>
            </w:pPr>
          </w:p>
          <w:p w14:paraId="118A6671" w14:textId="77777777" w:rsidR="00DD3F93" w:rsidRDefault="00DD3F93" w:rsidP="00361D2E">
            <w:pPr>
              <w:jc w:val="both"/>
            </w:pPr>
          </w:p>
          <w:p w14:paraId="41C2DAB5" w14:textId="77777777" w:rsidR="00FA4A57" w:rsidRDefault="00FA4A57" w:rsidP="00361D2E">
            <w:pPr>
              <w:jc w:val="both"/>
            </w:pPr>
          </w:p>
          <w:p w14:paraId="0588C73C" w14:textId="77777777" w:rsidR="00DD3F93" w:rsidRDefault="00DD3F93" w:rsidP="00361D2E">
            <w:pPr>
              <w:jc w:val="both"/>
            </w:pPr>
          </w:p>
          <w:p w14:paraId="08B564C2" w14:textId="342FF725" w:rsidR="00DD3F93" w:rsidRDefault="00DD3F93" w:rsidP="00361D2E">
            <w:pPr>
              <w:jc w:val="both"/>
            </w:pPr>
          </w:p>
        </w:tc>
      </w:tr>
      <w:tr w:rsidR="001761F9" w14:paraId="1ACB4B61" w14:textId="77777777" w:rsidTr="003F3135">
        <w:trPr>
          <w:gridAfter w:val="1"/>
          <w:wAfter w:w="37" w:type="dxa"/>
          <w:trHeight w:val="283"/>
        </w:trPr>
        <w:tc>
          <w:tcPr>
            <w:tcW w:w="98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4859096C" w14:textId="791221DB" w:rsidR="001761F9" w:rsidRPr="001761F9" w:rsidRDefault="00AD35B9" w:rsidP="001761F9">
            <w:pPr>
              <w:pStyle w:val="Default"/>
              <w:rPr>
                <w:sz w:val="20"/>
                <w:szCs w:val="20"/>
              </w:rPr>
            </w:pPr>
            <w:r>
              <w:lastRenderedPageBreak/>
              <w:br w:type="page"/>
            </w:r>
            <w:r w:rsidR="001761F9" w:rsidRPr="001761F9">
              <w:rPr>
                <w:sz w:val="20"/>
                <w:szCs w:val="20"/>
              </w:rPr>
              <w:br w:type="page"/>
            </w:r>
            <w:r w:rsidR="001761F9" w:rsidRPr="00AD35B9">
              <w:rPr>
                <w:rFonts w:eastAsia="Times New Roman"/>
                <w:b/>
                <w:color w:val="auto"/>
                <w:kern w:val="1"/>
                <w:sz w:val="28"/>
                <w:szCs w:val="20"/>
              </w:rPr>
              <w:t>B-III – Charakteristika studijního předmětu</w:t>
            </w:r>
          </w:p>
        </w:tc>
      </w:tr>
      <w:tr w:rsidR="001761F9" w14:paraId="781252AB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double" w:sz="4" w:space="0" w:color="auto"/>
            </w:tcBorders>
            <w:shd w:val="clear" w:color="auto" w:fill="F7CAAC"/>
          </w:tcPr>
          <w:p w14:paraId="0417853C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0"/>
            <w:tcBorders>
              <w:top w:val="double" w:sz="4" w:space="0" w:color="auto"/>
            </w:tcBorders>
          </w:tcPr>
          <w:p w14:paraId="155EFCBB" w14:textId="635A4396" w:rsidR="001761F9" w:rsidRPr="00106353" w:rsidRDefault="00251A80" w:rsidP="002871DA">
            <w:pPr>
              <w:jc w:val="both"/>
              <w:rPr>
                <w:b/>
              </w:rPr>
            </w:pPr>
            <w:bookmarkStart w:id="45" w:name="Dipl_práce"/>
            <w:bookmarkEnd w:id="45"/>
            <w:r w:rsidRPr="00772BC7">
              <w:rPr>
                <w:b/>
                <w:lang w:val="en-GB"/>
              </w:rPr>
              <w:t>Master Thesis</w:t>
            </w:r>
          </w:p>
        </w:tc>
      </w:tr>
      <w:tr w:rsidR="001761F9" w14:paraId="47E44FBF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71FA67EC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E71C80A" w14:textId="4C5F6EE4" w:rsidR="001761F9" w:rsidRDefault="00836D80" w:rsidP="002871DA">
            <w:pPr>
              <w:jc w:val="both"/>
            </w:pPr>
            <w:r>
              <w:t>povinný, PZ</w:t>
            </w:r>
          </w:p>
        </w:tc>
        <w:tc>
          <w:tcPr>
            <w:tcW w:w="2694" w:type="dxa"/>
            <w:gridSpan w:val="5"/>
            <w:shd w:val="clear" w:color="auto" w:fill="F7CAAC"/>
          </w:tcPr>
          <w:p w14:paraId="5E13F27C" w14:textId="77777777" w:rsidR="001761F9" w:rsidRDefault="001761F9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</w:tcPr>
          <w:p w14:paraId="3E4A6A7F" w14:textId="77777777" w:rsidR="001761F9" w:rsidRDefault="001761F9" w:rsidP="002871DA">
            <w:pPr>
              <w:jc w:val="both"/>
            </w:pPr>
            <w:r>
              <w:t>2/LS</w:t>
            </w:r>
          </w:p>
        </w:tc>
      </w:tr>
      <w:tr w:rsidR="001761F9" w14:paraId="16FE25AE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1CD4226A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1138EFB0" w14:textId="2BB3912C" w:rsidR="001761F9" w:rsidRDefault="00C57FFB" w:rsidP="002871DA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420l</w:t>
            </w:r>
          </w:p>
        </w:tc>
        <w:tc>
          <w:tcPr>
            <w:tcW w:w="889" w:type="dxa"/>
            <w:shd w:val="clear" w:color="auto" w:fill="F7CAAC"/>
          </w:tcPr>
          <w:p w14:paraId="504FE8BC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24A05E2C" w14:textId="77777777" w:rsidR="001761F9" w:rsidRDefault="001761F9" w:rsidP="002871DA">
            <w:pPr>
              <w:jc w:val="both"/>
            </w:pPr>
            <w:r>
              <w:t>420</w:t>
            </w:r>
          </w:p>
        </w:tc>
        <w:tc>
          <w:tcPr>
            <w:tcW w:w="2155" w:type="dxa"/>
            <w:gridSpan w:val="4"/>
            <w:shd w:val="clear" w:color="auto" w:fill="F7CAAC"/>
          </w:tcPr>
          <w:p w14:paraId="37498AB6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2"/>
          </w:tcPr>
          <w:p w14:paraId="1B5B41F5" w14:textId="77777777" w:rsidR="001761F9" w:rsidRDefault="001761F9" w:rsidP="00C57FFB">
            <w:r w:rsidRPr="00FF7278">
              <w:t>30</w:t>
            </w:r>
          </w:p>
        </w:tc>
      </w:tr>
      <w:tr w:rsidR="001761F9" w14:paraId="5E7EBAB7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2EF8373D" w14:textId="77777777" w:rsidR="001761F9" w:rsidRDefault="001761F9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0"/>
          </w:tcPr>
          <w:p w14:paraId="036BED64" w14:textId="77777777" w:rsidR="001761F9" w:rsidRDefault="001761F9" w:rsidP="002871DA">
            <w:pPr>
              <w:jc w:val="both"/>
            </w:pPr>
          </w:p>
        </w:tc>
      </w:tr>
      <w:tr w:rsidR="001761F9" w14:paraId="131E0162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3ECDF0D2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7D9C892B" w14:textId="77777777" w:rsidR="001761F9" w:rsidRDefault="001761F9" w:rsidP="002871DA">
            <w:pPr>
              <w:jc w:val="both"/>
            </w:pPr>
            <w:r>
              <w:t xml:space="preserve">zápočet </w:t>
            </w:r>
          </w:p>
        </w:tc>
        <w:tc>
          <w:tcPr>
            <w:tcW w:w="1415" w:type="dxa"/>
            <w:shd w:val="clear" w:color="auto" w:fill="F7CAAC"/>
          </w:tcPr>
          <w:p w14:paraId="79473180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53" w:type="dxa"/>
            <w:gridSpan w:val="5"/>
          </w:tcPr>
          <w:p w14:paraId="3B42F782" w14:textId="77777777" w:rsidR="001761F9" w:rsidRDefault="001761F9" w:rsidP="002871DA">
            <w:pPr>
              <w:jc w:val="both"/>
            </w:pPr>
            <w:r>
              <w:t>laboratorní cvičení</w:t>
            </w:r>
          </w:p>
        </w:tc>
      </w:tr>
      <w:tr w:rsidR="001761F9" w14:paraId="63D16ACA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0127C733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0"/>
            <w:tcBorders>
              <w:bottom w:val="single" w:sz="4" w:space="0" w:color="auto"/>
            </w:tcBorders>
          </w:tcPr>
          <w:p w14:paraId="6E11A4A6" w14:textId="77777777" w:rsidR="001761F9" w:rsidRDefault="001761F9" w:rsidP="002871D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Znalost problematiky související s řešením diplomové práce, obhajoba diplomové práce před komisí. </w:t>
            </w:r>
          </w:p>
          <w:p w14:paraId="35E66C31" w14:textId="77777777" w:rsidR="001761F9" w:rsidRDefault="001761F9" w:rsidP="002871DA">
            <w:pPr>
              <w:jc w:val="both"/>
            </w:pPr>
          </w:p>
        </w:tc>
      </w:tr>
      <w:tr w:rsidR="001761F9" w14:paraId="6B564139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tcBorders>
              <w:top w:val="nil"/>
            </w:tcBorders>
            <w:shd w:val="clear" w:color="auto" w:fill="F7CAAC"/>
          </w:tcPr>
          <w:p w14:paraId="77C4982C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</w:tcBorders>
          </w:tcPr>
          <w:p w14:paraId="4C0EB583" w14:textId="77777777" w:rsidR="001761F9" w:rsidRDefault="001761F9" w:rsidP="002871DA">
            <w:pPr>
              <w:jc w:val="both"/>
            </w:pPr>
            <w:r>
              <w:t xml:space="preserve">doc. Ing. Věra </w:t>
            </w:r>
            <w:r w:rsidRPr="00D2702A">
              <w:t xml:space="preserve">Kašpárková, </w:t>
            </w:r>
            <w:r>
              <w:t xml:space="preserve">CSc. </w:t>
            </w:r>
          </w:p>
        </w:tc>
      </w:tr>
      <w:tr w:rsidR="001761F9" w14:paraId="17D62678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tcBorders>
              <w:top w:val="nil"/>
            </w:tcBorders>
            <w:shd w:val="clear" w:color="auto" w:fill="F7CAAC"/>
          </w:tcPr>
          <w:p w14:paraId="6711115B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0"/>
            <w:tcBorders>
              <w:top w:val="nil"/>
            </w:tcBorders>
          </w:tcPr>
          <w:p w14:paraId="14D3AE65" w14:textId="69689223" w:rsidR="001761F9" w:rsidRDefault="00786E79" w:rsidP="002871DA">
            <w:pPr>
              <w:jc w:val="both"/>
            </w:pPr>
            <w:r w:rsidRPr="00011CA0">
              <w:t>Garant je jedním z vedoucích diplomových prací.</w:t>
            </w:r>
          </w:p>
        </w:tc>
      </w:tr>
      <w:tr w:rsidR="001761F9" w14:paraId="17F0079D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0D8E91E7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0"/>
            <w:tcBorders>
              <w:bottom w:val="nil"/>
            </w:tcBorders>
          </w:tcPr>
          <w:p w14:paraId="31800942" w14:textId="77777777" w:rsidR="001761F9" w:rsidRDefault="001761F9" w:rsidP="002871DA">
            <w:pPr>
              <w:jc w:val="both"/>
            </w:pPr>
          </w:p>
        </w:tc>
      </w:tr>
      <w:tr w:rsidR="001761F9" w14:paraId="41679EBC" w14:textId="77777777" w:rsidTr="003F3135">
        <w:trPr>
          <w:gridAfter w:val="1"/>
          <w:wAfter w:w="37" w:type="dxa"/>
          <w:trHeight w:val="326"/>
        </w:trPr>
        <w:tc>
          <w:tcPr>
            <w:tcW w:w="9857" w:type="dxa"/>
            <w:gridSpan w:val="11"/>
            <w:tcBorders>
              <w:top w:val="nil"/>
            </w:tcBorders>
          </w:tcPr>
          <w:p w14:paraId="3F4AB619" w14:textId="77777777" w:rsidR="00544184" w:rsidRPr="00786E79" w:rsidRDefault="001761F9" w:rsidP="00F42043">
            <w:pPr>
              <w:spacing w:before="60" w:after="60"/>
              <w:rPr>
                <w:b/>
              </w:rPr>
            </w:pPr>
            <w:r w:rsidRPr="00786E79">
              <w:rPr>
                <w:b/>
              </w:rPr>
              <w:t>doc. Ing. Věra Kašpárková, CSc.</w:t>
            </w:r>
          </w:p>
          <w:p w14:paraId="13E488FA" w14:textId="493EC6CB" w:rsidR="001761F9" w:rsidRDefault="001761F9" w:rsidP="00F42043">
            <w:pPr>
              <w:spacing w:before="60" w:after="60"/>
            </w:pPr>
            <w:r w:rsidRPr="00786E79">
              <w:t>vedoucí diplomových prací</w:t>
            </w:r>
            <w:r w:rsidR="00544184" w:rsidRPr="00786E79">
              <w:t xml:space="preserve"> (100% l)</w:t>
            </w:r>
          </w:p>
        </w:tc>
      </w:tr>
      <w:tr w:rsidR="001761F9" w14:paraId="0D8AFA00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3F4169D0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0"/>
            <w:tcBorders>
              <w:bottom w:val="nil"/>
            </w:tcBorders>
          </w:tcPr>
          <w:p w14:paraId="4B853065" w14:textId="77777777" w:rsidR="001761F9" w:rsidRDefault="001761F9" w:rsidP="002871DA">
            <w:pPr>
              <w:jc w:val="both"/>
            </w:pPr>
          </w:p>
          <w:p w14:paraId="4F9E78BE" w14:textId="77777777" w:rsidR="001761F9" w:rsidRDefault="001761F9" w:rsidP="002871DA">
            <w:pPr>
              <w:jc w:val="both"/>
            </w:pPr>
          </w:p>
        </w:tc>
      </w:tr>
      <w:tr w:rsidR="001761F9" w14:paraId="4B587AB4" w14:textId="77777777" w:rsidTr="003F3135">
        <w:trPr>
          <w:gridAfter w:val="1"/>
          <w:wAfter w:w="37" w:type="dxa"/>
          <w:trHeight w:val="2019"/>
        </w:trPr>
        <w:tc>
          <w:tcPr>
            <w:tcW w:w="9857" w:type="dxa"/>
            <w:gridSpan w:val="11"/>
            <w:tcBorders>
              <w:top w:val="nil"/>
              <w:bottom w:val="single" w:sz="12" w:space="0" w:color="auto"/>
            </w:tcBorders>
          </w:tcPr>
          <w:p w14:paraId="27A597D6" w14:textId="77777777" w:rsidR="001761F9" w:rsidRDefault="001761F9" w:rsidP="002871D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Cílem předmětu je ověřit schopnosti studenta využít vědomosti nabyté během studia při řešení praktických úloh. Student dostává individuální zadání, které řeší pod vedením školitele. V rámci předmětu studenti vypracují, na základě provedené rešerše experimentální práci, kterou předloží k obhajobě. Náplň práce zpravidla souvisí s vědecko-výzkumnými aktivitami konkrétního vedoucího diplomové práce a musí obsahovat nové poznatky v dané oblasti.  </w:t>
            </w:r>
          </w:p>
          <w:p w14:paraId="60A5A5E9" w14:textId="77777777" w:rsidR="001D2340" w:rsidRDefault="001D2340" w:rsidP="002871DA">
            <w:pPr>
              <w:jc w:val="both"/>
            </w:pPr>
          </w:p>
          <w:p w14:paraId="4DDAB70E" w14:textId="77777777" w:rsidR="001D2340" w:rsidRDefault="001D2340" w:rsidP="002871DA">
            <w:pPr>
              <w:jc w:val="both"/>
            </w:pPr>
          </w:p>
          <w:p w14:paraId="5AAD8500" w14:textId="77777777" w:rsidR="001D2340" w:rsidRDefault="001D2340" w:rsidP="002871DA">
            <w:pPr>
              <w:jc w:val="both"/>
            </w:pPr>
          </w:p>
          <w:p w14:paraId="17270951" w14:textId="77777777" w:rsidR="00F42043" w:rsidRDefault="00F42043" w:rsidP="002871DA">
            <w:pPr>
              <w:jc w:val="both"/>
            </w:pPr>
          </w:p>
          <w:p w14:paraId="0B3CBB3F" w14:textId="77777777" w:rsidR="001761F9" w:rsidRDefault="001761F9" w:rsidP="002871DA">
            <w:pPr>
              <w:pStyle w:val="Odstavecseseznamem"/>
            </w:pPr>
          </w:p>
          <w:p w14:paraId="33E81264" w14:textId="77777777" w:rsidR="00F42043" w:rsidRDefault="00F42043" w:rsidP="002871DA">
            <w:pPr>
              <w:pStyle w:val="Odstavecseseznamem"/>
            </w:pPr>
          </w:p>
          <w:p w14:paraId="69164A23" w14:textId="77777777" w:rsidR="00F42043" w:rsidRDefault="00F42043" w:rsidP="002871DA">
            <w:pPr>
              <w:pStyle w:val="Odstavecseseznamem"/>
            </w:pPr>
          </w:p>
          <w:p w14:paraId="5046E8A9" w14:textId="77777777" w:rsidR="00F42043" w:rsidRDefault="00F42043" w:rsidP="002871DA">
            <w:pPr>
              <w:pStyle w:val="Odstavecseseznamem"/>
            </w:pPr>
          </w:p>
        </w:tc>
      </w:tr>
      <w:tr w:rsidR="001761F9" w14:paraId="4BB54493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2"/>
            <w:tcBorders>
              <w:top w:val="nil"/>
            </w:tcBorders>
            <w:shd w:val="clear" w:color="auto" w:fill="F7CAAC"/>
          </w:tcPr>
          <w:p w14:paraId="1C682708" w14:textId="77777777" w:rsidR="001761F9" w:rsidRDefault="001761F9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9"/>
            <w:tcBorders>
              <w:top w:val="nil"/>
              <w:bottom w:val="nil"/>
            </w:tcBorders>
          </w:tcPr>
          <w:p w14:paraId="62AE1700" w14:textId="77777777" w:rsidR="001761F9" w:rsidRDefault="001761F9" w:rsidP="002871DA">
            <w:pPr>
              <w:jc w:val="both"/>
            </w:pPr>
          </w:p>
        </w:tc>
      </w:tr>
      <w:tr w:rsidR="001761F9" w14:paraId="538CC90E" w14:textId="77777777" w:rsidTr="003F3135">
        <w:trPr>
          <w:gridAfter w:val="1"/>
          <w:wAfter w:w="37" w:type="dxa"/>
          <w:trHeight w:val="1544"/>
        </w:trPr>
        <w:tc>
          <w:tcPr>
            <w:tcW w:w="9857" w:type="dxa"/>
            <w:gridSpan w:val="11"/>
            <w:tcBorders>
              <w:top w:val="nil"/>
            </w:tcBorders>
          </w:tcPr>
          <w:p w14:paraId="0414929F" w14:textId="09288FDD" w:rsidR="001761F9" w:rsidRPr="002E3EED" w:rsidRDefault="001761F9" w:rsidP="00A06821">
            <w:pPr>
              <w:pStyle w:val="Default"/>
              <w:jc w:val="both"/>
              <w:rPr>
                <w:sz w:val="20"/>
                <w:szCs w:val="20"/>
                <w:u w:val="single"/>
              </w:rPr>
            </w:pPr>
            <w:r w:rsidRPr="002E3EED">
              <w:rPr>
                <w:sz w:val="20"/>
                <w:szCs w:val="20"/>
                <w:u w:val="single"/>
              </w:rPr>
              <w:t>Povinná</w:t>
            </w:r>
            <w:r w:rsidR="00FA004A" w:rsidRPr="002E3EED">
              <w:rPr>
                <w:sz w:val="20"/>
                <w:szCs w:val="20"/>
                <w:u w:val="single"/>
              </w:rPr>
              <w:t xml:space="preserve"> literatura</w:t>
            </w:r>
            <w:r w:rsidRPr="002E3EED">
              <w:rPr>
                <w:sz w:val="20"/>
                <w:szCs w:val="20"/>
                <w:u w:val="single"/>
              </w:rPr>
              <w:t>:</w:t>
            </w:r>
            <w:r w:rsidRPr="002E3EED">
              <w:rPr>
                <w:sz w:val="20"/>
                <w:szCs w:val="20"/>
              </w:rPr>
              <w:t xml:space="preserve"> </w:t>
            </w:r>
          </w:p>
          <w:p w14:paraId="66F59AFA" w14:textId="77777777" w:rsidR="00DD3F93" w:rsidRPr="00C66896" w:rsidRDefault="00DD3F93" w:rsidP="00DD3F93">
            <w:pPr>
              <w:pStyle w:val="xmsonormal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0"/>
                <w:szCs w:val="20"/>
              </w:rPr>
            </w:pPr>
            <w:r w:rsidRPr="00C66896">
              <w:rPr>
                <w:color w:val="000000"/>
                <w:sz w:val="20"/>
                <w:szCs w:val="20"/>
              </w:rPr>
              <w:t>Odborná literatura podle pokynů vedoucího diplomové práce.</w:t>
            </w:r>
          </w:p>
          <w:p w14:paraId="774757C9" w14:textId="77777777" w:rsidR="00DD3F93" w:rsidRPr="00C66896" w:rsidRDefault="00DD3F93" w:rsidP="00DD3F93">
            <w:pPr>
              <w:pStyle w:val="xmsonormal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0"/>
                <w:szCs w:val="20"/>
              </w:rPr>
            </w:pPr>
            <w:r w:rsidRPr="00C66896">
              <w:rPr>
                <w:color w:val="000000"/>
                <w:sz w:val="20"/>
                <w:szCs w:val="20"/>
              </w:rPr>
              <w:t>Platné předpisy UTB ve Zlíně pro vypracování diplomové práce.</w:t>
            </w:r>
          </w:p>
          <w:p w14:paraId="06FFBA9A" w14:textId="77777777" w:rsidR="00DD3F93" w:rsidRPr="00C66896" w:rsidRDefault="00DD3F93" w:rsidP="00DD3F93">
            <w:pPr>
              <w:pStyle w:val="xmsonormal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0"/>
                <w:szCs w:val="20"/>
              </w:rPr>
            </w:pPr>
            <w:r w:rsidRPr="00C66896">
              <w:rPr>
                <w:color w:val="000000"/>
                <w:sz w:val="20"/>
                <w:szCs w:val="20"/>
              </w:rPr>
              <w:t>Šablona UTB ve Zlíně pro vypracování diplomové práce.</w:t>
            </w:r>
          </w:p>
          <w:p w14:paraId="73104BCF" w14:textId="77777777" w:rsidR="002E3EED" w:rsidRPr="002E3EED" w:rsidRDefault="002E3EED" w:rsidP="002E3EED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0A2C81AE" w14:textId="1B5FDD17" w:rsidR="001761F9" w:rsidRDefault="001761F9" w:rsidP="00A06821">
            <w:pPr>
              <w:pStyle w:val="Default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Doporučená</w:t>
            </w:r>
            <w:r w:rsidR="00FA004A">
              <w:rPr>
                <w:sz w:val="20"/>
                <w:szCs w:val="20"/>
                <w:u w:val="single"/>
              </w:rPr>
              <w:t xml:space="preserve"> </w:t>
            </w:r>
            <w:r w:rsidR="00FA004A" w:rsidRPr="00FA004A">
              <w:rPr>
                <w:sz w:val="20"/>
                <w:szCs w:val="20"/>
                <w:u w:val="single"/>
              </w:rPr>
              <w:t>literatura</w:t>
            </w:r>
            <w:r w:rsidRPr="00FA004A">
              <w:rPr>
                <w:sz w:val="20"/>
                <w:szCs w:val="20"/>
                <w:u w:val="single"/>
              </w:rPr>
              <w:t>:</w:t>
            </w:r>
            <w:r w:rsidRPr="00FA004A">
              <w:rPr>
                <w:sz w:val="20"/>
                <w:szCs w:val="20"/>
              </w:rPr>
              <w:t xml:space="preserve"> </w:t>
            </w:r>
          </w:p>
          <w:p w14:paraId="0F36A924" w14:textId="77777777" w:rsidR="002E3EED" w:rsidRDefault="002E3EED" w:rsidP="002E3EED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Individuální studijní literatura dle doporučení vedoucího práce. </w:t>
            </w:r>
          </w:p>
          <w:p w14:paraId="17CC7B15" w14:textId="77777777" w:rsidR="00DD3F93" w:rsidRPr="00C66896" w:rsidRDefault="00DD3F93" w:rsidP="00DD3F93">
            <w:pPr>
              <w:pStyle w:val="xmsonormal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C66896">
              <w:rPr>
                <w:color w:val="000000"/>
                <w:sz w:val="20"/>
                <w:szCs w:val="20"/>
              </w:rPr>
              <w:t>Knihovna UTB ve Zlíně (vědecké databáze, generátor citací).</w:t>
            </w:r>
          </w:p>
          <w:p w14:paraId="6877B5F8" w14:textId="351F4896" w:rsidR="002E3EED" w:rsidRPr="0095618E" w:rsidRDefault="00DD3F93" w:rsidP="00DD3F93">
            <w:pPr>
              <w:pStyle w:val="xmsonormal"/>
              <w:shd w:val="clear" w:color="auto" w:fill="FFFFFF"/>
              <w:spacing w:before="0" w:beforeAutospacing="0" w:after="0" w:afterAutospacing="0"/>
            </w:pPr>
            <w:r w:rsidRPr="00C66896">
              <w:rPr>
                <w:color w:val="000000"/>
                <w:sz w:val="20"/>
                <w:szCs w:val="20"/>
              </w:rPr>
              <w:t>LENGÁLOVÁ, A. Guide to Writing Master Thesis in English. Zlín: UTB, 2010. ISBN 978-80-7318-952-5. Dostupné online: </w:t>
            </w:r>
            <w:hyperlink r:id="rId14" w:tgtFrame="_blank" w:history="1">
              <w:r w:rsidRPr="00C66896">
                <w:rPr>
                  <w:color w:val="000000"/>
                  <w:sz w:val="20"/>
                  <w:szCs w:val="20"/>
                </w:rPr>
                <w:t>http://hdl.handle.net/10563/26214</w:t>
              </w:r>
            </w:hyperlink>
            <w:r w:rsidRPr="00C66896">
              <w:rPr>
                <w:color w:val="000000"/>
                <w:sz w:val="20"/>
                <w:szCs w:val="20"/>
              </w:rPr>
              <w:t>.</w:t>
            </w:r>
          </w:p>
        </w:tc>
      </w:tr>
      <w:tr w:rsidR="001761F9" w14:paraId="27315F84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B09EF62" w14:textId="77777777" w:rsidR="001761F9" w:rsidRDefault="001761F9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1761F9" w14:paraId="6A34BC14" w14:textId="77777777" w:rsidTr="003F3135">
        <w:trPr>
          <w:gridAfter w:val="1"/>
          <w:wAfter w:w="37" w:type="dxa"/>
        </w:trPr>
        <w:tc>
          <w:tcPr>
            <w:tcW w:w="4784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2C2A076C" w14:textId="77777777" w:rsidR="001761F9" w:rsidRDefault="001761F9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636B841D" w14:textId="2F291A23" w:rsidR="001761F9" w:rsidRDefault="001761F9" w:rsidP="002871DA">
            <w:pPr>
              <w:jc w:val="center"/>
            </w:pPr>
          </w:p>
        </w:tc>
        <w:tc>
          <w:tcPr>
            <w:tcW w:w="4184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14:paraId="2EB82A1F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761F9" w14:paraId="63C8A59D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shd w:val="clear" w:color="auto" w:fill="F7CAAC"/>
          </w:tcPr>
          <w:p w14:paraId="04203CC9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761F9" w14:paraId="3BF2B983" w14:textId="77777777" w:rsidTr="003F3135">
        <w:trPr>
          <w:gridAfter w:val="1"/>
          <w:wAfter w:w="37" w:type="dxa"/>
          <w:trHeight w:val="850"/>
        </w:trPr>
        <w:tc>
          <w:tcPr>
            <w:tcW w:w="9857" w:type="dxa"/>
            <w:gridSpan w:val="11"/>
          </w:tcPr>
          <w:p w14:paraId="45288A34" w14:textId="77777777" w:rsidR="00544184" w:rsidRDefault="00544184" w:rsidP="002871DA">
            <w:pPr>
              <w:jc w:val="both"/>
            </w:pPr>
          </w:p>
          <w:p w14:paraId="5C8B98D3" w14:textId="77777777" w:rsidR="00F42043" w:rsidRDefault="00F42043" w:rsidP="002871DA">
            <w:pPr>
              <w:jc w:val="both"/>
            </w:pPr>
          </w:p>
          <w:p w14:paraId="0B6F9E1F" w14:textId="77777777" w:rsidR="001D2340" w:rsidRDefault="001D2340" w:rsidP="002871DA">
            <w:pPr>
              <w:jc w:val="both"/>
            </w:pPr>
          </w:p>
          <w:p w14:paraId="56DC866F" w14:textId="77777777" w:rsidR="006016AB" w:rsidRDefault="006016AB" w:rsidP="002871DA">
            <w:pPr>
              <w:jc w:val="both"/>
            </w:pPr>
          </w:p>
          <w:p w14:paraId="651E225E" w14:textId="77777777" w:rsidR="006016AB" w:rsidRDefault="006016AB" w:rsidP="002871DA">
            <w:pPr>
              <w:jc w:val="both"/>
            </w:pPr>
          </w:p>
          <w:p w14:paraId="50196C61" w14:textId="77777777" w:rsidR="006016AB" w:rsidRDefault="006016AB" w:rsidP="002871DA">
            <w:pPr>
              <w:jc w:val="both"/>
            </w:pPr>
          </w:p>
          <w:p w14:paraId="7A5FA538" w14:textId="77777777" w:rsidR="006016AB" w:rsidRDefault="006016AB" w:rsidP="002871DA">
            <w:pPr>
              <w:jc w:val="both"/>
            </w:pPr>
          </w:p>
          <w:p w14:paraId="42524955" w14:textId="77777777" w:rsidR="006016AB" w:rsidRDefault="006016AB" w:rsidP="002871DA">
            <w:pPr>
              <w:jc w:val="both"/>
            </w:pPr>
          </w:p>
          <w:p w14:paraId="5411C76E" w14:textId="77777777" w:rsidR="001D2340" w:rsidRDefault="001D2340" w:rsidP="002871DA">
            <w:pPr>
              <w:jc w:val="both"/>
            </w:pPr>
          </w:p>
          <w:p w14:paraId="491C9B54" w14:textId="77777777" w:rsidR="001D2340" w:rsidRDefault="001D2340" w:rsidP="002871DA">
            <w:pPr>
              <w:jc w:val="both"/>
            </w:pPr>
          </w:p>
          <w:p w14:paraId="0C306BB3" w14:textId="77777777" w:rsidR="00DD3F93" w:rsidRDefault="00DD3F93" w:rsidP="002871DA">
            <w:pPr>
              <w:jc w:val="both"/>
            </w:pPr>
          </w:p>
          <w:p w14:paraId="38A07743" w14:textId="77777777" w:rsidR="00DD3F93" w:rsidRDefault="00DD3F93" w:rsidP="002871DA">
            <w:pPr>
              <w:jc w:val="both"/>
            </w:pPr>
          </w:p>
          <w:p w14:paraId="6EBE4B08" w14:textId="77777777" w:rsidR="00AD35B9" w:rsidRDefault="00AD35B9" w:rsidP="002871DA">
            <w:pPr>
              <w:jc w:val="both"/>
            </w:pPr>
          </w:p>
          <w:p w14:paraId="54EA4F58" w14:textId="77777777" w:rsidR="00AD35B9" w:rsidRDefault="00AD35B9" w:rsidP="002871DA">
            <w:pPr>
              <w:jc w:val="both"/>
            </w:pPr>
          </w:p>
        </w:tc>
      </w:tr>
      <w:tr w:rsidR="00A163BB" w14:paraId="61C4755F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1B247C62" w14:textId="15515185" w:rsidR="00A163BB" w:rsidRDefault="00A163BB" w:rsidP="002871DA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A163BB" w14:paraId="48515806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double" w:sz="4" w:space="0" w:color="auto"/>
            </w:tcBorders>
            <w:shd w:val="clear" w:color="auto" w:fill="F7CAAC"/>
          </w:tcPr>
          <w:p w14:paraId="48D79913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0"/>
            <w:tcBorders>
              <w:top w:val="double" w:sz="4" w:space="0" w:color="auto"/>
            </w:tcBorders>
          </w:tcPr>
          <w:p w14:paraId="12184665" w14:textId="5F17EDB2" w:rsidR="00A163BB" w:rsidRPr="00DC777B" w:rsidRDefault="00251A80" w:rsidP="002871DA">
            <w:pPr>
              <w:jc w:val="both"/>
              <w:rPr>
                <w:b/>
              </w:rPr>
            </w:pPr>
            <w:bookmarkStart w:id="46" w:name="Senz_hodn_kosm_přípr"/>
            <w:bookmarkEnd w:id="46"/>
            <w:r w:rsidRPr="00772BC7">
              <w:rPr>
                <w:b/>
                <w:lang w:val="en-GB"/>
              </w:rPr>
              <w:t>Sensory Analysis of Cosmetics</w:t>
            </w:r>
          </w:p>
        </w:tc>
      </w:tr>
      <w:tr w:rsidR="00A163BB" w14:paraId="0D4C9AAD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73AAB505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6EF6EA9" w14:textId="689ACF81" w:rsidR="00A163BB" w:rsidRPr="00DC777B" w:rsidRDefault="00836D80" w:rsidP="002871DA">
            <w:pPr>
              <w:jc w:val="both"/>
            </w:pPr>
            <w:r>
              <w:t>povinně volitelný, PZ</w:t>
            </w:r>
            <w:r w:rsidR="00A163BB" w:rsidRPr="00DC777B">
              <w:t xml:space="preserve"> </w:t>
            </w:r>
          </w:p>
        </w:tc>
        <w:tc>
          <w:tcPr>
            <w:tcW w:w="2694" w:type="dxa"/>
            <w:gridSpan w:val="5"/>
            <w:shd w:val="clear" w:color="auto" w:fill="F7CAAC"/>
          </w:tcPr>
          <w:p w14:paraId="5A752E52" w14:textId="77777777" w:rsidR="00A163BB" w:rsidRPr="00DC777B" w:rsidRDefault="00A163BB" w:rsidP="002871DA">
            <w:pPr>
              <w:jc w:val="both"/>
            </w:pPr>
            <w:r w:rsidRPr="00DC777B">
              <w:rPr>
                <w:b/>
              </w:rPr>
              <w:t>doporučený ročník / semestr</w:t>
            </w:r>
          </w:p>
        </w:tc>
        <w:tc>
          <w:tcPr>
            <w:tcW w:w="674" w:type="dxa"/>
          </w:tcPr>
          <w:p w14:paraId="5C7EF367" w14:textId="77777777" w:rsidR="00A163BB" w:rsidRPr="00DC777B" w:rsidRDefault="00A163BB" w:rsidP="002871DA">
            <w:pPr>
              <w:jc w:val="both"/>
            </w:pPr>
            <w:r w:rsidRPr="00DC777B">
              <w:t>1/ZS</w:t>
            </w:r>
          </w:p>
        </w:tc>
      </w:tr>
      <w:tr w:rsidR="00A163BB" w14:paraId="063F4523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4ED693AC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18EC0980" w14:textId="6F6F2806" w:rsidR="00A163BB" w:rsidRPr="00DC777B" w:rsidRDefault="00C57FFB" w:rsidP="002871DA">
            <w:pPr>
              <w:jc w:val="both"/>
            </w:pPr>
            <w:r>
              <w:t>28p</w:t>
            </w:r>
            <w:r w:rsidRPr="00E920CC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28l</w:t>
            </w:r>
          </w:p>
        </w:tc>
        <w:tc>
          <w:tcPr>
            <w:tcW w:w="889" w:type="dxa"/>
            <w:shd w:val="clear" w:color="auto" w:fill="F7CAAC"/>
          </w:tcPr>
          <w:p w14:paraId="32352913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3C7592DF" w14:textId="7E4B9FA6" w:rsidR="00A163BB" w:rsidRPr="00DC777B" w:rsidRDefault="003F3135" w:rsidP="002871DA">
            <w:pPr>
              <w:jc w:val="both"/>
            </w:pPr>
            <w:r>
              <w:t>56</w:t>
            </w:r>
          </w:p>
        </w:tc>
        <w:tc>
          <w:tcPr>
            <w:tcW w:w="2155" w:type="dxa"/>
            <w:gridSpan w:val="4"/>
            <w:shd w:val="clear" w:color="auto" w:fill="F7CAAC"/>
          </w:tcPr>
          <w:p w14:paraId="05904E1B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kreditů</w:t>
            </w:r>
          </w:p>
        </w:tc>
        <w:tc>
          <w:tcPr>
            <w:tcW w:w="1213" w:type="dxa"/>
            <w:gridSpan w:val="2"/>
          </w:tcPr>
          <w:p w14:paraId="0C11142A" w14:textId="77777777" w:rsidR="00A163BB" w:rsidRPr="00DC777B" w:rsidRDefault="00A163BB" w:rsidP="002871DA">
            <w:pPr>
              <w:jc w:val="both"/>
            </w:pPr>
            <w:r w:rsidRPr="00DC777B">
              <w:t>3</w:t>
            </w:r>
          </w:p>
        </w:tc>
      </w:tr>
      <w:tr w:rsidR="00A163BB" w14:paraId="1C0A6FC3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444BF3D5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0"/>
          </w:tcPr>
          <w:p w14:paraId="30D5FAFC" w14:textId="77777777" w:rsidR="00A163BB" w:rsidRPr="00DC777B" w:rsidRDefault="00A163BB" w:rsidP="002871DA">
            <w:pPr>
              <w:jc w:val="both"/>
            </w:pPr>
            <w:r w:rsidRPr="00DC777B">
              <w:t xml:space="preserve"> </w:t>
            </w:r>
          </w:p>
        </w:tc>
      </w:tr>
      <w:tr w:rsidR="00A163BB" w14:paraId="3F1B1631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576E59FD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3F7F2A0F" w14:textId="596BC781" w:rsidR="00A163BB" w:rsidRPr="00DC777B" w:rsidRDefault="00C57FFB" w:rsidP="002871DA">
            <w:pPr>
              <w:jc w:val="both"/>
            </w:pPr>
            <w:r>
              <w:t>k</w:t>
            </w:r>
            <w:r w:rsidR="00A163BB" w:rsidRPr="00DC777B">
              <w:t>lasifikovaný zápočet</w:t>
            </w:r>
          </w:p>
        </w:tc>
        <w:tc>
          <w:tcPr>
            <w:tcW w:w="1415" w:type="dxa"/>
            <w:shd w:val="clear" w:color="auto" w:fill="F7CAAC"/>
          </w:tcPr>
          <w:p w14:paraId="0C7D518D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Forma výuky</w:t>
            </w:r>
          </w:p>
        </w:tc>
        <w:tc>
          <w:tcPr>
            <w:tcW w:w="1953" w:type="dxa"/>
            <w:gridSpan w:val="5"/>
          </w:tcPr>
          <w:p w14:paraId="500CB1C4" w14:textId="77777777" w:rsidR="00724AE2" w:rsidRDefault="005E300A" w:rsidP="002F1ECD">
            <w:pPr>
              <w:jc w:val="both"/>
            </w:pPr>
            <w:r w:rsidRPr="00DC777B">
              <w:t>p</w:t>
            </w:r>
            <w:r w:rsidR="00A163BB" w:rsidRPr="00DC777B">
              <w:t>řednášk</w:t>
            </w:r>
            <w:r w:rsidRPr="00DC777B">
              <w:t>y</w:t>
            </w:r>
            <w:r w:rsidR="00A163BB" w:rsidRPr="00DC777B">
              <w:t>,</w:t>
            </w:r>
            <w:r w:rsidR="00724AE2">
              <w:t xml:space="preserve"> </w:t>
            </w:r>
          </w:p>
          <w:p w14:paraId="3EAE485E" w14:textId="120C7C74" w:rsidR="00A163BB" w:rsidRPr="00DC777B" w:rsidRDefault="002F1ECD" w:rsidP="002F1ECD">
            <w:pPr>
              <w:jc w:val="both"/>
            </w:pPr>
            <w:r>
              <w:t>l</w:t>
            </w:r>
            <w:r w:rsidR="005E300A" w:rsidRPr="00DC777B">
              <w:t xml:space="preserve">aboratorní </w:t>
            </w:r>
            <w:r w:rsidR="00A163BB" w:rsidRPr="00DC777B">
              <w:t>cvičení</w:t>
            </w:r>
          </w:p>
        </w:tc>
      </w:tr>
      <w:tr w:rsidR="00A163BB" w14:paraId="0ED1D6AE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0D2F19B0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0"/>
            <w:tcBorders>
              <w:bottom w:val="single" w:sz="4" w:space="0" w:color="auto"/>
            </w:tcBorders>
          </w:tcPr>
          <w:p w14:paraId="4B2BD51F" w14:textId="3F78B166" w:rsidR="00AD35B9" w:rsidRPr="00DC777B" w:rsidRDefault="00AD35B9" w:rsidP="00AD35B9">
            <w:pPr>
              <w:pStyle w:val="Default"/>
              <w:jc w:val="both"/>
              <w:rPr>
                <w:sz w:val="20"/>
                <w:szCs w:val="20"/>
              </w:rPr>
            </w:pPr>
            <w:r w:rsidRPr="00DC777B">
              <w:rPr>
                <w:sz w:val="20"/>
                <w:szCs w:val="20"/>
              </w:rPr>
              <w:t xml:space="preserve">Docházka: </w:t>
            </w:r>
            <w:r w:rsidR="00B23FD5">
              <w:rPr>
                <w:sz w:val="20"/>
                <w:szCs w:val="20"/>
              </w:rPr>
              <w:t>povinná 90% účast na cvičeních.</w:t>
            </w:r>
          </w:p>
          <w:p w14:paraId="6B9BD54F" w14:textId="77777777" w:rsidR="00AD35B9" w:rsidRPr="00DC777B" w:rsidRDefault="00AD35B9" w:rsidP="00AD35B9">
            <w:pPr>
              <w:pStyle w:val="Default"/>
              <w:jc w:val="both"/>
              <w:rPr>
                <w:sz w:val="20"/>
                <w:szCs w:val="20"/>
              </w:rPr>
            </w:pPr>
            <w:r w:rsidRPr="00DC777B">
              <w:rPr>
                <w:sz w:val="20"/>
                <w:szCs w:val="20"/>
              </w:rPr>
              <w:t xml:space="preserve">Testy: v průběhu semestru studenti absolvují průběžné testy. Hodnocení: 100-95 bodů A, 94-85 bodů B, 84-75 bodů C, 74-65 bodů D, 64-55 bodů E, méně než 55 bodů F. </w:t>
            </w:r>
          </w:p>
          <w:p w14:paraId="62F93E24" w14:textId="1E1C708C" w:rsidR="00A163BB" w:rsidRPr="00DC777B" w:rsidRDefault="00AD35B9" w:rsidP="00493A5B">
            <w:pPr>
              <w:jc w:val="both"/>
            </w:pPr>
            <w:r w:rsidRPr="00DC777B">
              <w:t>Klasifikovaný zápočet: splněn</w:t>
            </w:r>
            <w:r w:rsidR="00493A5B">
              <w:t>í</w:t>
            </w:r>
            <w:r w:rsidRPr="00DC777B">
              <w:t xml:space="preserve"> docházk</w:t>
            </w:r>
            <w:r w:rsidR="00493A5B">
              <w:t>y a</w:t>
            </w:r>
            <w:r w:rsidRPr="00DC777B">
              <w:t xml:space="preserve"> průběžných </w:t>
            </w:r>
            <w:r w:rsidR="00665E6E" w:rsidRPr="00DC777B">
              <w:t xml:space="preserve">a </w:t>
            </w:r>
            <w:r w:rsidRPr="00DC777B">
              <w:t>závěrečn</w:t>
            </w:r>
            <w:r w:rsidR="00665E6E" w:rsidRPr="00DC777B">
              <w:t>ého</w:t>
            </w:r>
            <w:r w:rsidRPr="00DC777B">
              <w:t xml:space="preserve"> test</w:t>
            </w:r>
            <w:r w:rsidR="00665E6E" w:rsidRPr="00DC777B">
              <w:t>u</w:t>
            </w:r>
            <w:r w:rsidRPr="00DC777B">
              <w:t>.</w:t>
            </w:r>
          </w:p>
        </w:tc>
      </w:tr>
      <w:tr w:rsidR="00A163BB" w14:paraId="663940A9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tcBorders>
              <w:top w:val="nil"/>
            </w:tcBorders>
            <w:shd w:val="clear" w:color="auto" w:fill="F7CAAC"/>
          </w:tcPr>
          <w:p w14:paraId="2B94A743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Garant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</w:tcBorders>
          </w:tcPr>
          <w:p w14:paraId="00E181B2" w14:textId="77777777" w:rsidR="00A163BB" w:rsidRPr="00DC777B" w:rsidRDefault="00A163BB" w:rsidP="002871DA">
            <w:pPr>
              <w:jc w:val="both"/>
            </w:pPr>
            <w:r w:rsidRPr="00DC777B">
              <w:t>doc. Ing. František Buňka, Ph.D.</w:t>
            </w:r>
          </w:p>
        </w:tc>
      </w:tr>
      <w:tr w:rsidR="00A163BB" w14:paraId="3E76130C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tcBorders>
              <w:top w:val="nil"/>
            </w:tcBorders>
            <w:shd w:val="clear" w:color="auto" w:fill="F7CAAC"/>
          </w:tcPr>
          <w:p w14:paraId="3D7279AC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0"/>
            <w:tcBorders>
              <w:top w:val="nil"/>
            </w:tcBorders>
          </w:tcPr>
          <w:p w14:paraId="6BB29E76" w14:textId="0A50D7E7" w:rsidR="00A163BB" w:rsidRPr="00DC777B" w:rsidRDefault="00786E79" w:rsidP="00544CC3">
            <w:pPr>
              <w:jc w:val="both"/>
            </w:pPr>
            <w:r>
              <w:t>35% p</w:t>
            </w:r>
          </w:p>
        </w:tc>
      </w:tr>
      <w:tr w:rsidR="00A163BB" w14:paraId="2BBB3F7B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52C588B4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Vyučující</w:t>
            </w:r>
          </w:p>
        </w:tc>
        <w:tc>
          <w:tcPr>
            <w:tcW w:w="6774" w:type="dxa"/>
            <w:gridSpan w:val="10"/>
            <w:tcBorders>
              <w:bottom w:val="nil"/>
            </w:tcBorders>
          </w:tcPr>
          <w:p w14:paraId="7F1A36F5" w14:textId="77777777" w:rsidR="00A163BB" w:rsidRPr="00DC777B" w:rsidRDefault="00A163BB" w:rsidP="002871DA">
            <w:pPr>
              <w:jc w:val="both"/>
            </w:pPr>
          </w:p>
        </w:tc>
      </w:tr>
      <w:tr w:rsidR="00A163BB" w14:paraId="299C8011" w14:textId="77777777" w:rsidTr="003F3135">
        <w:trPr>
          <w:gridAfter w:val="1"/>
          <w:wAfter w:w="37" w:type="dxa"/>
          <w:trHeight w:val="316"/>
        </w:trPr>
        <w:tc>
          <w:tcPr>
            <w:tcW w:w="9857" w:type="dxa"/>
            <w:gridSpan w:val="11"/>
            <w:tcBorders>
              <w:top w:val="nil"/>
            </w:tcBorders>
          </w:tcPr>
          <w:p w14:paraId="27FF97F6" w14:textId="4C2D00AD" w:rsidR="002B1964" w:rsidRPr="002B1964" w:rsidRDefault="002B1964" w:rsidP="002B1964">
            <w:pPr>
              <w:spacing w:before="60"/>
              <w:jc w:val="both"/>
            </w:pPr>
            <w:r w:rsidRPr="006E29A2">
              <w:rPr>
                <w:b/>
              </w:rPr>
              <w:t>doc. Ing. František Buňka, Ph.D.</w:t>
            </w:r>
            <w:r w:rsidRPr="002B1964">
              <w:t xml:space="preserve"> (35%</w:t>
            </w:r>
            <w:r w:rsidR="006E29A2">
              <w:t xml:space="preserve"> p</w:t>
            </w:r>
            <w:r w:rsidRPr="002B1964">
              <w:t>)</w:t>
            </w:r>
          </w:p>
          <w:p w14:paraId="497F0981" w14:textId="44EA1D99" w:rsidR="00A163BB" w:rsidRPr="00DC777B" w:rsidRDefault="00A163BB" w:rsidP="006E29A2">
            <w:pPr>
              <w:spacing w:before="20" w:after="60"/>
              <w:jc w:val="both"/>
            </w:pPr>
            <w:r w:rsidRPr="002B1964">
              <w:t>Ing. Jana Pavlač</w:t>
            </w:r>
            <w:r w:rsidR="00FA004A" w:rsidRPr="002B1964">
              <w:t xml:space="preserve">ková, Ph.D. (65% </w:t>
            </w:r>
            <w:r w:rsidR="006E29A2">
              <w:t>p</w:t>
            </w:r>
            <w:r w:rsidRPr="002B1964">
              <w:t>)</w:t>
            </w:r>
          </w:p>
        </w:tc>
      </w:tr>
      <w:tr w:rsidR="00A163BB" w14:paraId="4E2BCFB9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73E9DCB9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0"/>
            <w:tcBorders>
              <w:bottom w:val="nil"/>
            </w:tcBorders>
          </w:tcPr>
          <w:p w14:paraId="6DC58929" w14:textId="77777777" w:rsidR="00A163BB" w:rsidRPr="00DC777B" w:rsidRDefault="00A163BB" w:rsidP="002871DA">
            <w:pPr>
              <w:jc w:val="both"/>
            </w:pPr>
          </w:p>
        </w:tc>
      </w:tr>
      <w:tr w:rsidR="00A163BB" w14:paraId="75C5679C" w14:textId="77777777" w:rsidTr="003F3135">
        <w:trPr>
          <w:gridAfter w:val="1"/>
          <w:wAfter w:w="37" w:type="dxa"/>
          <w:trHeight w:val="3938"/>
        </w:trPr>
        <w:tc>
          <w:tcPr>
            <w:tcW w:w="9857" w:type="dxa"/>
            <w:gridSpan w:val="11"/>
            <w:tcBorders>
              <w:top w:val="nil"/>
              <w:bottom w:val="single" w:sz="12" w:space="0" w:color="auto"/>
            </w:tcBorders>
          </w:tcPr>
          <w:p w14:paraId="01CCC05B" w14:textId="68FDA24D" w:rsidR="00A163BB" w:rsidRPr="00DC777B" w:rsidRDefault="00A163BB" w:rsidP="002871DA">
            <w:pPr>
              <w:jc w:val="both"/>
            </w:pPr>
            <w:r w:rsidRPr="00DC777B">
              <w:t>Cílem předmětu je získání poznatků o významu senzorické analýzy při hodnocení kosmetických přípravků a výrobků spotřební chemie. Student získá znalosti o základních i pokročilých metodách senzorické analýzy a o zásadách senzorického hodnocení. Pozornost je věnována také instrumentálním metodám.</w:t>
            </w:r>
            <w:r w:rsidR="004A2EAD" w:rsidRPr="00DC777B">
              <w:t xml:space="preserve"> Obsah předmětu tvoří tyto tematické celky:</w:t>
            </w:r>
          </w:p>
          <w:p w14:paraId="26FC15DD" w14:textId="7B4DD645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Úvod do senzorické analýzy, základní pojmy, lidské smysly využívané při senzorické analýze</w:t>
            </w:r>
            <w:r w:rsidR="0075388B" w:rsidRPr="00DC777B">
              <w:t>.</w:t>
            </w:r>
          </w:p>
          <w:p w14:paraId="2FDF789C" w14:textId="74221FE8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Senzorické pracoviště, základní zásady přípravy a hodnocení vzorků, akreditace zkušební a kalibrační laboratoře v oblasti senzorické analýzy</w:t>
            </w:r>
            <w:r w:rsidR="0075388B" w:rsidRPr="00DC777B">
              <w:t>.</w:t>
            </w:r>
            <w:r w:rsidRPr="00DC777B">
              <w:t xml:space="preserve"> </w:t>
            </w:r>
          </w:p>
          <w:p w14:paraId="2B22C16E" w14:textId="5C2EF773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Posuzovatelé a jejich výcvik</w:t>
            </w:r>
            <w:r w:rsidR="0075388B" w:rsidRPr="00DC777B">
              <w:t>.</w:t>
            </w:r>
            <w:r w:rsidRPr="00DC777B">
              <w:t xml:space="preserve"> </w:t>
            </w:r>
          </w:p>
          <w:p w14:paraId="6F635ABF" w14:textId="10D7CD79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Metody senzorické analýzy I (rozdílové a pořadové zkoušky)</w:t>
            </w:r>
            <w:r w:rsidR="0075388B" w:rsidRPr="00DC777B">
              <w:t>.</w:t>
            </w:r>
          </w:p>
          <w:p w14:paraId="519D3DA8" w14:textId="41F25481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Metody senzorické analýzy II (stupnicové zkoušky)</w:t>
            </w:r>
            <w:r w:rsidR="0075388B" w:rsidRPr="00DC777B">
              <w:t>.</w:t>
            </w:r>
          </w:p>
          <w:p w14:paraId="18534201" w14:textId="08A09F86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Pokročilé metody senzorické analýzy (profilové metody, hodnocení barvy a textury, 3-AFC)</w:t>
            </w:r>
            <w:r w:rsidR="0075388B" w:rsidRPr="00DC777B">
              <w:t>.</w:t>
            </w:r>
          </w:p>
          <w:p w14:paraId="4D17F063" w14:textId="1514962C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Vyhodnocování výsledků senzorické analýzy I (rozdílové a pořadové metody)</w:t>
            </w:r>
            <w:r w:rsidR="0075388B" w:rsidRPr="00DC777B">
              <w:t>.</w:t>
            </w:r>
          </w:p>
          <w:p w14:paraId="2A6DDF81" w14:textId="51D1DC31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Vyhodnocování výsledků senzorické analýzy II (stupnicové metody)</w:t>
            </w:r>
            <w:r w:rsidR="0075388B" w:rsidRPr="00DC777B">
              <w:t>.</w:t>
            </w:r>
          </w:p>
          <w:p w14:paraId="54243406" w14:textId="2172ADAC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Feromony a jejich uplatnění v</w:t>
            </w:r>
            <w:r w:rsidR="0075388B" w:rsidRPr="00DC777B">
              <w:t> </w:t>
            </w:r>
            <w:r w:rsidRPr="00DC777B">
              <w:t>kosmetice</w:t>
            </w:r>
            <w:r w:rsidR="0075388B" w:rsidRPr="00DC777B">
              <w:t>.</w:t>
            </w:r>
          </w:p>
          <w:p w14:paraId="0BECB40F" w14:textId="04DD8B97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Senzorický analýza vonných látek v</w:t>
            </w:r>
            <w:r w:rsidR="0075388B" w:rsidRPr="00DC777B">
              <w:t> </w:t>
            </w:r>
            <w:r w:rsidRPr="00DC777B">
              <w:t>parfumerářství</w:t>
            </w:r>
            <w:r w:rsidR="0075388B" w:rsidRPr="00DC777B">
              <w:t>.</w:t>
            </w:r>
          </w:p>
          <w:p w14:paraId="12C449D1" w14:textId="4240D43B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Látky vonné a chuťové v senzorické analýze funkční kosmetiky</w:t>
            </w:r>
            <w:r w:rsidR="0075388B" w:rsidRPr="00DC777B">
              <w:t>.</w:t>
            </w:r>
          </w:p>
          <w:p w14:paraId="0F508A68" w14:textId="6DA28125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Podmínky senzorického h</w:t>
            </w:r>
            <w:r w:rsidR="004E6F08">
              <w:t>odnocení kosmetických přípravků</w:t>
            </w:r>
            <w:r w:rsidR="0075388B" w:rsidRPr="00DC777B">
              <w:t>.</w:t>
            </w:r>
          </w:p>
          <w:p w14:paraId="1FDA6318" w14:textId="3778324D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Podmínky senzorického hodnocení kosmetických přípravků a vybraných výrobků spotřební chemie</w:t>
            </w:r>
            <w:r w:rsidR="0075388B" w:rsidRPr="00DC777B">
              <w:t>.</w:t>
            </w:r>
          </w:p>
          <w:p w14:paraId="181842BF" w14:textId="4BFDD23A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Senzorické hodnocení obalů a obalových materiálů používaných v kosmetickém průmyslu</w:t>
            </w:r>
            <w:r w:rsidR="00613F5A" w:rsidRPr="00DC777B">
              <w:t>.</w:t>
            </w:r>
          </w:p>
        </w:tc>
      </w:tr>
      <w:tr w:rsidR="00A163BB" w14:paraId="16AA1C2D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2"/>
            <w:tcBorders>
              <w:top w:val="nil"/>
            </w:tcBorders>
            <w:shd w:val="clear" w:color="auto" w:fill="F7CAAC"/>
          </w:tcPr>
          <w:p w14:paraId="3124BDCA" w14:textId="77777777" w:rsidR="00A163BB" w:rsidRPr="00DC777B" w:rsidRDefault="00A163BB" w:rsidP="002871DA">
            <w:pPr>
              <w:jc w:val="both"/>
            </w:pPr>
            <w:r w:rsidRPr="00DC777B"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9"/>
            <w:tcBorders>
              <w:top w:val="nil"/>
              <w:bottom w:val="nil"/>
            </w:tcBorders>
          </w:tcPr>
          <w:p w14:paraId="6991BA6F" w14:textId="77777777" w:rsidR="00A163BB" w:rsidRPr="00DC777B" w:rsidRDefault="00A163BB" w:rsidP="002871DA">
            <w:pPr>
              <w:jc w:val="both"/>
            </w:pPr>
          </w:p>
        </w:tc>
      </w:tr>
      <w:tr w:rsidR="00A163BB" w14:paraId="02C4E7A6" w14:textId="77777777" w:rsidTr="006016AB">
        <w:trPr>
          <w:gridAfter w:val="1"/>
          <w:wAfter w:w="37" w:type="dxa"/>
          <w:trHeight w:val="1255"/>
        </w:trPr>
        <w:tc>
          <w:tcPr>
            <w:tcW w:w="9857" w:type="dxa"/>
            <w:gridSpan w:val="11"/>
            <w:tcBorders>
              <w:top w:val="nil"/>
            </w:tcBorders>
          </w:tcPr>
          <w:p w14:paraId="1707BAC0" w14:textId="3E929E36" w:rsidR="00A163BB" w:rsidRDefault="00A163BB" w:rsidP="00C37016">
            <w:pPr>
              <w:jc w:val="both"/>
              <w:rPr>
                <w:iCs/>
                <w:u w:val="single"/>
              </w:rPr>
            </w:pPr>
            <w:r w:rsidRPr="006016AB">
              <w:rPr>
                <w:iCs/>
                <w:u w:val="single"/>
              </w:rPr>
              <w:t>Povinná literatura:</w:t>
            </w:r>
          </w:p>
          <w:p w14:paraId="03953F54" w14:textId="77777777" w:rsidR="00DD3F93" w:rsidRPr="008A30DB" w:rsidRDefault="00DD3F93" w:rsidP="00DD3F93">
            <w:pPr>
              <w:jc w:val="both"/>
            </w:pPr>
            <w:r>
              <w:t>Výukové materiály v anglickém jazyce poskytnuté vyučujícím.</w:t>
            </w:r>
          </w:p>
          <w:p w14:paraId="6870C964" w14:textId="77777777" w:rsidR="00A163BB" w:rsidRPr="006016AB" w:rsidRDefault="00A163BB" w:rsidP="00C37016">
            <w:pPr>
              <w:jc w:val="both"/>
            </w:pPr>
            <w:r w:rsidRPr="006016AB">
              <w:rPr>
                <w:caps/>
              </w:rPr>
              <w:t>Bauer, K., Garbe, D., Surburg, H</w:t>
            </w:r>
            <w:r w:rsidRPr="006016AB">
              <w:t>. Common Fragrance and Flavor Materials. Wiley-VCH Verlag, 2001. ISBN 3-527-30364-2</w:t>
            </w:r>
            <w:r w:rsidR="00AD35B9" w:rsidRPr="006016AB">
              <w:t>.</w:t>
            </w:r>
          </w:p>
          <w:p w14:paraId="2F6486C2" w14:textId="77777777" w:rsidR="00AD35B9" w:rsidRPr="006016AB" w:rsidRDefault="00AD35B9" w:rsidP="00C37016">
            <w:pPr>
              <w:jc w:val="both"/>
            </w:pPr>
          </w:p>
          <w:p w14:paraId="49EAE73B" w14:textId="77777777" w:rsidR="00A163BB" w:rsidRPr="006016AB" w:rsidRDefault="00A163BB" w:rsidP="00C37016">
            <w:pPr>
              <w:jc w:val="both"/>
              <w:rPr>
                <w:u w:val="single"/>
              </w:rPr>
            </w:pPr>
            <w:r w:rsidRPr="006016AB">
              <w:rPr>
                <w:u w:val="single"/>
              </w:rPr>
              <w:t>Doporučená literatura:</w:t>
            </w:r>
          </w:p>
          <w:p w14:paraId="2D828213" w14:textId="3D063622" w:rsidR="00A163BB" w:rsidRPr="00DC777B" w:rsidRDefault="00A163BB" w:rsidP="006016AB">
            <w:pPr>
              <w:jc w:val="both"/>
            </w:pPr>
            <w:r w:rsidRPr="006016AB">
              <w:rPr>
                <w:caps/>
              </w:rPr>
              <w:t>Lawless H.T.</w:t>
            </w:r>
            <w:r w:rsidRPr="006016AB">
              <w:rPr>
                <w:color w:val="000000"/>
              </w:rPr>
              <w:t xml:space="preserve"> Sensory Evaluation of Food. K</w:t>
            </w:r>
            <w:r w:rsidR="00DC777B" w:rsidRPr="006016AB">
              <w:rPr>
                <w:color w:val="000000"/>
              </w:rPr>
              <w:t>luwer Academic Publishers,</w:t>
            </w:r>
            <w:r w:rsidR="001658BF" w:rsidRPr="006016AB">
              <w:rPr>
                <w:color w:val="000000"/>
              </w:rPr>
              <w:t xml:space="preserve"> </w:t>
            </w:r>
            <w:r w:rsidR="00DC777B" w:rsidRPr="006016AB">
              <w:rPr>
                <w:color w:val="000000"/>
              </w:rPr>
              <w:t xml:space="preserve">1998. </w:t>
            </w:r>
            <w:r w:rsidRPr="006016AB">
              <w:rPr>
                <w:color w:val="000000"/>
              </w:rPr>
              <w:t>ISBN 0-8342-1752-X.</w:t>
            </w:r>
          </w:p>
        </w:tc>
      </w:tr>
      <w:tr w:rsidR="00A163BB" w14:paraId="7248937D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6F78F7D" w14:textId="77777777" w:rsidR="00A163BB" w:rsidRPr="00DC777B" w:rsidRDefault="00A163BB" w:rsidP="002871DA">
            <w:pPr>
              <w:jc w:val="center"/>
              <w:rPr>
                <w:b/>
              </w:rPr>
            </w:pPr>
            <w:r w:rsidRPr="00DC777B">
              <w:rPr>
                <w:b/>
              </w:rPr>
              <w:t>Informace ke kombinované nebo distanční formě</w:t>
            </w:r>
          </w:p>
        </w:tc>
      </w:tr>
      <w:tr w:rsidR="00A163BB" w14:paraId="09661471" w14:textId="77777777" w:rsidTr="003F3135">
        <w:trPr>
          <w:gridAfter w:val="1"/>
          <w:wAfter w:w="37" w:type="dxa"/>
        </w:trPr>
        <w:tc>
          <w:tcPr>
            <w:tcW w:w="4784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54F1486" w14:textId="77777777" w:rsidR="00A163BB" w:rsidRPr="00DC777B" w:rsidRDefault="00A163BB" w:rsidP="002871DA">
            <w:pPr>
              <w:jc w:val="both"/>
            </w:pPr>
            <w:r w:rsidRPr="00DC777B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5D34B19" w14:textId="0A40A79F" w:rsidR="00A163BB" w:rsidRPr="00DC777B" w:rsidRDefault="00A163BB" w:rsidP="00FB62A1">
            <w:pPr>
              <w:jc w:val="center"/>
            </w:pPr>
          </w:p>
        </w:tc>
        <w:tc>
          <w:tcPr>
            <w:tcW w:w="4184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14:paraId="35F4BF92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 xml:space="preserve">hodin </w:t>
            </w:r>
          </w:p>
        </w:tc>
      </w:tr>
      <w:tr w:rsidR="00A163BB" w14:paraId="04480150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shd w:val="clear" w:color="auto" w:fill="F7CAAC"/>
          </w:tcPr>
          <w:p w14:paraId="2C2AE2B5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Informace o způsobu kontaktu s vyučujícím</w:t>
            </w:r>
          </w:p>
        </w:tc>
      </w:tr>
      <w:tr w:rsidR="00A163BB" w14:paraId="24F94C67" w14:textId="77777777" w:rsidTr="003F3135">
        <w:trPr>
          <w:gridAfter w:val="1"/>
          <w:wAfter w:w="37" w:type="dxa"/>
          <w:trHeight w:val="978"/>
        </w:trPr>
        <w:tc>
          <w:tcPr>
            <w:tcW w:w="9857" w:type="dxa"/>
            <w:gridSpan w:val="11"/>
          </w:tcPr>
          <w:p w14:paraId="6489DA2E" w14:textId="77777777" w:rsidR="006F56FE" w:rsidRDefault="006F56FE" w:rsidP="006F56FE">
            <w:pPr>
              <w:jc w:val="both"/>
            </w:pPr>
          </w:p>
          <w:p w14:paraId="1783F220" w14:textId="77777777" w:rsidR="006016AB" w:rsidRDefault="006016AB" w:rsidP="006F56FE">
            <w:pPr>
              <w:jc w:val="both"/>
            </w:pPr>
          </w:p>
          <w:p w14:paraId="3BEC802E" w14:textId="77777777" w:rsidR="006016AB" w:rsidRDefault="006016AB" w:rsidP="006F56FE">
            <w:pPr>
              <w:jc w:val="both"/>
            </w:pPr>
          </w:p>
          <w:p w14:paraId="7AFE3448" w14:textId="77777777" w:rsidR="006016AB" w:rsidRDefault="006016AB" w:rsidP="006F56FE">
            <w:pPr>
              <w:jc w:val="both"/>
            </w:pPr>
          </w:p>
          <w:p w14:paraId="0528AA9E" w14:textId="77777777" w:rsidR="006016AB" w:rsidRDefault="006016AB" w:rsidP="006F56FE">
            <w:pPr>
              <w:jc w:val="both"/>
            </w:pPr>
          </w:p>
          <w:p w14:paraId="042617A4" w14:textId="77777777" w:rsidR="006016AB" w:rsidRDefault="006016AB" w:rsidP="006F56FE">
            <w:pPr>
              <w:jc w:val="both"/>
            </w:pPr>
          </w:p>
          <w:p w14:paraId="44659072" w14:textId="77777777" w:rsidR="006016AB" w:rsidRDefault="006016AB" w:rsidP="006F56FE">
            <w:pPr>
              <w:jc w:val="both"/>
            </w:pPr>
          </w:p>
          <w:p w14:paraId="07634327" w14:textId="77777777" w:rsidR="006016AB" w:rsidRDefault="006016AB" w:rsidP="006F56FE">
            <w:pPr>
              <w:jc w:val="both"/>
            </w:pPr>
          </w:p>
          <w:p w14:paraId="0613EB90" w14:textId="77777777" w:rsidR="006016AB" w:rsidRDefault="006016AB" w:rsidP="006F56FE">
            <w:pPr>
              <w:jc w:val="both"/>
            </w:pPr>
          </w:p>
          <w:p w14:paraId="2A51F38E" w14:textId="69D4229C" w:rsidR="006016AB" w:rsidRPr="00DC777B" w:rsidRDefault="006016AB" w:rsidP="006F56FE">
            <w:pPr>
              <w:jc w:val="both"/>
            </w:pPr>
          </w:p>
        </w:tc>
      </w:tr>
      <w:tr w:rsidR="00A163BB" w14:paraId="2141A3B6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  <w:hideMark/>
          </w:tcPr>
          <w:p w14:paraId="3B8610DC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  <w:sz w:val="28"/>
              </w:rPr>
              <w:lastRenderedPageBreak/>
              <w:t>B-III – Charakteristika studijního předmětu</w:t>
            </w:r>
          </w:p>
        </w:tc>
      </w:tr>
      <w:tr w:rsidR="00A163BB" w14:paraId="104EE1C2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3083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6E324426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0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96D4724" w14:textId="68EC8DC4" w:rsidR="00A163BB" w:rsidRPr="00106353" w:rsidRDefault="00251A80">
            <w:pPr>
              <w:jc w:val="both"/>
              <w:rPr>
                <w:b/>
                <w:kern w:val="2"/>
              </w:rPr>
            </w:pPr>
            <w:bookmarkStart w:id="47" w:name="Lab_z_anal_kosm_sur"/>
            <w:bookmarkEnd w:id="47"/>
            <w:r w:rsidRPr="00772BC7">
              <w:rPr>
                <w:b/>
                <w:lang w:val="en-GB"/>
              </w:rPr>
              <w:t>Analysis of Cosmetic Raw Materials - Laboratory</w:t>
            </w:r>
          </w:p>
        </w:tc>
      </w:tr>
      <w:tr w:rsidR="00A163BB" w14:paraId="546EA1B6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3D37935D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81D1FFE" w14:textId="5612E963" w:rsidR="00A163BB" w:rsidRDefault="00836D80">
            <w:pPr>
              <w:jc w:val="both"/>
              <w:rPr>
                <w:kern w:val="2"/>
              </w:rPr>
            </w:pPr>
            <w:r>
              <w:t>povinně volitelný, PZ</w:t>
            </w:r>
          </w:p>
        </w:tc>
        <w:tc>
          <w:tcPr>
            <w:tcW w:w="269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30611882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7F606C6" w14:textId="77777777" w:rsidR="00A163BB" w:rsidRDefault="00A163BB">
            <w:pPr>
              <w:jc w:val="both"/>
              <w:rPr>
                <w:kern w:val="2"/>
              </w:rPr>
            </w:pPr>
            <w:r>
              <w:t>1/LS</w:t>
            </w:r>
          </w:p>
        </w:tc>
      </w:tr>
      <w:tr w:rsidR="00A163BB" w14:paraId="363CED19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333E9D68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42973E7" w14:textId="4EE18AF1" w:rsidR="00A163BB" w:rsidRDefault="00C57FFB">
            <w:pPr>
              <w:jc w:val="both"/>
              <w:rPr>
                <w:kern w:val="2"/>
              </w:rPr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42l</w:t>
            </w:r>
          </w:p>
        </w:tc>
        <w:tc>
          <w:tcPr>
            <w:tcW w:w="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45502595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EBE959A" w14:textId="77777777" w:rsidR="00A163BB" w:rsidRDefault="00A163BB">
            <w:pPr>
              <w:jc w:val="both"/>
              <w:rPr>
                <w:kern w:val="2"/>
              </w:rPr>
            </w:pPr>
            <w:r>
              <w:t>42</w:t>
            </w:r>
          </w:p>
        </w:tc>
        <w:tc>
          <w:tcPr>
            <w:tcW w:w="215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607E11EE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F82C142" w14:textId="77777777" w:rsidR="00A163BB" w:rsidRDefault="00A163BB" w:rsidP="00C57FFB">
            <w:pPr>
              <w:rPr>
                <w:color w:val="FF0000"/>
                <w:kern w:val="2"/>
              </w:rPr>
            </w:pPr>
            <w:r w:rsidRPr="00C57FFB">
              <w:t>2</w:t>
            </w:r>
          </w:p>
        </w:tc>
      </w:tr>
      <w:tr w:rsidR="00A163BB" w14:paraId="3B503B28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5A60B60A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34954B" w14:textId="77777777" w:rsidR="00A163BB" w:rsidRDefault="00A163BB">
            <w:pPr>
              <w:jc w:val="both"/>
              <w:rPr>
                <w:kern w:val="2"/>
              </w:rPr>
            </w:pPr>
          </w:p>
        </w:tc>
      </w:tr>
      <w:tr w:rsidR="00A163BB" w14:paraId="7D24C088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0FFA505D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0E9C9AB" w14:textId="30C4BFF6" w:rsidR="00A163BB" w:rsidRDefault="00A42839">
            <w:pPr>
              <w:jc w:val="both"/>
              <w:rPr>
                <w:kern w:val="2"/>
              </w:rPr>
            </w:pPr>
            <w:r>
              <w:t>kl</w:t>
            </w:r>
            <w:r w:rsidR="007F1018">
              <w:t>asifikovaný zápočet</w:t>
            </w:r>
          </w:p>
        </w:tc>
        <w:tc>
          <w:tcPr>
            <w:tcW w:w="15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73EA5C57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0E570CB" w14:textId="684CD688" w:rsidR="00A163BB" w:rsidRDefault="005E300A">
            <w:pPr>
              <w:jc w:val="both"/>
              <w:rPr>
                <w:kern w:val="2"/>
              </w:rPr>
            </w:pPr>
            <w:r>
              <w:t xml:space="preserve">laboratorní </w:t>
            </w:r>
            <w:r w:rsidR="00A163BB">
              <w:t>cvičení</w:t>
            </w:r>
          </w:p>
        </w:tc>
      </w:tr>
      <w:tr w:rsidR="00A163BB" w14:paraId="1FF8AE6A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05FB28BB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0F564E9A" w14:textId="77777777" w:rsidR="00A163BB" w:rsidRDefault="00A163BB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Domácí příprava na výuku, prověření teoretických znalostí na začátku vyučovací hodiny. Zvládnutí a správné vyhodnocení úloh. </w:t>
            </w:r>
          </w:p>
          <w:p w14:paraId="39983A13" w14:textId="1AE6D7DE" w:rsidR="00A163BB" w:rsidRDefault="00A163BB" w:rsidP="00A10CAA">
            <w:pPr>
              <w:jc w:val="both"/>
              <w:rPr>
                <w:kern w:val="2"/>
              </w:rPr>
            </w:pPr>
            <w:r>
              <w:t xml:space="preserve">Bezchybné provedení protokolů, které vyhoví požadavkům vyučujícího. </w:t>
            </w:r>
          </w:p>
        </w:tc>
      </w:tr>
      <w:tr w:rsidR="00A163BB" w14:paraId="573FBEC8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  <w:trHeight w:val="197"/>
        </w:trPr>
        <w:tc>
          <w:tcPr>
            <w:tcW w:w="30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098226E4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11AABDA" w14:textId="77777777" w:rsidR="00A163BB" w:rsidRDefault="00A163BB">
            <w:pPr>
              <w:jc w:val="both"/>
              <w:rPr>
                <w:kern w:val="2"/>
              </w:rPr>
            </w:pPr>
            <w:r>
              <w:t>Ing. Ondřej Rudolf, Ph.D.</w:t>
            </w:r>
          </w:p>
        </w:tc>
      </w:tr>
      <w:tr w:rsidR="00A163BB" w14:paraId="7B695029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  <w:trHeight w:val="243"/>
        </w:trPr>
        <w:tc>
          <w:tcPr>
            <w:tcW w:w="30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4386F0C6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0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ACFA7E9" w14:textId="30B48551" w:rsidR="00A163BB" w:rsidRDefault="00786E79">
            <w:pPr>
              <w:jc w:val="both"/>
              <w:rPr>
                <w:kern w:val="2"/>
              </w:rPr>
            </w:pPr>
            <w:r>
              <w:t>100% l</w:t>
            </w:r>
          </w:p>
        </w:tc>
      </w:tr>
      <w:tr w:rsidR="00A163BB" w14:paraId="6EEE5443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12352FC8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0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hideMark/>
          </w:tcPr>
          <w:p w14:paraId="1D76BAF0" w14:textId="142A9305" w:rsidR="00A163BB" w:rsidRDefault="00A163BB">
            <w:pPr>
              <w:jc w:val="both"/>
              <w:rPr>
                <w:kern w:val="2"/>
              </w:rPr>
            </w:pPr>
          </w:p>
        </w:tc>
      </w:tr>
      <w:tr w:rsidR="00A163BB" w14:paraId="1725FBFD" w14:textId="77777777" w:rsidTr="00086E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  <w:trHeight w:val="291"/>
        </w:trPr>
        <w:tc>
          <w:tcPr>
            <w:tcW w:w="9857" w:type="dxa"/>
            <w:gridSpan w:val="11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8238EB1" w14:textId="5B5EE23C" w:rsidR="00AD35B9" w:rsidRDefault="00AD35B9" w:rsidP="006E29A2">
            <w:pPr>
              <w:spacing w:before="60" w:after="60"/>
              <w:jc w:val="both"/>
              <w:rPr>
                <w:kern w:val="2"/>
              </w:rPr>
            </w:pPr>
            <w:r w:rsidRPr="006E29A2">
              <w:rPr>
                <w:b/>
              </w:rPr>
              <w:t>Ing. Ondřej Rudolf, Ph.D.</w:t>
            </w:r>
            <w:r>
              <w:t xml:space="preserve"> </w:t>
            </w:r>
            <w:r w:rsidR="005F56A3">
              <w:t>(</w:t>
            </w:r>
            <w:r>
              <w:t xml:space="preserve">100% </w:t>
            </w:r>
            <w:r w:rsidR="006E29A2">
              <w:t>l</w:t>
            </w:r>
            <w:r w:rsidR="005F56A3">
              <w:t>)</w:t>
            </w:r>
          </w:p>
        </w:tc>
      </w:tr>
      <w:tr w:rsidR="00A163BB" w14:paraId="03239A20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2740CAAA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0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</w:tcPr>
          <w:p w14:paraId="7BABA69C" w14:textId="77777777" w:rsidR="00A163BB" w:rsidRDefault="00A163BB">
            <w:pPr>
              <w:jc w:val="both"/>
              <w:rPr>
                <w:kern w:val="2"/>
              </w:rPr>
            </w:pPr>
          </w:p>
        </w:tc>
      </w:tr>
      <w:tr w:rsidR="00A163BB" w14:paraId="6C7B1246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  <w:trHeight w:val="2237"/>
        </w:trPr>
        <w:tc>
          <w:tcPr>
            <w:tcW w:w="9857" w:type="dxa"/>
            <w:gridSpan w:val="11"/>
            <w:tcBorders>
              <w:top w:val="nil"/>
              <w:left w:val="single" w:sz="4" w:space="0" w:color="00000A"/>
              <w:bottom w:val="single" w:sz="12" w:space="0" w:color="00000A"/>
              <w:right w:val="single" w:sz="4" w:space="0" w:color="00000A"/>
            </w:tcBorders>
          </w:tcPr>
          <w:p w14:paraId="07DC5D06" w14:textId="3E8D1BAC" w:rsidR="00A163BB" w:rsidRDefault="004A2EAD">
            <w:pPr>
              <w:jc w:val="both"/>
              <w:rPr>
                <w:kern w:val="2"/>
              </w:rPr>
            </w:pPr>
            <w:r>
              <w:t>Cílem předmětu je praktické seznámení posluchačů</w:t>
            </w:r>
            <w:r w:rsidR="001F0102">
              <w:t>,</w:t>
            </w:r>
            <w:r w:rsidR="00A163BB">
              <w:t xml:space="preserve"> prostřednictvím laboratorních úloh</w:t>
            </w:r>
            <w:r w:rsidR="001F0102">
              <w:t>,</w:t>
            </w:r>
            <w:r w:rsidR="00A163BB">
              <w:t xml:space="preserve"> s technikami analýzy tenzidů a podpůrných látek ve formě čisté i ve formě komerčních produktů kosmetiky a bytové chemie. </w:t>
            </w:r>
            <w:r w:rsidR="00161AC8" w:rsidRPr="00161AC8">
              <w:t>V rámci laboratorního cvičení studenti absolvují tento soubor úloh:</w:t>
            </w:r>
          </w:p>
          <w:p w14:paraId="3418C896" w14:textId="77777777" w:rsidR="00A163BB" w:rsidRDefault="00A163BB" w:rsidP="0010092B">
            <w:pPr>
              <w:numPr>
                <w:ilvl w:val="0"/>
                <w:numId w:val="19"/>
              </w:numPr>
              <w:ind w:left="284" w:hanging="57"/>
              <w:jc w:val="both"/>
            </w:pPr>
            <w:r>
              <w:t>Bezpečnost laboratorní práce, představení úloh, průběh laboratorních cvičení a konzultace k úkolům.</w:t>
            </w:r>
          </w:p>
          <w:p w14:paraId="35D3E717" w14:textId="025A1DB3" w:rsidR="00A163BB" w:rsidRDefault="00A163BB" w:rsidP="0010092B">
            <w:pPr>
              <w:numPr>
                <w:ilvl w:val="0"/>
                <w:numId w:val="19"/>
              </w:numPr>
              <w:ind w:left="284" w:hanging="57"/>
              <w:jc w:val="both"/>
            </w:pPr>
            <w:r>
              <w:t xml:space="preserve">Analýza povrchově aktivních látek ISE elektrodami </w:t>
            </w:r>
            <w:r w:rsidR="00C231DA">
              <w:t>-</w:t>
            </w:r>
            <w:r>
              <w:t xml:space="preserve"> anionické povrchově aktivní látky. Stanovení obsahu anionických povrchově aktivních látek v komerčním přípravku dvojfázovou titrací.</w:t>
            </w:r>
          </w:p>
          <w:p w14:paraId="1D552F38" w14:textId="2DE82A54" w:rsidR="00A163BB" w:rsidRDefault="00A163BB" w:rsidP="0010092B">
            <w:pPr>
              <w:numPr>
                <w:ilvl w:val="0"/>
                <w:numId w:val="19"/>
              </w:numPr>
              <w:ind w:left="284" w:hanging="57"/>
              <w:jc w:val="both"/>
            </w:pPr>
            <w:r>
              <w:t xml:space="preserve">Analýza povrchově aktivních látek ISE elektrodami </w:t>
            </w:r>
            <w:r w:rsidR="00C231DA">
              <w:t>-</w:t>
            </w:r>
            <w:r>
              <w:t xml:space="preserve"> neionické povrchově aktivní látky.</w:t>
            </w:r>
          </w:p>
          <w:p w14:paraId="680128A5" w14:textId="77777777" w:rsidR="00A163BB" w:rsidRDefault="00A163BB" w:rsidP="0010092B">
            <w:pPr>
              <w:numPr>
                <w:ilvl w:val="0"/>
                <w:numId w:val="19"/>
              </w:numPr>
              <w:ind w:left="284" w:hanging="57"/>
              <w:jc w:val="both"/>
            </w:pPr>
            <w:r>
              <w:t>Stanovení CMC směsi povrchově aktivních látek konduktometricky.</w:t>
            </w:r>
          </w:p>
          <w:p w14:paraId="0F812FB7" w14:textId="77777777" w:rsidR="00A163BB" w:rsidRDefault="00A163BB" w:rsidP="0010092B">
            <w:pPr>
              <w:numPr>
                <w:ilvl w:val="0"/>
                <w:numId w:val="19"/>
              </w:numPr>
              <w:ind w:left="284" w:hanging="57"/>
              <w:jc w:val="both"/>
            </w:pPr>
            <w:r>
              <w:t>Stanovení povrchového napětí roztoků povrchově aktivních látek.</w:t>
            </w:r>
          </w:p>
          <w:p w14:paraId="6A1036ED" w14:textId="77777777" w:rsidR="00A163BB" w:rsidRDefault="00A163BB" w:rsidP="0010092B">
            <w:pPr>
              <w:numPr>
                <w:ilvl w:val="0"/>
                <w:numId w:val="19"/>
              </w:numPr>
              <w:ind w:left="284" w:hanging="57"/>
              <w:jc w:val="both"/>
            </w:pPr>
            <w:r>
              <w:t>Stabilita pěn komerčních tenzidů v destilované a tvrdé vodě. Stanovení obsahu peroxokyselin v pracích prášcích.</w:t>
            </w:r>
          </w:p>
          <w:p w14:paraId="3B093D22" w14:textId="3FD2A52A" w:rsidR="00544CC3" w:rsidRDefault="00A163BB" w:rsidP="00820035">
            <w:pPr>
              <w:numPr>
                <w:ilvl w:val="0"/>
                <w:numId w:val="19"/>
              </w:numPr>
              <w:ind w:left="284" w:hanging="57"/>
              <w:jc w:val="both"/>
            </w:pPr>
            <w:r>
              <w:t>Stanovení obsahu sloučenin fosforu v p</w:t>
            </w:r>
            <w:r w:rsidR="00820035">
              <w:t>řípravcích</w:t>
            </w:r>
            <w:r>
              <w:t xml:space="preserve"> do myček na nádobí.</w:t>
            </w:r>
          </w:p>
        </w:tc>
      </w:tr>
      <w:tr w:rsidR="00A163BB" w14:paraId="4EBFA34C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  <w:trHeight w:val="265"/>
        </w:trPr>
        <w:tc>
          <w:tcPr>
            <w:tcW w:w="3649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4878E7DD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9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</w:tcPr>
          <w:p w14:paraId="6163DA6E" w14:textId="77777777" w:rsidR="00A163BB" w:rsidRDefault="00A163BB">
            <w:pPr>
              <w:jc w:val="both"/>
              <w:rPr>
                <w:kern w:val="2"/>
              </w:rPr>
            </w:pPr>
          </w:p>
        </w:tc>
      </w:tr>
      <w:tr w:rsidR="00A163BB" w14:paraId="5F54C127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  <w:trHeight w:val="1497"/>
        </w:trPr>
        <w:tc>
          <w:tcPr>
            <w:tcW w:w="9857" w:type="dxa"/>
            <w:gridSpan w:val="11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E885AF" w14:textId="50278D77" w:rsidR="00A163BB" w:rsidRDefault="00A163BB" w:rsidP="00C37016">
            <w:pPr>
              <w:jc w:val="both"/>
              <w:rPr>
                <w:color w:val="000000"/>
                <w:u w:val="single"/>
              </w:rPr>
            </w:pPr>
            <w:r w:rsidRPr="00C37016">
              <w:rPr>
                <w:u w:val="single"/>
              </w:rPr>
              <w:t>Povinná</w:t>
            </w:r>
            <w:r w:rsidR="00FA004A" w:rsidRPr="00C37016">
              <w:rPr>
                <w:u w:val="single"/>
              </w:rPr>
              <w:t xml:space="preserve"> </w:t>
            </w:r>
            <w:r w:rsidR="00FA004A" w:rsidRPr="00C37016">
              <w:rPr>
                <w:color w:val="000000"/>
                <w:u w:val="single"/>
              </w:rPr>
              <w:t>literatura:</w:t>
            </w:r>
          </w:p>
          <w:p w14:paraId="364B6E0A" w14:textId="77777777" w:rsidR="00DD3F93" w:rsidRPr="008A30DB" w:rsidRDefault="00DD3F93" w:rsidP="00DD3F93">
            <w:pPr>
              <w:jc w:val="both"/>
            </w:pPr>
            <w:r>
              <w:t>Výukové materiály v anglickém jazyce poskytnuté vyučujícím.</w:t>
            </w:r>
          </w:p>
          <w:p w14:paraId="46610505" w14:textId="1EC5ACA2" w:rsidR="00A163BB" w:rsidRPr="00C37016" w:rsidRDefault="00A163BB" w:rsidP="00C37016">
            <w:pPr>
              <w:jc w:val="both"/>
            </w:pPr>
            <w:r w:rsidRPr="00C37016">
              <w:t>SCHMITT</w:t>
            </w:r>
            <w:r w:rsidR="00C37016" w:rsidRPr="00C37016">
              <w:t>, T.</w:t>
            </w:r>
            <w:r w:rsidRPr="00C37016">
              <w:t xml:space="preserve">M. </w:t>
            </w:r>
            <w:r w:rsidRPr="00C37016">
              <w:rPr>
                <w:iCs/>
              </w:rPr>
              <w:t xml:space="preserve">Analysis of </w:t>
            </w:r>
            <w:r w:rsidR="00E61F13">
              <w:rPr>
                <w:iCs/>
              </w:rPr>
              <w:t>S</w:t>
            </w:r>
            <w:r w:rsidRPr="00C37016">
              <w:rPr>
                <w:iCs/>
              </w:rPr>
              <w:t>urfactants</w:t>
            </w:r>
            <w:r w:rsidRPr="00C37016">
              <w:t xml:space="preserve">. 2. </w:t>
            </w:r>
            <w:r w:rsidR="00E61F13" w:rsidRPr="001031EE">
              <w:t>rev. a roz. v</w:t>
            </w:r>
            <w:r w:rsidRPr="001031EE">
              <w:t>yd</w:t>
            </w:r>
            <w:r w:rsidR="00E61F13">
              <w:t>.</w:t>
            </w:r>
            <w:r w:rsidRPr="00C37016">
              <w:t xml:space="preserve"> New York: Marcel Dekker, 2001</w:t>
            </w:r>
            <w:r w:rsidR="00E61F13">
              <w:t xml:space="preserve">. </w:t>
            </w:r>
            <w:r w:rsidRPr="00C37016">
              <w:t>ISBN 0-8247-0449-5.</w:t>
            </w:r>
          </w:p>
          <w:p w14:paraId="130A688F" w14:textId="5CB2002B" w:rsidR="00A163BB" w:rsidRPr="00C37016" w:rsidRDefault="00A163BB" w:rsidP="00C37016">
            <w:pPr>
              <w:jc w:val="both"/>
            </w:pPr>
            <w:r w:rsidRPr="00C37016">
              <w:t>SALVADOR</w:t>
            </w:r>
            <w:r w:rsidR="00C37016" w:rsidRPr="00C37016">
              <w:t>,</w:t>
            </w:r>
            <w:r w:rsidRPr="00C37016">
              <w:t xml:space="preserve"> A., CHISVERT</w:t>
            </w:r>
            <w:r w:rsidR="00C37016" w:rsidRPr="00C37016">
              <w:t xml:space="preserve">, </w:t>
            </w:r>
            <w:r w:rsidRPr="00C37016">
              <w:t xml:space="preserve">A. </w:t>
            </w:r>
            <w:r w:rsidRPr="00C37016">
              <w:rPr>
                <w:iCs/>
              </w:rPr>
              <w:t xml:space="preserve">Analysis of </w:t>
            </w:r>
            <w:r w:rsidR="00E61F13">
              <w:rPr>
                <w:iCs/>
              </w:rPr>
              <w:t>C</w:t>
            </w:r>
            <w:r w:rsidRPr="00C37016">
              <w:rPr>
                <w:iCs/>
              </w:rPr>
              <w:t xml:space="preserve">osmetic </w:t>
            </w:r>
            <w:r w:rsidR="00E61F13">
              <w:rPr>
                <w:iCs/>
              </w:rPr>
              <w:t>P</w:t>
            </w:r>
            <w:r w:rsidRPr="00C37016">
              <w:rPr>
                <w:iCs/>
              </w:rPr>
              <w:t>roducts</w:t>
            </w:r>
            <w:r w:rsidRPr="00C37016">
              <w:t>. London: Elsevier, 2007</w:t>
            </w:r>
            <w:r w:rsidR="00E61F13">
              <w:t>.</w:t>
            </w:r>
            <w:r w:rsidRPr="00C37016">
              <w:t xml:space="preserve"> ISBN 978-0-444-52260-3.</w:t>
            </w:r>
          </w:p>
          <w:p w14:paraId="115A0454" w14:textId="77777777" w:rsidR="00A163BB" w:rsidRPr="00C37016" w:rsidRDefault="00A163BB" w:rsidP="00C37016">
            <w:pPr>
              <w:suppressAutoHyphens w:val="0"/>
              <w:jc w:val="both"/>
              <w:rPr>
                <w:kern w:val="0"/>
              </w:rPr>
            </w:pPr>
          </w:p>
          <w:p w14:paraId="4564BDD7" w14:textId="5B3E4AB7" w:rsidR="00A163BB" w:rsidRPr="00C37016" w:rsidRDefault="00A163BB" w:rsidP="00C37016">
            <w:pPr>
              <w:suppressAutoHyphens w:val="0"/>
              <w:jc w:val="both"/>
              <w:rPr>
                <w:kern w:val="0"/>
              </w:rPr>
            </w:pPr>
            <w:r w:rsidRPr="00C37016">
              <w:rPr>
                <w:kern w:val="0"/>
                <w:u w:val="single"/>
              </w:rPr>
              <w:t xml:space="preserve">Doporučená </w:t>
            </w:r>
            <w:r w:rsidR="00FA004A" w:rsidRPr="00C37016">
              <w:rPr>
                <w:color w:val="000000"/>
                <w:u w:val="single"/>
              </w:rPr>
              <w:t>literatura:</w:t>
            </w:r>
          </w:p>
          <w:p w14:paraId="44D3CB34" w14:textId="3DF61D8E" w:rsidR="00A163BB" w:rsidRPr="00C37016" w:rsidRDefault="00A163BB" w:rsidP="00C37016">
            <w:pPr>
              <w:suppressAutoHyphens w:val="0"/>
              <w:jc w:val="both"/>
              <w:rPr>
                <w:kern w:val="0"/>
              </w:rPr>
            </w:pPr>
            <w:r w:rsidRPr="00C37016">
              <w:rPr>
                <w:kern w:val="0"/>
              </w:rPr>
              <w:t>PUGH</w:t>
            </w:r>
            <w:r w:rsidR="00C37016" w:rsidRPr="00C37016">
              <w:rPr>
                <w:kern w:val="0"/>
              </w:rPr>
              <w:t>, R.</w:t>
            </w:r>
            <w:r w:rsidRPr="00C37016">
              <w:rPr>
                <w:kern w:val="0"/>
              </w:rPr>
              <w:t>J. Bubble and Foam Chemistry. Cambridge University Press, 2016</w:t>
            </w:r>
            <w:r w:rsidR="00E61F13">
              <w:rPr>
                <w:kern w:val="0"/>
              </w:rPr>
              <w:t>.</w:t>
            </w:r>
            <w:r w:rsidRPr="00C37016">
              <w:rPr>
                <w:kern w:val="0"/>
              </w:rPr>
              <w:t xml:space="preserve"> ISBN 978-110-7090-576, DOI 10.1017/CBO9781316106938. </w:t>
            </w:r>
          </w:p>
          <w:p w14:paraId="0C276B87" w14:textId="31025D48" w:rsidR="00A163BB" w:rsidRDefault="00A163BB" w:rsidP="00E61F13">
            <w:pPr>
              <w:suppressAutoHyphens w:val="0"/>
              <w:jc w:val="both"/>
              <w:rPr>
                <w:kern w:val="0"/>
              </w:rPr>
            </w:pPr>
            <w:r w:rsidRPr="00C37016">
              <w:t>SMULDERS</w:t>
            </w:r>
            <w:r w:rsidR="00C37016" w:rsidRPr="00C37016">
              <w:t>,</w:t>
            </w:r>
            <w:r w:rsidRPr="00C37016">
              <w:t xml:space="preserve"> E., RÄHSE</w:t>
            </w:r>
            <w:r w:rsidR="00C37016" w:rsidRPr="00C37016">
              <w:t>,</w:t>
            </w:r>
            <w:r w:rsidRPr="00C37016">
              <w:t xml:space="preserve"> W., JAKOBI</w:t>
            </w:r>
            <w:r w:rsidR="00C37016" w:rsidRPr="00C37016">
              <w:t>,</w:t>
            </w:r>
            <w:r w:rsidRPr="00C37016">
              <w:t xml:space="preserve"> G. </w:t>
            </w:r>
            <w:r w:rsidRPr="00C37016">
              <w:rPr>
                <w:iCs/>
              </w:rPr>
              <w:t xml:space="preserve">Laundry </w:t>
            </w:r>
            <w:r w:rsidR="00E61F13">
              <w:rPr>
                <w:iCs/>
              </w:rPr>
              <w:t>D</w:t>
            </w:r>
            <w:r w:rsidRPr="00C37016">
              <w:rPr>
                <w:iCs/>
              </w:rPr>
              <w:t>etergents</w:t>
            </w:r>
            <w:r w:rsidRPr="00C37016">
              <w:t>. Weinhei</w:t>
            </w:r>
            <w:r w:rsidR="00A759E5">
              <w:t xml:space="preserve">m: </w:t>
            </w:r>
            <w:r w:rsidRPr="00C37016">
              <w:t>Wiley-VCH, 2002</w:t>
            </w:r>
            <w:r w:rsidR="00E61F13">
              <w:t xml:space="preserve">. </w:t>
            </w:r>
            <w:r w:rsidRPr="00C37016">
              <w:t>ISBN 35-273-0520-3.</w:t>
            </w:r>
            <w:r w:rsidRPr="00C37016">
              <w:rPr>
                <w:kern w:val="0"/>
              </w:rPr>
              <w:t xml:space="preserve"> </w:t>
            </w:r>
            <w:r w:rsidRPr="00C37016">
              <w:t>BORÉ</w:t>
            </w:r>
            <w:r w:rsidR="00C37016" w:rsidRPr="00C37016">
              <w:t>,</w:t>
            </w:r>
            <w:r w:rsidRPr="00C37016">
              <w:t xml:space="preserve"> P. </w:t>
            </w:r>
            <w:r w:rsidRPr="00C37016">
              <w:rPr>
                <w:iCs/>
              </w:rPr>
              <w:t xml:space="preserve">Cosmetic </w:t>
            </w:r>
            <w:r w:rsidR="00E61F13">
              <w:rPr>
                <w:iCs/>
              </w:rPr>
              <w:t>A</w:t>
            </w:r>
            <w:r w:rsidRPr="00C37016">
              <w:rPr>
                <w:iCs/>
              </w:rPr>
              <w:t xml:space="preserve">nalysis: </w:t>
            </w:r>
            <w:r w:rsidR="00E61F13">
              <w:rPr>
                <w:iCs/>
              </w:rPr>
              <w:t>S</w:t>
            </w:r>
            <w:r w:rsidRPr="00C37016">
              <w:rPr>
                <w:iCs/>
              </w:rPr>
              <w:t xml:space="preserve">elective </w:t>
            </w:r>
            <w:r w:rsidR="00E61F13">
              <w:rPr>
                <w:iCs/>
              </w:rPr>
              <w:t>M</w:t>
            </w:r>
            <w:r w:rsidRPr="00C37016">
              <w:rPr>
                <w:iCs/>
              </w:rPr>
              <w:t xml:space="preserve">ethods and </w:t>
            </w:r>
            <w:r w:rsidR="00E61F13">
              <w:rPr>
                <w:iCs/>
              </w:rPr>
              <w:t>T</w:t>
            </w:r>
            <w:r w:rsidRPr="00C37016">
              <w:rPr>
                <w:iCs/>
              </w:rPr>
              <w:t>echniques</w:t>
            </w:r>
            <w:r w:rsidRPr="00C37016">
              <w:t>. New York: M. Dekker, 1985</w:t>
            </w:r>
            <w:r w:rsidR="00E61F13">
              <w:t xml:space="preserve">. </w:t>
            </w:r>
            <w:r w:rsidRPr="00C37016">
              <w:t>ISBN 0-8247-7113-3.</w:t>
            </w:r>
          </w:p>
        </w:tc>
      </w:tr>
      <w:tr w:rsidR="00A163BB" w14:paraId="26FDDB58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1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7CAAC"/>
            <w:hideMark/>
          </w:tcPr>
          <w:p w14:paraId="5182EE54" w14:textId="77777777" w:rsidR="00A163BB" w:rsidRDefault="00A163BB">
            <w:pPr>
              <w:jc w:val="center"/>
              <w:rPr>
                <w:kern w:val="2"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A163BB" w14:paraId="4FD6107D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4784" w:type="dxa"/>
            <w:gridSpan w:val="3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73D475BD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8B5CB65" w14:textId="4540B639" w:rsidR="00A163BB" w:rsidRDefault="00A163BB" w:rsidP="00FB62A1">
            <w:pPr>
              <w:tabs>
                <w:tab w:val="left" w:pos="720"/>
              </w:tabs>
              <w:jc w:val="center"/>
              <w:rPr>
                <w:kern w:val="2"/>
              </w:rPr>
            </w:pPr>
          </w:p>
        </w:tc>
        <w:tc>
          <w:tcPr>
            <w:tcW w:w="4184" w:type="dxa"/>
            <w:gridSpan w:val="7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3148C5B9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 xml:space="preserve">hodin </w:t>
            </w:r>
          </w:p>
        </w:tc>
      </w:tr>
      <w:tr w:rsidR="00A163BB" w14:paraId="50BDC0D5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624373C9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163BB" w14:paraId="431A651B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  <w:trHeight w:val="1373"/>
        </w:trPr>
        <w:tc>
          <w:tcPr>
            <w:tcW w:w="985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9AC371C" w14:textId="1019D8F5" w:rsidR="00A163BB" w:rsidRDefault="00A163BB" w:rsidP="006016AB">
            <w:pPr>
              <w:pStyle w:val="Default"/>
              <w:jc w:val="both"/>
            </w:pPr>
          </w:p>
          <w:p w14:paraId="1ECB0969" w14:textId="77777777" w:rsidR="00AD35B9" w:rsidRDefault="00AD35B9">
            <w:pPr>
              <w:jc w:val="both"/>
            </w:pPr>
          </w:p>
          <w:p w14:paraId="6E34CB9F" w14:textId="77777777" w:rsidR="00AD35B9" w:rsidRDefault="00AD35B9">
            <w:pPr>
              <w:jc w:val="both"/>
            </w:pPr>
          </w:p>
          <w:p w14:paraId="7A7481BA" w14:textId="77777777" w:rsidR="00AD35B9" w:rsidRDefault="00AD35B9">
            <w:pPr>
              <w:jc w:val="both"/>
            </w:pPr>
          </w:p>
          <w:p w14:paraId="62A1BD38" w14:textId="77777777" w:rsidR="00AD35B9" w:rsidRDefault="00AD35B9">
            <w:pPr>
              <w:jc w:val="both"/>
            </w:pPr>
          </w:p>
          <w:p w14:paraId="71E508E6" w14:textId="77777777" w:rsidR="00AD35B9" w:rsidRDefault="00AD35B9">
            <w:pPr>
              <w:jc w:val="both"/>
            </w:pPr>
          </w:p>
          <w:p w14:paraId="7A934D8C" w14:textId="77777777" w:rsidR="00AD35B9" w:rsidRDefault="00AD35B9">
            <w:pPr>
              <w:jc w:val="both"/>
            </w:pPr>
          </w:p>
          <w:p w14:paraId="0012E694" w14:textId="77777777" w:rsidR="00AD35B9" w:rsidRDefault="00AD35B9">
            <w:pPr>
              <w:jc w:val="both"/>
            </w:pPr>
          </w:p>
          <w:p w14:paraId="702472D6" w14:textId="77777777" w:rsidR="00AD35B9" w:rsidRDefault="00AD35B9">
            <w:pPr>
              <w:jc w:val="both"/>
            </w:pPr>
          </w:p>
          <w:p w14:paraId="4AA4D751" w14:textId="77777777" w:rsidR="006016AB" w:rsidRDefault="006016AB">
            <w:pPr>
              <w:jc w:val="both"/>
            </w:pPr>
          </w:p>
          <w:p w14:paraId="30E50DA0" w14:textId="77777777" w:rsidR="006016AB" w:rsidRDefault="006016AB">
            <w:pPr>
              <w:jc w:val="both"/>
            </w:pPr>
          </w:p>
          <w:p w14:paraId="5E488CBD" w14:textId="77777777" w:rsidR="006016AB" w:rsidRDefault="006016AB">
            <w:pPr>
              <w:jc w:val="both"/>
            </w:pPr>
          </w:p>
          <w:p w14:paraId="204C11CB" w14:textId="77777777" w:rsidR="006016AB" w:rsidRDefault="006016AB">
            <w:pPr>
              <w:jc w:val="both"/>
            </w:pPr>
          </w:p>
          <w:p w14:paraId="5D4805DF" w14:textId="77777777" w:rsidR="00042A9F" w:rsidRDefault="00042A9F">
            <w:pPr>
              <w:jc w:val="both"/>
            </w:pPr>
          </w:p>
          <w:p w14:paraId="2F1617BA" w14:textId="77777777" w:rsidR="00042A9F" w:rsidRDefault="00042A9F">
            <w:pPr>
              <w:jc w:val="both"/>
            </w:pPr>
          </w:p>
          <w:p w14:paraId="7D98FAA1" w14:textId="77777777" w:rsidR="00042A9F" w:rsidRDefault="00042A9F">
            <w:pPr>
              <w:jc w:val="both"/>
            </w:pPr>
          </w:p>
          <w:p w14:paraId="70D3FE4D" w14:textId="77777777" w:rsidR="00042A9F" w:rsidRDefault="00042A9F">
            <w:pPr>
              <w:jc w:val="both"/>
            </w:pPr>
          </w:p>
          <w:p w14:paraId="44F9ED88" w14:textId="77777777" w:rsidR="00AD35B9" w:rsidRDefault="00AD35B9">
            <w:pPr>
              <w:jc w:val="both"/>
              <w:rPr>
                <w:kern w:val="2"/>
              </w:rPr>
            </w:pPr>
          </w:p>
        </w:tc>
      </w:tr>
      <w:tr w:rsidR="00A163BB" w14:paraId="6A4268B1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  <w:trHeight w:val="283"/>
        </w:trPr>
        <w:tc>
          <w:tcPr>
            <w:tcW w:w="985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/>
          </w:tcPr>
          <w:p w14:paraId="599CAA69" w14:textId="0B3CEF88" w:rsidR="00A163BB" w:rsidRPr="00A163BB" w:rsidRDefault="00AD35B9" w:rsidP="002871DA">
            <w:pPr>
              <w:jc w:val="both"/>
              <w:rPr>
                <w:kern w:val="2"/>
              </w:rPr>
            </w:pPr>
            <w:r>
              <w:lastRenderedPageBreak/>
              <w:br w:type="page"/>
            </w:r>
            <w:r w:rsidR="00A163BB" w:rsidRPr="00A163BB">
              <w:rPr>
                <w:kern w:val="2"/>
              </w:rPr>
              <w:br w:type="page"/>
            </w:r>
            <w:r w:rsidR="00A163BB" w:rsidRPr="00AD35B9">
              <w:rPr>
                <w:b/>
                <w:sz w:val="28"/>
              </w:rPr>
              <w:t>B-III – Charakteristika studijního předmětu</w:t>
            </w:r>
          </w:p>
        </w:tc>
      </w:tr>
      <w:tr w:rsidR="00A163BB" w14:paraId="7263B0BC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double" w:sz="4" w:space="0" w:color="auto"/>
            </w:tcBorders>
            <w:shd w:val="clear" w:color="auto" w:fill="F7CAAC"/>
          </w:tcPr>
          <w:p w14:paraId="10B73362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0"/>
            <w:tcBorders>
              <w:top w:val="double" w:sz="4" w:space="0" w:color="auto"/>
            </w:tcBorders>
          </w:tcPr>
          <w:p w14:paraId="5F3AEB59" w14:textId="5F15D963" w:rsidR="00A163BB" w:rsidRPr="00106353" w:rsidRDefault="00A83213" w:rsidP="002871DA">
            <w:pPr>
              <w:jc w:val="both"/>
              <w:rPr>
                <w:b/>
              </w:rPr>
            </w:pPr>
            <w:bookmarkStart w:id="48" w:name="Chem_a_technol_lipidů_II"/>
            <w:bookmarkEnd w:id="48"/>
            <w:r>
              <w:rPr>
                <w:b/>
              </w:rPr>
              <w:t>Chemistry and Technology of Lipids II</w:t>
            </w:r>
          </w:p>
        </w:tc>
      </w:tr>
      <w:tr w:rsidR="00A163BB" w14:paraId="0467F120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758022B7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4FC0C196" w14:textId="737C6436" w:rsidR="00A163BB" w:rsidRDefault="00836D80" w:rsidP="002871DA">
            <w:pPr>
              <w:jc w:val="both"/>
            </w:pPr>
            <w:r>
              <w:t>povinně volitelný, PZ</w:t>
            </w:r>
          </w:p>
        </w:tc>
        <w:tc>
          <w:tcPr>
            <w:tcW w:w="2694" w:type="dxa"/>
            <w:gridSpan w:val="5"/>
            <w:shd w:val="clear" w:color="auto" w:fill="F7CAAC"/>
          </w:tcPr>
          <w:p w14:paraId="30CF821E" w14:textId="77777777" w:rsidR="00A163BB" w:rsidRDefault="00A163BB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</w:tcPr>
          <w:p w14:paraId="23BF7E95" w14:textId="77777777" w:rsidR="00A163BB" w:rsidRDefault="00A163BB" w:rsidP="002871DA">
            <w:pPr>
              <w:jc w:val="both"/>
            </w:pPr>
            <w:r>
              <w:t>1/LS</w:t>
            </w:r>
          </w:p>
        </w:tc>
      </w:tr>
      <w:tr w:rsidR="00A163BB" w14:paraId="5A6D0DAC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229A07AF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A257AC0" w14:textId="3B4B3AEC" w:rsidR="00A163BB" w:rsidRDefault="00C57FFB" w:rsidP="002871DA">
            <w:pPr>
              <w:jc w:val="both"/>
            </w:pPr>
            <w:r>
              <w:t>28p+14s+</w:t>
            </w:r>
            <w:r w:rsidR="00A163BB">
              <w:t>42l</w:t>
            </w:r>
          </w:p>
        </w:tc>
        <w:tc>
          <w:tcPr>
            <w:tcW w:w="889" w:type="dxa"/>
            <w:shd w:val="clear" w:color="auto" w:fill="F7CAAC"/>
          </w:tcPr>
          <w:p w14:paraId="5AE2D7BD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4B7B4C25" w14:textId="77777777" w:rsidR="00A163BB" w:rsidRDefault="00A163BB" w:rsidP="003F3135">
            <w:r>
              <w:t>84</w:t>
            </w:r>
          </w:p>
        </w:tc>
        <w:tc>
          <w:tcPr>
            <w:tcW w:w="2155" w:type="dxa"/>
            <w:gridSpan w:val="4"/>
            <w:shd w:val="clear" w:color="auto" w:fill="F7CAAC"/>
          </w:tcPr>
          <w:p w14:paraId="54250327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2"/>
          </w:tcPr>
          <w:p w14:paraId="2AF6D599" w14:textId="77777777" w:rsidR="00A163BB" w:rsidRDefault="00A163BB" w:rsidP="00C57FFB">
            <w:r w:rsidRPr="00C57FFB">
              <w:t>6</w:t>
            </w:r>
          </w:p>
        </w:tc>
      </w:tr>
      <w:tr w:rsidR="00A163BB" w14:paraId="297B8D53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24B25714" w14:textId="77777777" w:rsidR="00A163BB" w:rsidRDefault="00A163BB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0"/>
          </w:tcPr>
          <w:p w14:paraId="68C35AB4" w14:textId="77777777" w:rsidR="00A163BB" w:rsidRDefault="00A163BB" w:rsidP="002871DA">
            <w:pPr>
              <w:jc w:val="both"/>
            </w:pPr>
          </w:p>
        </w:tc>
      </w:tr>
      <w:tr w:rsidR="00A163BB" w14:paraId="0ECBDA86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03E96C24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2CE66364" w14:textId="77777777" w:rsidR="00A163BB" w:rsidRDefault="00A163BB" w:rsidP="002871DA">
            <w:pPr>
              <w:jc w:val="both"/>
            </w:pPr>
            <w:r>
              <w:t>zápočet, zkouška</w:t>
            </w:r>
          </w:p>
        </w:tc>
        <w:tc>
          <w:tcPr>
            <w:tcW w:w="1421" w:type="dxa"/>
            <w:gridSpan w:val="2"/>
            <w:shd w:val="clear" w:color="auto" w:fill="F7CAAC"/>
          </w:tcPr>
          <w:p w14:paraId="1D7FC3A7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47" w:type="dxa"/>
            <w:gridSpan w:val="4"/>
          </w:tcPr>
          <w:p w14:paraId="4981ACB8" w14:textId="7F86EB26" w:rsidR="00A163BB" w:rsidRDefault="00A163BB" w:rsidP="002871DA">
            <w:pPr>
              <w:jc w:val="both"/>
            </w:pPr>
            <w:r>
              <w:t xml:space="preserve">přednášky, </w:t>
            </w:r>
            <w:r w:rsidR="003F3135">
              <w:t xml:space="preserve">semináře, </w:t>
            </w:r>
            <w:r>
              <w:t>laboratorní cvičení</w:t>
            </w:r>
          </w:p>
        </w:tc>
      </w:tr>
      <w:tr w:rsidR="00A163BB" w14:paraId="7AD748B1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3D8B0BB0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0"/>
            <w:tcBorders>
              <w:bottom w:val="single" w:sz="4" w:space="0" w:color="auto"/>
            </w:tcBorders>
          </w:tcPr>
          <w:p w14:paraId="79B7EDD0" w14:textId="77777777" w:rsidR="00FD6DC0" w:rsidRPr="008D033F" w:rsidRDefault="00FD6DC0" w:rsidP="00FD6DC0">
            <w:pPr>
              <w:pStyle w:val="Default"/>
              <w:jc w:val="both"/>
              <w:rPr>
                <w:sz w:val="20"/>
                <w:szCs w:val="20"/>
              </w:rPr>
            </w:pPr>
            <w:r w:rsidRPr="008D033F">
              <w:rPr>
                <w:sz w:val="20"/>
                <w:szCs w:val="20"/>
              </w:rPr>
              <w:t xml:space="preserve">Zápočet: účast na všech seminářích a laboratorních cvičeních, odevzdaný plný počet protokolů, které vyhoví hodnocení vyučujícího, absolvování dvou zápočtových písemných prací s min. 65% úspěšností z každé práce. </w:t>
            </w:r>
          </w:p>
          <w:p w14:paraId="1A4C43F2" w14:textId="7E07ABEA" w:rsidR="00A163BB" w:rsidRDefault="00FD6DC0" w:rsidP="00FD6DC0">
            <w:r w:rsidRPr="008D033F">
              <w:t>Zkouška: písemný test z celého rozsahu učiva</w:t>
            </w:r>
            <w:r>
              <w:t>, ústní</w:t>
            </w:r>
            <w:r w:rsidRPr="008D033F">
              <w:t xml:space="preserve"> zkouška.</w:t>
            </w:r>
          </w:p>
        </w:tc>
      </w:tr>
      <w:tr w:rsidR="00A163BB" w14:paraId="642466CA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tcBorders>
              <w:top w:val="nil"/>
            </w:tcBorders>
            <w:shd w:val="clear" w:color="auto" w:fill="F7CAAC"/>
          </w:tcPr>
          <w:p w14:paraId="4DF26E3A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</w:tcBorders>
          </w:tcPr>
          <w:p w14:paraId="687B7AD7" w14:textId="186B36E4" w:rsidR="00A163BB" w:rsidRDefault="00A163BB" w:rsidP="002871DA">
            <w:pPr>
              <w:jc w:val="both"/>
            </w:pPr>
            <w:r>
              <w:t xml:space="preserve">doc. Ing. </w:t>
            </w:r>
            <w:r w:rsidR="00786E79">
              <w:t xml:space="preserve">Věra </w:t>
            </w:r>
            <w:r w:rsidRPr="00D2702A">
              <w:t xml:space="preserve">Kašpárková, </w:t>
            </w:r>
            <w:r>
              <w:t xml:space="preserve">CSc. </w:t>
            </w:r>
          </w:p>
        </w:tc>
      </w:tr>
      <w:tr w:rsidR="00A163BB" w14:paraId="6EC22708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tcBorders>
              <w:top w:val="nil"/>
            </w:tcBorders>
            <w:shd w:val="clear" w:color="auto" w:fill="F7CAAC"/>
          </w:tcPr>
          <w:p w14:paraId="638847AB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0"/>
            <w:tcBorders>
              <w:top w:val="nil"/>
            </w:tcBorders>
          </w:tcPr>
          <w:p w14:paraId="7E3267B9" w14:textId="0DC82662" w:rsidR="00A163BB" w:rsidRDefault="00786E79" w:rsidP="002871DA">
            <w:pPr>
              <w:jc w:val="both"/>
            </w:pPr>
            <w:r>
              <w:t>100% p</w:t>
            </w:r>
            <w:r w:rsidR="00A163BB">
              <w:t xml:space="preserve"> </w:t>
            </w:r>
          </w:p>
        </w:tc>
      </w:tr>
      <w:tr w:rsidR="00A163BB" w14:paraId="6AF3A466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29603D71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0"/>
            <w:tcBorders>
              <w:bottom w:val="nil"/>
            </w:tcBorders>
          </w:tcPr>
          <w:p w14:paraId="6C21E24D" w14:textId="77777777" w:rsidR="00A163BB" w:rsidRDefault="00A163BB" w:rsidP="002871DA">
            <w:pPr>
              <w:jc w:val="both"/>
            </w:pPr>
          </w:p>
        </w:tc>
      </w:tr>
      <w:tr w:rsidR="00A163BB" w14:paraId="18BE3CBE" w14:textId="77777777" w:rsidTr="003F3135">
        <w:trPr>
          <w:gridAfter w:val="1"/>
          <w:wAfter w:w="37" w:type="dxa"/>
          <w:trHeight w:val="326"/>
        </w:trPr>
        <w:tc>
          <w:tcPr>
            <w:tcW w:w="9857" w:type="dxa"/>
            <w:gridSpan w:val="11"/>
            <w:tcBorders>
              <w:top w:val="nil"/>
            </w:tcBorders>
          </w:tcPr>
          <w:p w14:paraId="58C1AAB1" w14:textId="4AE99692" w:rsidR="00A97B28" w:rsidRDefault="00A163BB" w:rsidP="006E29A2">
            <w:pPr>
              <w:spacing w:before="60" w:after="60"/>
            </w:pPr>
            <w:r w:rsidRPr="006E29A2">
              <w:rPr>
                <w:b/>
              </w:rPr>
              <w:t>doc. Ing. Věra Kašpárková, CSc.</w:t>
            </w:r>
            <w:r>
              <w:t xml:space="preserve"> </w:t>
            </w:r>
            <w:r w:rsidR="00C231DA">
              <w:t>(100</w:t>
            </w:r>
            <w:r>
              <w:t xml:space="preserve">% </w:t>
            </w:r>
            <w:r w:rsidR="006E29A2">
              <w:t>p</w:t>
            </w:r>
            <w:r w:rsidR="00C231DA">
              <w:t>)</w:t>
            </w:r>
          </w:p>
        </w:tc>
      </w:tr>
      <w:tr w:rsidR="00A163BB" w14:paraId="3AD55215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552D02D7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0"/>
            <w:tcBorders>
              <w:bottom w:val="nil"/>
            </w:tcBorders>
          </w:tcPr>
          <w:p w14:paraId="430F3E49" w14:textId="77777777" w:rsidR="00A163BB" w:rsidRDefault="00A163BB" w:rsidP="002871DA">
            <w:pPr>
              <w:jc w:val="both"/>
            </w:pPr>
          </w:p>
        </w:tc>
      </w:tr>
      <w:tr w:rsidR="00A163BB" w14:paraId="0718FAFF" w14:textId="77777777" w:rsidTr="003F3135">
        <w:trPr>
          <w:gridAfter w:val="1"/>
          <w:wAfter w:w="37" w:type="dxa"/>
          <w:trHeight w:val="3546"/>
        </w:trPr>
        <w:tc>
          <w:tcPr>
            <w:tcW w:w="9857" w:type="dxa"/>
            <w:gridSpan w:val="11"/>
            <w:tcBorders>
              <w:top w:val="nil"/>
              <w:bottom w:val="single" w:sz="12" w:space="0" w:color="auto"/>
            </w:tcBorders>
          </w:tcPr>
          <w:p w14:paraId="74E802EF" w14:textId="0A712C3F" w:rsidR="00004C14" w:rsidRPr="00DC777B" w:rsidRDefault="00004C14" w:rsidP="00004C14">
            <w:pPr>
              <w:jc w:val="both"/>
            </w:pPr>
            <w:r w:rsidRPr="00A030D1">
              <w:t xml:space="preserve">Cílem předmětu je prohloubení znalostí z chemie a technologie lipidů a seznámení s jejich praktickými aplikacemi v kosmetice a dalších </w:t>
            </w:r>
            <w:r>
              <w:t xml:space="preserve">odvětvích. V laboratorních cvičeních je pozornost věnována metodám analýzy a charakterizace lipidů, jak samotných, tak přítomných v konečných výrobcích. </w:t>
            </w:r>
            <w:r w:rsidRPr="00DC777B">
              <w:t>Obsah předmětu tvoří tyto tematické celky:</w:t>
            </w:r>
          </w:p>
          <w:p w14:paraId="03C58290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Lipidy, klasifikace, nomenklatura, vlastnosti.</w:t>
            </w:r>
          </w:p>
          <w:p w14:paraId="4B2E8BFA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Jednoduché lipidy, mastné kyseliny, eikosanoidy a polyketidy.</w:t>
            </w:r>
          </w:p>
          <w:p w14:paraId="53BCE277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Minoritní lipoidní složky.</w:t>
            </w:r>
          </w:p>
          <w:p w14:paraId="1048D79C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Acylglyceroly, typy, chemické vlastnosti, reakce uhlíkatého řetězce a karboxylové skupiny.</w:t>
            </w:r>
          </w:p>
          <w:p w14:paraId="5584301F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Stabilita lipidů v kosmetických a farmaceutických formulacích (antioxidanty).</w:t>
            </w:r>
          </w:p>
          <w:p w14:paraId="4B36F4CC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 xml:space="preserve">Krystalizace a polymorfismus acylglycerolů a mastných kyselin, praktické důsledky. </w:t>
            </w:r>
          </w:p>
          <w:p w14:paraId="165A004B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Získávání, rafinace a úpravy majoritních a minoritních tuků a olejů.</w:t>
            </w:r>
          </w:p>
          <w:p w14:paraId="15C9E9FB" w14:textId="32BB2575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Aplikace biotechnologií ve výrobě tuků a olejů.</w:t>
            </w:r>
          </w:p>
          <w:p w14:paraId="7E220684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 xml:space="preserve">Tuky a oleje a jejich význam pro lidské zdraví. </w:t>
            </w:r>
          </w:p>
          <w:p w14:paraId="7A60E8F7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Přírodní a syntetické lipidy kožní bariéry, chemické a fyzikální vlastnosti.</w:t>
            </w:r>
          </w:p>
          <w:p w14:paraId="72D64509" w14:textId="51D8B639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 xml:space="preserve">Fosfolipidy, glykolipidy, ceramidy, cerebrosidy - fázové chování. </w:t>
            </w:r>
          </w:p>
          <w:p w14:paraId="21236D79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Liposomy, metody přípravy, vlastnosti a použití.</w:t>
            </w:r>
          </w:p>
          <w:p w14:paraId="672B7087" w14:textId="2C606E38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Lipidové částice jako nosiče aktivních látek - cílené dodávání a transport aktivních látek.</w:t>
            </w:r>
          </w:p>
          <w:p w14:paraId="72CEEAF7" w14:textId="06FAC9F8" w:rsidR="00A163BB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Analýza lipidů.</w:t>
            </w:r>
          </w:p>
        </w:tc>
      </w:tr>
      <w:tr w:rsidR="00A163BB" w14:paraId="2B0ABD8E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2"/>
            <w:tcBorders>
              <w:top w:val="nil"/>
            </w:tcBorders>
            <w:shd w:val="clear" w:color="auto" w:fill="F7CAAC"/>
          </w:tcPr>
          <w:p w14:paraId="6461C673" w14:textId="77777777" w:rsidR="00A163BB" w:rsidRDefault="00A163BB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9"/>
            <w:tcBorders>
              <w:top w:val="nil"/>
              <w:bottom w:val="nil"/>
            </w:tcBorders>
          </w:tcPr>
          <w:p w14:paraId="1607245D" w14:textId="77777777" w:rsidR="00A163BB" w:rsidRDefault="00A163BB" w:rsidP="002871DA">
            <w:pPr>
              <w:jc w:val="both"/>
            </w:pPr>
          </w:p>
        </w:tc>
      </w:tr>
      <w:tr w:rsidR="00A163BB" w14:paraId="7519C58F" w14:textId="77777777" w:rsidTr="003F3135">
        <w:trPr>
          <w:gridAfter w:val="1"/>
          <w:wAfter w:w="37" w:type="dxa"/>
          <w:trHeight w:val="1497"/>
        </w:trPr>
        <w:tc>
          <w:tcPr>
            <w:tcW w:w="9857" w:type="dxa"/>
            <w:gridSpan w:val="11"/>
            <w:tcBorders>
              <w:top w:val="nil"/>
            </w:tcBorders>
          </w:tcPr>
          <w:p w14:paraId="61DF4983" w14:textId="77777777" w:rsidR="00004C14" w:rsidRDefault="00004C14" w:rsidP="00004C14">
            <w:pPr>
              <w:spacing w:before="100" w:beforeAutospacing="1" w:after="100" w:afterAutospacing="1"/>
              <w:contextualSpacing/>
              <w:jc w:val="both"/>
              <w:rPr>
                <w:bCs/>
                <w:u w:val="single"/>
              </w:rPr>
            </w:pPr>
            <w:r w:rsidRPr="00B42D45">
              <w:rPr>
                <w:bCs/>
                <w:u w:val="single"/>
              </w:rPr>
              <w:t>Povinná literatura:</w:t>
            </w:r>
          </w:p>
          <w:p w14:paraId="7A330E14" w14:textId="77777777" w:rsidR="00E66D54" w:rsidRPr="008A30DB" w:rsidRDefault="00E66D54" w:rsidP="00E66D54">
            <w:pPr>
              <w:jc w:val="both"/>
            </w:pPr>
            <w:r>
              <w:t>Výukové materiály v anglickém jazyce poskytnuté vyučujícím.</w:t>
            </w:r>
          </w:p>
          <w:p w14:paraId="7424424E" w14:textId="77777777" w:rsidR="00004C14" w:rsidRPr="00B42D45" w:rsidRDefault="00004C14" w:rsidP="00004C14">
            <w:pPr>
              <w:spacing w:before="100" w:beforeAutospacing="1" w:after="100" w:afterAutospacing="1"/>
              <w:contextualSpacing/>
              <w:jc w:val="both"/>
              <w:outlineLvl w:val="0"/>
            </w:pPr>
            <w:r w:rsidRPr="00B42D45">
              <w:rPr>
                <w:caps/>
              </w:rPr>
              <w:t xml:space="preserve">FÖRSTER, </w:t>
            </w:r>
            <w:r>
              <w:rPr>
                <w:caps/>
              </w:rPr>
              <w:t>T. (</w:t>
            </w:r>
            <w:r w:rsidRPr="00B42D45">
              <w:rPr>
                <w:kern w:val="20"/>
              </w:rPr>
              <w:t>Ed</w:t>
            </w:r>
            <w:r>
              <w:rPr>
                <w:kern w:val="20"/>
              </w:rPr>
              <w:t xml:space="preserve">.) </w:t>
            </w:r>
            <w:r w:rsidRPr="00B42D45">
              <w:t>Cosmeti</w:t>
            </w:r>
            <w:r>
              <w:t>c Lipids and the Skin Barrier. New York: Marcel Dekker, Inc.</w:t>
            </w:r>
            <w:r>
              <w:rPr>
                <w:caps/>
              </w:rPr>
              <w:t xml:space="preserve">, 2002. </w:t>
            </w:r>
            <w:r w:rsidRPr="00B42D45">
              <w:rPr>
                <w:caps/>
              </w:rPr>
              <w:t xml:space="preserve">358 </w:t>
            </w:r>
            <w:r w:rsidRPr="00B42D45">
              <w:t>s</w:t>
            </w:r>
            <w:r>
              <w:rPr>
                <w:caps/>
              </w:rPr>
              <w:t xml:space="preserve">. </w:t>
            </w:r>
            <w:r w:rsidRPr="00B42D45">
              <w:rPr>
                <w:caps/>
              </w:rPr>
              <w:t>ISBN 0-8247-0664-1</w:t>
            </w:r>
            <w:r>
              <w:t>.</w:t>
            </w:r>
          </w:p>
          <w:p w14:paraId="506E21AD" w14:textId="77777777" w:rsidR="00004C14" w:rsidRPr="00B42D45" w:rsidRDefault="00004C14" w:rsidP="00004C14">
            <w:pPr>
              <w:spacing w:before="100" w:beforeAutospacing="1" w:after="100" w:afterAutospacing="1"/>
              <w:contextualSpacing/>
              <w:jc w:val="both"/>
              <w:outlineLvl w:val="0"/>
            </w:pPr>
            <w:r>
              <w:rPr>
                <w:caps/>
              </w:rPr>
              <w:t>Akoh, C.C., Mi, D.B. (E</w:t>
            </w:r>
            <w:r w:rsidRPr="00B42D45">
              <w:rPr>
                <w:kern w:val="20"/>
              </w:rPr>
              <w:t>ds</w:t>
            </w:r>
            <w:r>
              <w:rPr>
                <w:caps/>
              </w:rPr>
              <w:t>.)</w:t>
            </w:r>
            <w:r w:rsidRPr="00B42D45">
              <w:t xml:space="preserve"> Food Lipids Chemistry, Nutrition, and Biotechnology</w:t>
            </w:r>
            <w:r>
              <w:t xml:space="preserve">. New York: Marcel Dekker, Inc., 2002. 1005 s. ISBN </w:t>
            </w:r>
            <w:r w:rsidRPr="00B42D45">
              <w:t>0-8247-0749-4.</w:t>
            </w:r>
          </w:p>
          <w:p w14:paraId="2C0EBF1E" w14:textId="77777777" w:rsidR="00004C14" w:rsidRPr="000E3448" w:rsidRDefault="00004C14" w:rsidP="00004C14">
            <w:pPr>
              <w:spacing w:before="100" w:beforeAutospacing="1" w:after="100" w:afterAutospacing="1"/>
              <w:contextualSpacing/>
              <w:jc w:val="both"/>
              <w:outlineLvl w:val="0"/>
              <w:rPr>
                <w:sz w:val="10"/>
                <w:szCs w:val="10"/>
              </w:rPr>
            </w:pPr>
          </w:p>
          <w:p w14:paraId="4CC6B07F" w14:textId="77777777" w:rsidR="00004C14" w:rsidRPr="00B42D45" w:rsidRDefault="00004C14" w:rsidP="00004C14">
            <w:pPr>
              <w:tabs>
                <w:tab w:val="left" w:pos="2814"/>
              </w:tabs>
              <w:spacing w:before="100" w:beforeAutospacing="1" w:after="100" w:afterAutospacing="1"/>
              <w:contextualSpacing/>
              <w:jc w:val="both"/>
              <w:outlineLvl w:val="0"/>
              <w:rPr>
                <w:u w:val="single"/>
              </w:rPr>
            </w:pPr>
            <w:r w:rsidRPr="00B42D45">
              <w:rPr>
                <w:bCs/>
                <w:u w:val="single"/>
              </w:rPr>
              <w:t>Doporučená literatura:</w:t>
            </w:r>
          </w:p>
          <w:p w14:paraId="7D6DE6BA" w14:textId="540F7601" w:rsidR="00004C14" w:rsidRPr="00B42D45" w:rsidRDefault="00004C14" w:rsidP="00004C14">
            <w:pPr>
              <w:spacing w:before="100" w:beforeAutospacing="1" w:after="100" w:afterAutospacing="1"/>
              <w:contextualSpacing/>
              <w:jc w:val="both"/>
              <w:outlineLvl w:val="0"/>
            </w:pPr>
            <w:r>
              <w:t>McCLEMENTS, D.</w:t>
            </w:r>
            <w:r w:rsidRPr="00B42D45">
              <w:t xml:space="preserve">J. Nanoparticle- and </w:t>
            </w:r>
            <w:r>
              <w:t>M</w:t>
            </w:r>
            <w:r w:rsidRPr="00B42D45">
              <w:t>icroparticle-</w:t>
            </w:r>
            <w:r>
              <w:t>B</w:t>
            </w:r>
            <w:r w:rsidRPr="00B42D45">
              <w:t xml:space="preserve">ased </w:t>
            </w:r>
            <w:r>
              <w:t>D</w:t>
            </w:r>
            <w:r w:rsidRPr="00B42D45">
              <w:t xml:space="preserve">elivery </w:t>
            </w:r>
            <w:r>
              <w:t>S</w:t>
            </w:r>
            <w:r w:rsidRPr="00B42D45">
              <w:t xml:space="preserve">ystems: </w:t>
            </w:r>
            <w:r>
              <w:t>E</w:t>
            </w:r>
            <w:r w:rsidRPr="00B42D45">
              <w:t xml:space="preserve">ncapsulation, </w:t>
            </w:r>
            <w:r>
              <w:t>P</w:t>
            </w:r>
            <w:r w:rsidRPr="00B42D45">
              <w:t xml:space="preserve">rotection and </w:t>
            </w:r>
            <w:r>
              <w:t>R</w:t>
            </w:r>
            <w:r w:rsidRPr="00B42D45">
              <w:t xml:space="preserve">elease of </w:t>
            </w:r>
            <w:r>
              <w:t>A</w:t>
            </w:r>
            <w:r w:rsidRPr="00B42D45">
              <w:t xml:space="preserve">ctive </w:t>
            </w:r>
            <w:r>
              <w:t>C</w:t>
            </w:r>
            <w:r w:rsidRPr="00B42D45">
              <w:t>ompounds</w:t>
            </w:r>
            <w:r>
              <w:t xml:space="preserve">. Boca Raton: CRC Press, 2015. </w:t>
            </w:r>
            <w:r w:rsidRPr="00B42D45">
              <w:t>xxv, 546 s. ISBN 978-1-4822-3315-5.</w:t>
            </w:r>
          </w:p>
          <w:p w14:paraId="7C3971AA" w14:textId="54DAD6D9" w:rsidR="00004C14" w:rsidRPr="00B42D45" w:rsidRDefault="00004C14" w:rsidP="00004C14">
            <w:pPr>
              <w:spacing w:before="100" w:beforeAutospacing="1" w:after="100" w:afterAutospacing="1"/>
              <w:contextualSpacing/>
              <w:jc w:val="both"/>
              <w:outlineLvl w:val="0"/>
            </w:pPr>
            <w:r>
              <w:t>RATLEDGE, C.</w:t>
            </w:r>
            <w:r w:rsidRPr="00B42D45">
              <w:t>, DAWSON</w:t>
            </w:r>
            <w:r>
              <w:t xml:space="preserve">, P.S.S., </w:t>
            </w:r>
            <w:r w:rsidRPr="00B42D45">
              <w:t>RATTRAY</w:t>
            </w:r>
            <w:r>
              <w:t>, J</w:t>
            </w:r>
            <w:r w:rsidRPr="00B42D45">
              <w:t xml:space="preserve">. Biotechnology for the </w:t>
            </w:r>
            <w:r>
              <w:t>O</w:t>
            </w:r>
            <w:r w:rsidRPr="00B42D45">
              <w:t xml:space="preserve">ils and </w:t>
            </w:r>
            <w:r>
              <w:t>F</w:t>
            </w:r>
            <w:r w:rsidRPr="00B42D45">
              <w:t xml:space="preserve">ats </w:t>
            </w:r>
            <w:r>
              <w:t>Industry. Champaign</w:t>
            </w:r>
            <w:r w:rsidRPr="00B42D45">
              <w:t>: Americ</w:t>
            </w:r>
            <w:r>
              <w:t xml:space="preserve">an Oil Chemists' Society, 1984. AOCS monograph, </w:t>
            </w:r>
            <w:r w:rsidRPr="00B42D45">
              <w:t>ix, 298</w:t>
            </w:r>
            <w:r>
              <w:t xml:space="preserve"> s</w:t>
            </w:r>
            <w:r w:rsidRPr="00B42D45">
              <w:t xml:space="preserve">. </w:t>
            </w:r>
          </w:p>
          <w:p w14:paraId="3AD76A67" w14:textId="6A7136BE" w:rsidR="00A163BB" w:rsidRDefault="00004C14" w:rsidP="00004C14">
            <w:pPr>
              <w:jc w:val="both"/>
            </w:pPr>
            <w:r>
              <w:rPr>
                <w:caps/>
              </w:rPr>
              <w:t>Vance, D.E., Vance, J.</w:t>
            </w:r>
            <w:r w:rsidRPr="00B42D45">
              <w:rPr>
                <w:caps/>
              </w:rPr>
              <w:t>E</w:t>
            </w:r>
            <w:r>
              <w:t xml:space="preserve">. </w:t>
            </w:r>
            <w:r w:rsidRPr="00B42D45">
              <w:t>Biochemistry of Lipids, Lipoproteins and Membranes</w:t>
            </w:r>
            <w:r>
              <w:t>.</w:t>
            </w:r>
            <w:r w:rsidRPr="00B42D45">
              <w:t xml:space="preserve"> 5th </w:t>
            </w:r>
            <w:r>
              <w:t xml:space="preserve">Ed. </w:t>
            </w:r>
            <w:r w:rsidRPr="00B42D45">
              <w:t>Elsevier Science, 624 s.</w:t>
            </w:r>
            <w:r>
              <w:t xml:space="preserve"> ISBN </w:t>
            </w:r>
            <w:r w:rsidRPr="00B42D45">
              <w:t>9780444532190.</w:t>
            </w:r>
          </w:p>
        </w:tc>
      </w:tr>
      <w:tr w:rsidR="00A163BB" w14:paraId="057B6E28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8BCFE79" w14:textId="77777777" w:rsidR="00A163BB" w:rsidRDefault="00A163BB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A163BB" w14:paraId="483234A2" w14:textId="77777777" w:rsidTr="003F3135">
        <w:trPr>
          <w:gridAfter w:val="1"/>
          <w:wAfter w:w="37" w:type="dxa"/>
        </w:trPr>
        <w:tc>
          <w:tcPr>
            <w:tcW w:w="4784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B3DB44B" w14:textId="77777777" w:rsidR="00A163BB" w:rsidRDefault="00A163BB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393A9131" w14:textId="21535823" w:rsidR="00A163BB" w:rsidRDefault="00A163BB" w:rsidP="00FB62A1">
            <w:pPr>
              <w:jc w:val="center"/>
            </w:pPr>
          </w:p>
        </w:tc>
        <w:tc>
          <w:tcPr>
            <w:tcW w:w="4184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14:paraId="16E0C6AA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A163BB" w14:paraId="084973EC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shd w:val="clear" w:color="auto" w:fill="F7CAAC"/>
          </w:tcPr>
          <w:p w14:paraId="491A12A1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163BB" w14:paraId="617EE577" w14:textId="77777777" w:rsidTr="003F3135">
        <w:trPr>
          <w:gridAfter w:val="1"/>
          <w:wAfter w:w="37" w:type="dxa"/>
          <w:trHeight w:val="850"/>
        </w:trPr>
        <w:tc>
          <w:tcPr>
            <w:tcW w:w="9857" w:type="dxa"/>
            <w:gridSpan w:val="11"/>
          </w:tcPr>
          <w:p w14:paraId="72863BFA" w14:textId="77777777" w:rsidR="00BA146F" w:rsidRDefault="00BA146F" w:rsidP="006016AB">
            <w:pPr>
              <w:pStyle w:val="Default"/>
              <w:jc w:val="both"/>
            </w:pPr>
          </w:p>
          <w:p w14:paraId="22B7CFC5" w14:textId="77777777" w:rsidR="006016AB" w:rsidRDefault="006016AB" w:rsidP="006016AB">
            <w:pPr>
              <w:pStyle w:val="Default"/>
              <w:jc w:val="both"/>
            </w:pPr>
          </w:p>
          <w:p w14:paraId="00AA8C6A" w14:textId="77777777" w:rsidR="006016AB" w:rsidRDefault="006016AB" w:rsidP="006016AB">
            <w:pPr>
              <w:pStyle w:val="Default"/>
              <w:jc w:val="both"/>
            </w:pPr>
          </w:p>
          <w:p w14:paraId="29D97BCD" w14:textId="77777777" w:rsidR="006016AB" w:rsidRDefault="006016AB" w:rsidP="006016AB">
            <w:pPr>
              <w:pStyle w:val="Default"/>
              <w:jc w:val="both"/>
            </w:pPr>
          </w:p>
          <w:p w14:paraId="13B00FC7" w14:textId="77777777" w:rsidR="00E66D54" w:rsidRDefault="00E66D54" w:rsidP="006016AB">
            <w:pPr>
              <w:pStyle w:val="Default"/>
              <w:jc w:val="both"/>
            </w:pPr>
          </w:p>
          <w:p w14:paraId="1DF1D4D6" w14:textId="156903D2" w:rsidR="006016AB" w:rsidRDefault="006016AB" w:rsidP="006016AB">
            <w:pPr>
              <w:pStyle w:val="Default"/>
              <w:jc w:val="both"/>
            </w:pPr>
          </w:p>
        </w:tc>
      </w:tr>
      <w:tr w:rsidR="00A163BB" w14:paraId="1080B831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5A65DA9E" w14:textId="134B058E" w:rsidR="00A163BB" w:rsidRDefault="00A163BB" w:rsidP="002871DA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A163BB" w14:paraId="14831EF5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double" w:sz="4" w:space="0" w:color="auto"/>
            </w:tcBorders>
            <w:shd w:val="clear" w:color="auto" w:fill="F7CAAC"/>
          </w:tcPr>
          <w:p w14:paraId="3526ECA5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0"/>
            <w:tcBorders>
              <w:top w:val="double" w:sz="4" w:space="0" w:color="auto"/>
            </w:tcBorders>
          </w:tcPr>
          <w:p w14:paraId="31513C4D" w14:textId="57F37E0E" w:rsidR="00A163BB" w:rsidRPr="00106353" w:rsidRDefault="00251A80" w:rsidP="002871DA">
            <w:pPr>
              <w:jc w:val="both"/>
              <w:rPr>
                <w:b/>
              </w:rPr>
            </w:pPr>
            <w:bookmarkStart w:id="49" w:name="Kosmetika_a_kosmetologie"/>
            <w:bookmarkEnd w:id="49"/>
            <w:r w:rsidRPr="00772BC7">
              <w:rPr>
                <w:b/>
                <w:lang w:val="en-US"/>
              </w:rPr>
              <w:t>Cosmetics and Cosmetology</w:t>
            </w:r>
          </w:p>
        </w:tc>
      </w:tr>
      <w:tr w:rsidR="00A163BB" w14:paraId="5F6B2AC4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05474D56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1B6E95CA" w14:textId="2E994D40" w:rsidR="00A163BB" w:rsidRDefault="00836D80" w:rsidP="002871DA">
            <w:pPr>
              <w:jc w:val="both"/>
            </w:pPr>
            <w:r>
              <w:t>povinně volitelný, PZ</w:t>
            </w:r>
          </w:p>
        </w:tc>
        <w:tc>
          <w:tcPr>
            <w:tcW w:w="2694" w:type="dxa"/>
            <w:gridSpan w:val="5"/>
            <w:shd w:val="clear" w:color="auto" w:fill="F7CAAC"/>
          </w:tcPr>
          <w:p w14:paraId="7C752D09" w14:textId="77777777" w:rsidR="00A163BB" w:rsidRDefault="00A163BB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</w:tcPr>
          <w:p w14:paraId="364DBD7D" w14:textId="77777777" w:rsidR="00A163BB" w:rsidRDefault="00A163BB" w:rsidP="002871DA">
            <w:pPr>
              <w:jc w:val="both"/>
            </w:pPr>
            <w:r>
              <w:t>2/ZS</w:t>
            </w:r>
          </w:p>
        </w:tc>
      </w:tr>
      <w:tr w:rsidR="00A163BB" w14:paraId="584CD2B0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2D54908C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203A218E" w14:textId="7684D142" w:rsidR="00A163BB" w:rsidRDefault="00C57FFB" w:rsidP="002871DA">
            <w:pPr>
              <w:jc w:val="both"/>
            </w:pPr>
            <w:r>
              <w:t>28p+0s</w:t>
            </w:r>
            <w:r>
              <w:rPr>
                <w:lang w:val="en-GB"/>
              </w:rPr>
              <w:t>+</w:t>
            </w:r>
            <w:r w:rsidRPr="00E920CC">
              <w:t>42l</w:t>
            </w:r>
          </w:p>
        </w:tc>
        <w:tc>
          <w:tcPr>
            <w:tcW w:w="889" w:type="dxa"/>
            <w:shd w:val="clear" w:color="auto" w:fill="F7CAAC"/>
          </w:tcPr>
          <w:p w14:paraId="7125FE21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59932502" w14:textId="77777777" w:rsidR="00A163BB" w:rsidRDefault="00A163BB" w:rsidP="003F3135">
            <w:r>
              <w:t>70</w:t>
            </w:r>
          </w:p>
        </w:tc>
        <w:tc>
          <w:tcPr>
            <w:tcW w:w="2155" w:type="dxa"/>
            <w:gridSpan w:val="4"/>
            <w:shd w:val="clear" w:color="auto" w:fill="F7CAAC"/>
          </w:tcPr>
          <w:p w14:paraId="7CFFA2A7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2"/>
          </w:tcPr>
          <w:p w14:paraId="760FD434" w14:textId="77777777" w:rsidR="00A163BB" w:rsidRDefault="00A163BB" w:rsidP="00C57FFB">
            <w:r w:rsidRPr="00C57FFB">
              <w:t>5</w:t>
            </w:r>
          </w:p>
        </w:tc>
      </w:tr>
      <w:tr w:rsidR="00A163BB" w14:paraId="6ED57AB1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163B9743" w14:textId="77777777" w:rsidR="00A163BB" w:rsidRDefault="00A163BB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0"/>
          </w:tcPr>
          <w:p w14:paraId="07269958" w14:textId="77777777" w:rsidR="00A163BB" w:rsidRDefault="00A163BB" w:rsidP="002871DA">
            <w:pPr>
              <w:jc w:val="both"/>
            </w:pPr>
          </w:p>
        </w:tc>
      </w:tr>
      <w:tr w:rsidR="00A163BB" w14:paraId="08EDC57B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0ED0BB36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78AAB119" w14:textId="77777777" w:rsidR="00A163BB" w:rsidRDefault="00A163BB" w:rsidP="002871DA">
            <w:pPr>
              <w:jc w:val="both"/>
            </w:pPr>
            <w:r>
              <w:t>zápočet, zkouška</w:t>
            </w:r>
          </w:p>
        </w:tc>
        <w:tc>
          <w:tcPr>
            <w:tcW w:w="1556" w:type="dxa"/>
            <w:gridSpan w:val="3"/>
            <w:shd w:val="clear" w:color="auto" w:fill="F7CAAC"/>
          </w:tcPr>
          <w:p w14:paraId="47590BE9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2" w:type="dxa"/>
            <w:gridSpan w:val="3"/>
          </w:tcPr>
          <w:p w14:paraId="3E2ABEFD" w14:textId="3822D2B4" w:rsidR="00A163BB" w:rsidRDefault="00B01E3E" w:rsidP="00B01E3E">
            <w:pPr>
              <w:jc w:val="both"/>
            </w:pPr>
            <w:r>
              <w:t>p</w:t>
            </w:r>
            <w:r w:rsidR="00A163BB">
              <w:t>řednášk</w:t>
            </w:r>
            <w:r>
              <w:t>y</w:t>
            </w:r>
            <w:r w:rsidR="00A163BB">
              <w:t>, laboratorní cvičení</w:t>
            </w:r>
          </w:p>
        </w:tc>
      </w:tr>
      <w:tr w:rsidR="00A163BB" w14:paraId="0363D617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24BDC3CC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0"/>
            <w:tcBorders>
              <w:bottom w:val="single" w:sz="4" w:space="0" w:color="auto"/>
            </w:tcBorders>
          </w:tcPr>
          <w:p w14:paraId="1F0D20DC" w14:textId="77777777" w:rsidR="00A163BB" w:rsidRDefault="00A163BB" w:rsidP="002871D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Aktivní účast ve výuce laboratorních cvičení. </w:t>
            </w:r>
          </w:p>
          <w:p w14:paraId="55B250CB" w14:textId="77777777" w:rsidR="00A163BB" w:rsidRDefault="00A163BB" w:rsidP="002871DA">
            <w:pPr>
              <w:jc w:val="both"/>
            </w:pPr>
            <w:r>
              <w:t xml:space="preserve">Vypracování protokolů dle požadavků vyučujícího. </w:t>
            </w:r>
          </w:p>
          <w:p w14:paraId="34D2506B" w14:textId="60F8069F" w:rsidR="00A163BB" w:rsidRDefault="00A163BB" w:rsidP="002871DA">
            <w:pPr>
              <w:jc w:val="both"/>
            </w:pPr>
            <w:r>
              <w:t>Zápočet formou písemného testu, zkouška ústní</w:t>
            </w:r>
            <w:r w:rsidR="007F1018">
              <w:t>.</w:t>
            </w:r>
          </w:p>
        </w:tc>
      </w:tr>
      <w:tr w:rsidR="00A163BB" w14:paraId="0C3D793D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tcBorders>
              <w:top w:val="nil"/>
            </w:tcBorders>
            <w:shd w:val="clear" w:color="auto" w:fill="F7CAAC"/>
          </w:tcPr>
          <w:p w14:paraId="24E17BB3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</w:tcBorders>
          </w:tcPr>
          <w:p w14:paraId="79535053" w14:textId="77777777" w:rsidR="00A163BB" w:rsidRDefault="00A163BB" w:rsidP="002871DA">
            <w:pPr>
              <w:jc w:val="both"/>
            </w:pPr>
            <w:r>
              <w:t>RNDr. Iva Čermáková, Ph.D.</w:t>
            </w:r>
          </w:p>
        </w:tc>
      </w:tr>
      <w:tr w:rsidR="00A163BB" w14:paraId="7557121D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tcBorders>
              <w:top w:val="nil"/>
            </w:tcBorders>
            <w:shd w:val="clear" w:color="auto" w:fill="F7CAAC"/>
          </w:tcPr>
          <w:p w14:paraId="2D60E105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0"/>
            <w:tcBorders>
              <w:top w:val="nil"/>
            </w:tcBorders>
          </w:tcPr>
          <w:p w14:paraId="78A537B5" w14:textId="72E61516" w:rsidR="00A163BB" w:rsidRDefault="00786E79" w:rsidP="002871DA">
            <w:pPr>
              <w:jc w:val="both"/>
            </w:pPr>
            <w:r>
              <w:t>100% p</w:t>
            </w:r>
          </w:p>
        </w:tc>
      </w:tr>
      <w:tr w:rsidR="00A163BB" w14:paraId="4AFB7C38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285ECA03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0"/>
            <w:tcBorders>
              <w:bottom w:val="nil"/>
            </w:tcBorders>
          </w:tcPr>
          <w:p w14:paraId="5778A915" w14:textId="77777777" w:rsidR="00A163BB" w:rsidRDefault="00A163BB" w:rsidP="002871DA">
            <w:pPr>
              <w:jc w:val="both"/>
            </w:pPr>
          </w:p>
        </w:tc>
      </w:tr>
      <w:tr w:rsidR="00A163BB" w14:paraId="37FB4239" w14:textId="77777777" w:rsidTr="006E29A2">
        <w:trPr>
          <w:gridAfter w:val="1"/>
          <w:wAfter w:w="37" w:type="dxa"/>
          <w:trHeight w:val="291"/>
        </w:trPr>
        <w:tc>
          <w:tcPr>
            <w:tcW w:w="9857" w:type="dxa"/>
            <w:gridSpan w:val="11"/>
            <w:tcBorders>
              <w:top w:val="nil"/>
            </w:tcBorders>
          </w:tcPr>
          <w:p w14:paraId="291C266F" w14:textId="2CB52A8E" w:rsidR="009201BE" w:rsidRDefault="00A163BB" w:rsidP="006E29A2">
            <w:pPr>
              <w:spacing w:before="60" w:after="60"/>
              <w:jc w:val="both"/>
            </w:pPr>
            <w:r w:rsidRPr="006E29A2">
              <w:rPr>
                <w:b/>
              </w:rPr>
              <w:t>RNDr. Iva Čermáková, Ph.D.</w:t>
            </w:r>
            <w:r w:rsidR="00C231DA">
              <w:t xml:space="preserve"> (</w:t>
            </w:r>
            <w:r>
              <w:t xml:space="preserve">100% </w:t>
            </w:r>
            <w:r w:rsidR="006E29A2">
              <w:t>p</w:t>
            </w:r>
            <w:r w:rsidR="00C231DA">
              <w:t>)</w:t>
            </w:r>
          </w:p>
        </w:tc>
      </w:tr>
      <w:tr w:rsidR="00A163BB" w14:paraId="7B0B48ED" w14:textId="77777777" w:rsidTr="003F3135">
        <w:trPr>
          <w:gridAfter w:val="1"/>
          <w:wAfter w:w="37" w:type="dxa"/>
        </w:trPr>
        <w:tc>
          <w:tcPr>
            <w:tcW w:w="3083" w:type="dxa"/>
            <w:shd w:val="clear" w:color="auto" w:fill="F7CAAC"/>
          </w:tcPr>
          <w:p w14:paraId="3D284CA4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0"/>
            <w:tcBorders>
              <w:bottom w:val="nil"/>
            </w:tcBorders>
          </w:tcPr>
          <w:p w14:paraId="4E10F171" w14:textId="77777777" w:rsidR="00A163BB" w:rsidRDefault="00A163BB" w:rsidP="002871DA"/>
        </w:tc>
      </w:tr>
      <w:tr w:rsidR="00A163BB" w14:paraId="18612499" w14:textId="77777777" w:rsidTr="003F3135">
        <w:trPr>
          <w:gridAfter w:val="1"/>
          <w:wAfter w:w="37" w:type="dxa"/>
          <w:trHeight w:val="4035"/>
        </w:trPr>
        <w:tc>
          <w:tcPr>
            <w:tcW w:w="9857" w:type="dxa"/>
            <w:gridSpan w:val="11"/>
            <w:tcBorders>
              <w:top w:val="nil"/>
              <w:bottom w:val="single" w:sz="12" w:space="0" w:color="auto"/>
            </w:tcBorders>
          </w:tcPr>
          <w:p w14:paraId="6DEFE8AC" w14:textId="77777777" w:rsidR="00C307E7" w:rsidRPr="0074043D" w:rsidRDefault="00A163BB" w:rsidP="00A67BB4">
            <w:pPr>
              <w:jc w:val="both"/>
            </w:pPr>
            <w:r w:rsidRPr="00EF6CF0">
              <w:rPr>
                <w:color w:val="000000"/>
                <w:shd w:val="clear" w:color="auto" w:fill="FFFFFF"/>
              </w:rPr>
              <w:t xml:space="preserve">Cílem </w:t>
            </w:r>
            <w:r>
              <w:rPr>
                <w:color w:val="000000"/>
                <w:shd w:val="clear" w:color="auto" w:fill="FFFFFF"/>
              </w:rPr>
              <w:t>předmětu</w:t>
            </w:r>
            <w:r w:rsidRPr="00EF6CF0">
              <w:rPr>
                <w:color w:val="000000"/>
                <w:shd w:val="clear" w:color="auto" w:fill="FFFFFF"/>
              </w:rPr>
              <w:t xml:space="preserve"> je získání poznatků o vlastnostech a funkcích kosmetických materiálů a p</w:t>
            </w:r>
            <w:r>
              <w:rPr>
                <w:color w:val="000000"/>
                <w:shd w:val="clear" w:color="auto" w:fill="FFFFFF"/>
              </w:rPr>
              <w:t>řípravků</w:t>
            </w:r>
            <w:r w:rsidRPr="00EF6CF0">
              <w:rPr>
                <w:color w:val="000000"/>
                <w:shd w:val="clear" w:color="auto" w:fill="FFFFFF"/>
              </w:rPr>
              <w:t xml:space="preserve"> včetně jejich rámcového složení. </w:t>
            </w:r>
            <w:r>
              <w:rPr>
                <w:color w:val="000000"/>
                <w:shd w:val="clear" w:color="auto" w:fill="FFFFFF"/>
              </w:rPr>
              <w:t>V laboratorních cvičeních se studenti prakticky seznámí s pokročilým přístrojovým vybavením pro diagnostiku a péči o pokožku. Propojí tak teoretické znalosti formulací kosmetických přípravků s jejich praktickou funkcí.</w:t>
            </w:r>
            <w:r w:rsidR="00C307E7">
              <w:rPr>
                <w:color w:val="000000"/>
                <w:shd w:val="clear" w:color="auto" w:fill="FFFFFF"/>
              </w:rPr>
              <w:t xml:space="preserve"> </w:t>
            </w:r>
            <w:r w:rsidR="00C307E7" w:rsidRPr="0074043D">
              <w:t>Obsah předmětu tvoří tyto tematické celky:</w:t>
            </w:r>
          </w:p>
          <w:p w14:paraId="58DCB5EB" w14:textId="448C9302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 xml:space="preserve">Základní pojmy kosmetiky a kosmetologie. Klasifikace kosmetických </w:t>
            </w:r>
            <w:r w:rsidR="00274DDB">
              <w:t>přípravků</w:t>
            </w:r>
            <w:r w:rsidRPr="00EF6CF0">
              <w:t>. Legislativa.</w:t>
            </w:r>
          </w:p>
          <w:p w14:paraId="263BE8C4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>Stavba kůže. Epidermis a její struktura. Keratinocyty a jejich vývoj. Keratin.</w:t>
            </w:r>
          </w:p>
          <w:p w14:paraId="635D6C5C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>Dermis. Kolagen. Elastin. Podkožní vazivo. Potní a mazové žlázy.</w:t>
            </w:r>
          </w:p>
          <w:p w14:paraId="1212F85D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>Stratum corneum. Stavba, funkce, lipidy ve stratum corneum. Deskvamace.</w:t>
            </w:r>
          </w:p>
          <w:p w14:paraId="7CCED3AF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 xml:space="preserve">Stárnutí kůže. Antioxidanty. </w:t>
            </w:r>
          </w:p>
          <w:p w14:paraId="259BE0DA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>Voda v kůži. Humektanty.</w:t>
            </w:r>
          </w:p>
          <w:p w14:paraId="680DE3D5" w14:textId="3D799311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>Kosmetické materiály tukové povahy. Funkce lipidů v kosmetických p</w:t>
            </w:r>
            <w:r w:rsidR="00A04558">
              <w:t>řípravcích</w:t>
            </w:r>
            <w:r w:rsidRPr="00EF6CF0">
              <w:t>.</w:t>
            </w:r>
          </w:p>
          <w:p w14:paraId="77EA5E02" w14:textId="6E5E820E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 xml:space="preserve">Povrchově aktivní látky v kosmetice. Interakce tenzid </w:t>
            </w:r>
            <w:r w:rsidR="00BA146F">
              <w:t>-</w:t>
            </w:r>
            <w:r w:rsidRPr="00EF6CF0">
              <w:t xml:space="preserve"> kůže. Role kosurfaktantů.</w:t>
            </w:r>
          </w:p>
          <w:p w14:paraId="752567B0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>UV filtry v kosmetice. Vliv UV záření na kůži.</w:t>
            </w:r>
          </w:p>
          <w:p w14:paraId="3707B99C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 xml:space="preserve">Konzervace kosmetických přípravků. Mikroflóra kůže, konzervační látky. </w:t>
            </w:r>
          </w:p>
          <w:p w14:paraId="3E685416" w14:textId="7271867A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 xml:space="preserve">Formy kosmetických </w:t>
            </w:r>
            <w:r w:rsidR="00274DDB">
              <w:t>přípravků</w:t>
            </w:r>
            <w:r w:rsidRPr="00EF6CF0">
              <w:t>. Roztoky, emulze, masti, oleje, tyčinky, gely, pěny.</w:t>
            </w:r>
          </w:p>
          <w:p w14:paraId="436EB598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>Funkční kosmetika. Přípravky pro čištění a ošetřování pokožky. Deodoranty, antiperspiranty.</w:t>
            </w:r>
          </w:p>
          <w:p w14:paraId="09396DC0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 xml:space="preserve">Dekorativní kosmetika. Typy, funkce, formy. Základní materiály dekorativní kosmetiky. </w:t>
            </w:r>
          </w:p>
          <w:p w14:paraId="7B3416F1" w14:textId="77777777" w:rsidR="00A163BB" w:rsidRPr="002C4899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>Vonné látky. Vnímání klasifikace vůní. Parfémy. Parfemace výrobků.</w:t>
            </w:r>
          </w:p>
        </w:tc>
      </w:tr>
      <w:tr w:rsidR="00A163BB" w14:paraId="0D47F031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2"/>
            <w:tcBorders>
              <w:top w:val="nil"/>
            </w:tcBorders>
            <w:shd w:val="clear" w:color="auto" w:fill="F7CAAC"/>
          </w:tcPr>
          <w:p w14:paraId="61C5BD99" w14:textId="77777777" w:rsidR="00A163BB" w:rsidRDefault="00A163BB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9"/>
            <w:tcBorders>
              <w:top w:val="nil"/>
              <w:bottom w:val="nil"/>
            </w:tcBorders>
          </w:tcPr>
          <w:p w14:paraId="7A078360" w14:textId="77777777" w:rsidR="00A163BB" w:rsidRDefault="00A163BB" w:rsidP="002871DA">
            <w:pPr>
              <w:jc w:val="both"/>
            </w:pPr>
          </w:p>
        </w:tc>
      </w:tr>
      <w:tr w:rsidR="00A163BB" w14:paraId="56CBC0B4" w14:textId="77777777" w:rsidTr="003F3135">
        <w:trPr>
          <w:gridAfter w:val="1"/>
          <w:wAfter w:w="37" w:type="dxa"/>
          <w:trHeight w:val="1497"/>
        </w:trPr>
        <w:tc>
          <w:tcPr>
            <w:tcW w:w="9857" w:type="dxa"/>
            <w:gridSpan w:val="11"/>
            <w:tcBorders>
              <w:top w:val="nil"/>
            </w:tcBorders>
          </w:tcPr>
          <w:p w14:paraId="1BD63416" w14:textId="377B1F2A" w:rsidR="00A163BB" w:rsidRDefault="00A163BB" w:rsidP="008022FE">
            <w:pPr>
              <w:contextualSpacing/>
              <w:jc w:val="both"/>
              <w:rPr>
                <w:u w:val="single"/>
              </w:rPr>
            </w:pPr>
            <w:r w:rsidRPr="008022FE">
              <w:rPr>
                <w:u w:val="single"/>
              </w:rPr>
              <w:t>Povinná</w:t>
            </w:r>
            <w:r w:rsidR="00FA004A" w:rsidRPr="008022FE">
              <w:rPr>
                <w:u w:val="single"/>
              </w:rPr>
              <w:t xml:space="preserve"> </w:t>
            </w:r>
            <w:r w:rsidR="00FA004A" w:rsidRPr="008022FE">
              <w:rPr>
                <w:color w:val="000000"/>
                <w:u w:val="single"/>
              </w:rPr>
              <w:t>literatura</w:t>
            </w:r>
            <w:r w:rsidRPr="008022FE">
              <w:rPr>
                <w:u w:val="single"/>
              </w:rPr>
              <w:t>:</w:t>
            </w:r>
          </w:p>
          <w:p w14:paraId="6A927045" w14:textId="77777777" w:rsidR="00E66D54" w:rsidRPr="008A30DB" w:rsidRDefault="00E66D54" w:rsidP="00E66D54">
            <w:pPr>
              <w:jc w:val="both"/>
            </w:pPr>
            <w:r>
              <w:t>Výukové materiály v anglickém jazyce poskytnuté vyučujícím.</w:t>
            </w:r>
          </w:p>
          <w:p w14:paraId="3292C886" w14:textId="6AE08C30" w:rsidR="00A163BB" w:rsidRPr="008022FE" w:rsidRDefault="00A163BB" w:rsidP="008022FE">
            <w:pPr>
              <w:shd w:val="clear" w:color="auto" w:fill="FFFFFF"/>
              <w:jc w:val="both"/>
              <w:rPr>
                <w:shd w:val="clear" w:color="auto" w:fill="FFFFFF"/>
              </w:rPr>
            </w:pPr>
            <w:r w:rsidRPr="008022FE">
              <w:rPr>
                <w:shd w:val="clear" w:color="auto" w:fill="FFFFFF"/>
              </w:rPr>
              <w:t>PAYE, M</w:t>
            </w:r>
            <w:r w:rsidR="008022FE" w:rsidRPr="008022FE">
              <w:rPr>
                <w:shd w:val="clear" w:color="auto" w:fill="FFFFFF"/>
              </w:rPr>
              <w:t>.</w:t>
            </w:r>
            <w:r w:rsidRPr="008022FE">
              <w:rPr>
                <w:shd w:val="clear" w:color="auto" w:fill="FFFFFF"/>
              </w:rPr>
              <w:t>, BAREL</w:t>
            </w:r>
            <w:r w:rsidR="008022FE" w:rsidRPr="008022FE">
              <w:rPr>
                <w:shd w:val="clear" w:color="auto" w:fill="FFFFFF"/>
              </w:rPr>
              <w:t xml:space="preserve">, A.O., </w:t>
            </w:r>
            <w:r w:rsidRPr="008022FE">
              <w:rPr>
                <w:shd w:val="clear" w:color="auto" w:fill="FFFFFF"/>
              </w:rPr>
              <w:t>MAIBACH</w:t>
            </w:r>
            <w:r w:rsidR="008022FE" w:rsidRPr="008022FE">
              <w:rPr>
                <w:shd w:val="clear" w:color="auto" w:fill="FFFFFF"/>
              </w:rPr>
              <w:t>, H.I</w:t>
            </w:r>
            <w:r w:rsidRPr="008022FE">
              <w:rPr>
                <w:shd w:val="clear" w:color="auto" w:fill="FFFFFF"/>
              </w:rPr>
              <w:t>. </w:t>
            </w:r>
            <w:r w:rsidRPr="008022FE">
              <w:rPr>
                <w:iCs/>
                <w:shd w:val="clear" w:color="auto" w:fill="FFFFFF"/>
              </w:rPr>
              <w:t xml:space="preserve">Handbook of </w:t>
            </w:r>
            <w:r w:rsidR="00E61F13">
              <w:rPr>
                <w:iCs/>
                <w:shd w:val="clear" w:color="auto" w:fill="FFFFFF"/>
              </w:rPr>
              <w:t>C</w:t>
            </w:r>
            <w:r w:rsidRPr="008022FE">
              <w:rPr>
                <w:iCs/>
                <w:shd w:val="clear" w:color="auto" w:fill="FFFFFF"/>
              </w:rPr>
              <w:t xml:space="preserve">osmetic </w:t>
            </w:r>
            <w:r w:rsidR="00E61F13">
              <w:rPr>
                <w:iCs/>
                <w:shd w:val="clear" w:color="auto" w:fill="FFFFFF"/>
              </w:rPr>
              <w:t>S</w:t>
            </w:r>
            <w:r w:rsidRPr="008022FE">
              <w:rPr>
                <w:iCs/>
                <w:shd w:val="clear" w:color="auto" w:fill="FFFFFF"/>
              </w:rPr>
              <w:t xml:space="preserve">cience and </w:t>
            </w:r>
            <w:r w:rsidR="00E61F13">
              <w:rPr>
                <w:iCs/>
                <w:shd w:val="clear" w:color="auto" w:fill="FFFFFF"/>
              </w:rPr>
              <w:t>T</w:t>
            </w:r>
            <w:r w:rsidRPr="008022FE">
              <w:rPr>
                <w:iCs/>
                <w:shd w:val="clear" w:color="auto" w:fill="FFFFFF"/>
              </w:rPr>
              <w:t>echnology</w:t>
            </w:r>
            <w:r w:rsidRPr="008022FE">
              <w:rPr>
                <w:shd w:val="clear" w:color="auto" w:fill="FFFFFF"/>
              </w:rPr>
              <w:t xml:space="preserve">. 2nd </w:t>
            </w:r>
            <w:r w:rsidR="00E61F13">
              <w:rPr>
                <w:shd w:val="clear" w:color="auto" w:fill="FFFFFF"/>
              </w:rPr>
              <w:t>E</w:t>
            </w:r>
            <w:r w:rsidRPr="008022FE">
              <w:rPr>
                <w:shd w:val="clear" w:color="auto" w:fill="FFFFFF"/>
              </w:rPr>
              <w:t>d. New York: Taylor &amp; Francis, 2006. ISBN 1574448242.</w:t>
            </w:r>
          </w:p>
          <w:p w14:paraId="4423813D" w14:textId="77777777" w:rsidR="00A163BB" w:rsidRPr="008022FE" w:rsidRDefault="00A163BB" w:rsidP="008022FE">
            <w:pPr>
              <w:shd w:val="clear" w:color="auto" w:fill="FFFFFF"/>
              <w:contextualSpacing/>
              <w:jc w:val="both"/>
              <w:rPr>
                <w:shd w:val="clear" w:color="auto" w:fill="FFFFFF"/>
              </w:rPr>
            </w:pPr>
          </w:p>
          <w:p w14:paraId="2121E2B8" w14:textId="5CCF92BF" w:rsidR="00A163BB" w:rsidRPr="008022FE" w:rsidRDefault="00A163BB" w:rsidP="008022FE">
            <w:pPr>
              <w:shd w:val="clear" w:color="auto" w:fill="FFFFFF"/>
              <w:contextualSpacing/>
              <w:jc w:val="both"/>
              <w:rPr>
                <w:u w:val="single"/>
                <w:shd w:val="clear" w:color="auto" w:fill="FFFFFF"/>
              </w:rPr>
            </w:pPr>
            <w:r w:rsidRPr="008022FE">
              <w:rPr>
                <w:u w:val="single"/>
                <w:shd w:val="clear" w:color="auto" w:fill="FFFFFF"/>
              </w:rPr>
              <w:t>Doporučená</w:t>
            </w:r>
            <w:r w:rsidR="00FA004A" w:rsidRPr="008022FE">
              <w:rPr>
                <w:u w:val="single"/>
                <w:shd w:val="clear" w:color="auto" w:fill="FFFFFF"/>
              </w:rPr>
              <w:t xml:space="preserve"> </w:t>
            </w:r>
            <w:r w:rsidR="00FA004A" w:rsidRPr="008022FE">
              <w:rPr>
                <w:color w:val="000000"/>
                <w:u w:val="single"/>
              </w:rPr>
              <w:t>literatura</w:t>
            </w:r>
            <w:r w:rsidRPr="008022FE">
              <w:rPr>
                <w:u w:val="single"/>
                <w:shd w:val="clear" w:color="auto" w:fill="FFFFFF"/>
              </w:rPr>
              <w:t>:</w:t>
            </w:r>
          </w:p>
          <w:p w14:paraId="2C03735A" w14:textId="404C40A4" w:rsidR="00A163BB" w:rsidRPr="008022FE" w:rsidRDefault="00A163BB" w:rsidP="008022FE">
            <w:pPr>
              <w:shd w:val="clear" w:color="auto" w:fill="FFFFFF"/>
              <w:jc w:val="both"/>
              <w:rPr>
                <w:shd w:val="clear" w:color="auto" w:fill="FFFFFF"/>
              </w:rPr>
            </w:pPr>
            <w:r w:rsidRPr="008022FE">
              <w:rPr>
                <w:shd w:val="clear" w:color="auto" w:fill="FFFFFF"/>
              </w:rPr>
              <w:t>FÖRSTER, T. </w:t>
            </w:r>
            <w:r w:rsidRPr="008022FE">
              <w:rPr>
                <w:iCs/>
                <w:shd w:val="clear" w:color="auto" w:fill="FFFFFF"/>
              </w:rPr>
              <w:t xml:space="preserve">Cosmetic </w:t>
            </w:r>
            <w:r w:rsidR="00E61F13">
              <w:rPr>
                <w:iCs/>
                <w:shd w:val="clear" w:color="auto" w:fill="FFFFFF"/>
              </w:rPr>
              <w:t>L</w:t>
            </w:r>
            <w:r w:rsidRPr="008022FE">
              <w:rPr>
                <w:iCs/>
                <w:shd w:val="clear" w:color="auto" w:fill="FFFFFF"/>
              </w:rPr>
              <w:t xml:space="preserve">ipids and the </w:t>
            </w:r>
            <w:r w:rsidR="00E61F13">
              <w:rPr>
                <w:iCs/>
                <w:shd w:val="clear" w:color="auto" w:fill="FFFFFF"/>
              </w:rPr>
              <w:t>S</w:t>
            </w:r>
            <w:r w:rsidRPr="008022FE">
              <w:rPr>
                <w:iCs/>
                <w:shd w:val="clear" w:color="auto" w:fill="FFFFFF"/>
              </w:rPr>
              <w:t xml:space="preserve">kin </w:t>
            </w:r>
            <w:r w:rsidR="00E61F13">
              <w:rPr>
                <w:iCs/>
                <w:shd w:val="clear" w:color="auto" w:fill="FFFFFF"/>
              </w:rPr>
              <w:t>B</w:t>
            </w:r>
            <w:r w:rsidRPr="008022FE">
              <w:rPr>
                <w:iCs/>
                <w:shd w:val="clear" w:color="auto" w:fill="FFFFFF"/>
              </w:rPr>
              <w:t>arrier</w:t>
            </w:r>
            <w:r w:rsidR="00A56DC7">
              <w:rPr>
                <w:shd w:val="clear" w:color="auto" w:fill="FFFFFF"/>
              </w:rPr>
              <w:t xml:space="preserve">. New York: Marcel Dekker, </w:t>
            </w:r>
            <w:r w:rsidRPr="008022FE">
              <w:rPr>
                <w:shd w:val="clear" w:color="auto" w:fill="FFFFFF"/>
              </w:rPr>
              <w:t xml:space="preserve">2002. Cosmetic </w:t>
            </w:r>
            <w:r w:rsidR="00A56DC7">
              <w:rPr>
                <w:shd w:val="clear" w:color="auto" w:fill="FFFFFF"/>
              </w:rPr>
              <w:t>S</w:t>
            </w:r>
            <w:r w:rsidRPr="008022FE">
              <w:rPr>
                <w:shd w:val="clear" w:color="auto" w:fill="FFFFFF"/>
              </w:rPr>
              <w:t xml:space="preserve">cience and </w:t>
            </w:r>
            <w:r w:rsidR="00A56DC7">
              <w:rPr>
                <w:shd w:val="clear" w:color="auto" w:fill="FFFFFF"/>
              </w:rPr>
              <w:t>T</w:t>
            </w:r>
            <w:r w:rsidRPr="008022FE">
              <w:rPr>
                <w:shd w:val="clear" w:color="auto" w:fill="FFFFFF"/>
              </w:rPr>
              <w:t xml:space="preserve">echnology </w:t>
            </w:r>
            <w:r w:rsidR="00A56DC7">
              <w:rPr>
                <w:shd w:val="clear" w:color="auto" w:fill="FFFFFF"/>
              </w:rPr>
              <w:t>S</w:t>
            </w:r>
            <w:r w:rsidRPr="008022FE">
              <w:rPr>
                <w:shd w:val="clear" w:color="auto" w:fill="FFFFFF"/>
              </w:rPr>
              <w:t xml:space="preserve">eries, </w:t>
            </w:r>
            <w:r w:rsidR="00A56DC7">
              <w:rPr>
                <w:shd w:val="clear" w:color="auto" w:fill="FFFFFF"/>
              </w:rPr>
              <w:t>V</w:t>
            </w:r>
            <w:r w:rsidRPr="008022FE">
              <w:rPr>
                <w:shd w:val="clear" w:color="auto" w:fill="FFFFFF"/>
              </w:rPr>
              <w:t>. 24. ISBN 0824706641.</w:t>
            </w:r>
          </w:p>
          <w:p w14:paraId="1B6D1A9D" w14:textId="4A710C5D" w:rsidR="00A163BB" w:rsidRPr="008022FE" w:rsidRDefault="00A163BB" w:rsidP="008022FE">
            <w:pPr>
              <w:shd w:val="clear" w:color="auto" w:fill="FFFFFF"/>
              <w:jc w:val="both"/>
              <w:rPr>
                <w:shd w:val="clear" w:color="auto" w:fill="FFFFFF"/>
              </w:rPr>
            </w:pPr>
            <w:r w:rsidRPr="008022FE">
              <w:rPr>
                <w:shd w:val="clear" w:color="auto" w:fill="FFFFFF"/>
              </w:rPr>
              <w:t>DE NAVARRE, M</w:t>
            </w:r>
            <w:r w:rsidR="008022FE" w:rsidRPr="008022FE">
              <w:rPr>
                <w:shd w:val="clear" w:color="auto" w:fill="FFFFFF"/>
              </w:rPr>
              <w:t>.G., SCHLOSSMAN, M.L.</w:t>
            </w:r>
            <w:r w:rsidRPr="008022FE">
              <w:rPr>
                <w:shd w:val="clear" w:color="auto" w:fill="FFFFFF"/>
              </w:rPr>
              <w:t> </w:t>
            </w:r>
            <w:r w:rsidRPr="008022FE">
              <w:rPr>
                <w:iCs/>
                <w:shd w:val="clear" w:color="auto" w:fill="FFFFFF"/>
              </w:rPr>
              <w:t xml:space="preserve">The </w:t>
            </w:r>
            <w:r w:rsidR="00E61F13">
              <w:rPr>
                <w:iCs/>
                <w:shd w:val="clear" w:color="auto" w:fill="FFFFFF"/>
              </w:rPr>
              <w:t>C</w:t>
            </w:r>
            <w:r w:rsidRPr="008022FE">
              <w:rPr>
                <w:iCs/>
                <w:shd w:val="clear" w:color="auto" w:fill="FFFFFF"/>
              </w:rPr>
              <w:t xml:space="preserve">hemistry and </w:t>
            </w:r>
            <w:r w:rsidR="00E61F13">
              <w:rPr>
                <w:iCs/>
                <w:shd w:val="clear" w:color="auto" w:fill="FFFFFF"/>
              </w:rPr>
              <w:t>M</w:t>
            </w:r>
            <w:r w:rsidRPr="008022FE">
              <w:rPr>
                <w:iCs/>
                <w:shd w:val="clear" w:color="auto" w:fill="FFFFFF"/>
              </w:rPr>
              <w:t xml:space="preserve">anufacture of </w:t>
            </w:r>
            <w:r w:rsidR="00E61F13">
              <w:rPr>
                <w:iCs/>
                <w:shd w:val="clear" w:color="auto" w:fill="FFFFFF"/>
              </w:rPr>
              <w:t>C</w:t>
            </w:r>
            <w:r w:rsidRPr="008022FE">
              <w:rPr>
                <w:iCs/>
                <w:shd w:val="clear" w:color="auto" w:fill="FFFFFF"/>
              </w:rPr>
              <w:t>osmetics</w:t>
            </w:r>
            <w:r w:rsidRPr="008022FE">
              <w:rPr>
                <w:shd w:val="clear" w:color="auto" w:fill="FFFFFF"/>
              </w:rPr>
              <w:t xml:space="preserve">. 4th </w:t>
            </w:r>
            <w:r w:rsidR="00E61F13">
              <w:rPr>
                <w:shd w:val="clear" w:color="auto" w:fill="FFFFFF"/>
              </w:rPr>
              <w:t>E</w:t>
            </w:r>
            <w:r w:rsidRPr="008022FE">
              <w:rPr>
                <w:shd w:val="clear" w:color="auto" w:fill="FFFFFF"/>
              </w:rPr>
              <w:t>d. Carol Stream, IL: Allured Books, 2009. ISBN 9781932633481.</w:t>
            </w:r>
          </w:p>
          <w:p w14:paraId="43A2C77C" w14:textId="64CCD369" w:rsidR="00A163BB" w:rsidRPr="002C4899" w:rsidRDefault="00A163BB" w:rsidP="008022FE">
            <w:pPr>
              <w:shd w:val="clear" w:color="auto" w:fill="FFFFFF"/>
              <w:jc w:val="both"/>
            </w:pPr>
            <w:r w:rsidRPr="008022FE">
              <w:rPr>
                <w:shd w:val="clear" w:color="auto" w:fill="FFFFFF"/>
              </w:rPr>
              <w:t>SAKAMOTO, K</w:t>
            </w:r>
            <w:r w:rsidR="008022FE" w:rsidRPr="008022FE">
              <w:rPr>
                <w:shd w:val="clear" w:color="auto" w:fill="FFFFFF"/>
              </w:rPr>
              <w:t>.</w:t>
            </w:r>
            <w:r w:rsidRPr="008022FE">
              <w:rPr>
                <w:shd w:val="clear" w:color="auto" w:fill="FFFFFF"/>
              </w:rPr>
              <w:t xml:space="preserve">, LOCHHEAD, </w:t>
            </w:r>
            <w:r w:rsidR="008022FE" w:rsidRPr="008022FE">
              <w:rPr>
                <w:shd w:val="clear" w:color="auto" w:fill="FFFFFF"/>
              </w:rPr>
              <w:t xml:space="preserve">R., </w:t>
            </w:r>
            <w:r w:rsidRPr="008022FE">
              <w:rPr>
                <w:shd w:val="clear" w:color="auto" w:fill="FFFFFF"/>
              </w:rPr>
              <w:t>MAIBACH</w:t>
            </w:r>
            <w:r w:rsidR="000D1806">
              <w:rPr>
                <w:shd w:val="clear" w:color="auto" w:fill="FFFFFF"/>
              </w:rPr>
              <w:t xml:space="preserve">, </w:t>
            </w:r>
            <w:r w:rsidR="008022FE" w:rsidRPr="008022FE">
              <w:rPr>
                <w:shd w:val="clear" w:color="auto" w:fill="FFFFFF"/>
              </w:rPr>
              <w:t xml:space="preserve">H., </w:t>
            </w:r>
            <w:r w:rsidRPr="008022FE">
              <w:rPr>
                <w:shd w:val="clear" w:color="auto" w:fill="FFFFFF"/>
              </w:rPr>
              <w:t>YAMASHITA</w:t>
            </w:r>
            <w:r w:rsidR="008022FE" w:rsidRPr="008022FE">
              <w:rPr>
                <w:shd w:val="clear" w:color="auto" w:fill="FFFFFF"/>
              </w:rPr>
              <w:t>, Y</w:t>
            </w:r>
            <w:r w:rsidRPr="008022FE">
              <w:rPr>
                <w:shd w:val="clear" w:color="auto" w:fill="FFFFFF"/>
              </w:rPr>
              <w:t>. </w:t>
            </w:r>
            <w:r w:rsidRPr="008022FE">
              <w:rPr>
                <w:iCs/>
              </w:rPr>
              <w:t>Cosmetic Science and Technology: Theoretical Principles and Applications</w:t>
            </w:r>
            <w:r w:rsidRPr="008022FE">
              <w:rPr>
                <w:shd w:val="clear" w:color="auto" w:fill="FFFFFF"/>
              </w:rPr>
              <w:t>. Amsterdam: Elsevier, 2017. ISBN 0128020547.</w:t>
            </w:r>
          </w:p>
        </w:tc>
      </w:tr>
      <w:tr w:rsidR="00A163BB" w14:paraId="366ABB28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1AC9F5E" w14:textId="77777777" w:rsidR="00A163BB" w:rsidRDefault="00A163BB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A163BB" w14:paraId="640FED78" w14:textId="77777777" w:rsidTr="003F3135">
        <w:trPr>
          <w:gridAfter w:val="1"/>
          <w:wAfter w:w="37" w:type="dxa"/>
        </w:trPr>
        <w:tc>
          <w:tcPr>
            <w:tcW w:w="4784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379AB77C" w14:textId="77777777" w:rsidR="00A163BB" w:rsidRDefault="00A163BB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457DF49A" w14:textId="176F3148" w:rsidR="00A163BB" w:rsidRDefault="00A163BB" w:rsidP="002871DA">
            <w:pPr>
              <w:jc w:val="center"/>
            </w:pPr>
          </w:p>
        </w:tc>
        <w:tc>
          <w:tcPr>
            <w:tcW w:w="4184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14:paraId="0C1D88A6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A163BB" w14:paraId="2EF2E3CA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shd w:val="clear" w:color="auto" w:fill="F7CAAC"/>
          </w:tcPr>
          <w:p w14:paraId="5215F207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163BB" w14:paraId="4861C146" w14:textId="77777777" w:rsidTr="003F3135">
        <w:trPr>
          <w:gridAfter w:val="1"/>
          <w:wAfter w:w="37" w:type="dxa"/>
          <w:trHeight w:val="992"/>
        </w:trPr>
        <w:tc>
          <w:tcPr>
            <w:tcW w:w="9857" w:type="dxa"/>
            <w:gridSpan w:val="11"/>
          </w:tcPr>
          <w:p w14:paraId="21B72342" w14:textId="77777777" w:rsidR="000E3448" w:rsidRDefault="000E3448" w:rsidP="001B2D37">
            <w:pPr>
              <w:jc w:val="both"/>
            </w:pPr>
          </w:p>
          <w:p w14:paraId="6A59B1AE" w14:textId="77777777" w:rsidR="000D1806" w:rsidRDefault="000D1806" w:rsidP="001B2D37">
            <w:pPr>
              <w:jc w:val="both"/>
            </w:pPr>
          </w:p>
          <w:p w14:paraId="1FC252EA" w14:textId="77777777" w:rsidR="006016AB" w:rsidRDefault="006016AB" w:rsidP="001B2D37">
            <w:pPr>
              <w:jc w:val="both"/>
            </w:pPr>
          </w:p>
          <w:p w14:paraId="7CF39C3B" w14:textId="77777777" w:rsidR="006016AB" w:rsidRDefault="006016AB" w:rsidP="001B2D37">
            <w:pPr>
              <w:jc w:val="both"/>
            </w:pPr>
          </w:p>
          <w:p w14:paraId="28BD74FD" w14:textId="77777777" w:rsidR="006016AB" w:rsidRDefault="006016AB" w:rsidP="001B2D37">
            <w:pPr>
              <w:jc w:val="both"/>
            </w:pPr>
          </w:p>
          <w:p w14:paraId="0EEA016D" w14:textId="77777777" w:rsidR="00E66D54" w:rsidRDefault="00E66D54" w:rsidP="001B2D37">
            <w:pPr>
              <w:jc w:val="both"/>
            </w:pPr>
          </w:p>
          <w:p w14:paraId="073DDF36" w14:textId="77777777" w:rsidR="006016AB" w:rsidRDefault="006016AB" w:rsidP="001B2D37">
            <w:pPr>
              <w:jc w:val="both"/>
            </w:pPr>
          </w:p>
          <w:p w14:paraId="22B30208" w14:textId="0FD64E28" w:rsidR="006E29A2" w:rsidRDefault="006E29A2" w:rsidP="001B2D37">
            <w:pPr>
              <w:jc w:val="both"/>
            </w:pPr>
          </w:p>
        </w:tc>
      </w:tr>
      <w:tr w:rsidR="00A163BB" w14:paraId="69577741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0ED3AB18" w14:textId="0B3C4B5C" w:rsidR="00A163BB" w:rsidRDefault="00A163BB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A163BB" w14:paraId="75D5D438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B86FA03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23987" w14:textId="759AE815" w:rsidR="00A163BB" w:rsidRPr="00106353" w:rsidRDefault="00251A80">
            <w:pPr>
              <w:jc w:val="both"/>
              <w:rPr>
                <w:b/>
              </w:rPr>
            </w:pPr>
            <w:bookmarkStart w:id="50" w:name="Technol_cvič_a_kosm_form"/>
            <w:bookmarkEnd w:id="50"/>
            <w:r w:rsidRPr="00772BC7">
              <w:rPr>
                <w:b/>
                <w:lang w:val="en-US"/>
              </w:rPr>
              <w:t>Technological Practice and Cosmetic Formulations</w:t>
            </w:r>
          </w:p>
        </w:tc>
      </w:tr>
      <w:tr w:rsidR="00A163BB" w14:paraId="1545E466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73B62EE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EFE3B" w14:textId="79E117D1" w:rsidR="00A163BB" w:rsidRDefault="00836D80">
            <w:pPr>
              <w:jc w:val="both"/>
            </w:pPr>
            <w:r>
              <w:t>povinně volitelný, PZ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D7BF8FE" w14:textId="77777777" w:rsidR="00A163BB" w:rsidRDefault="00A163BB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C2720" w14:textId="77777777" w:rsidR="00A163BB" w:rsidRDefault="00A163BB">
            <w:pPr>
              <w:jc w:val="both"/>
            </w:pPr>
            <w:r>
              <w:t>2/ZS</w:t>
            </w:r>
          </w:p>
        </w:tc>
      </w:tr>
      <w:tr w:rsidR="00A163BB" w14:paraId="6CC8ADC9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557D481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01C3A" w14:textId="073BE5E8" w:rsidR="00A163BB" w:rsidRDefault="00C57FFB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42l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EC79BDD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32900" w14:textId="77777777" w:rsidR="00A163BB" w:rsidRDefault="00A163BB">
            <w:pPr>
              <w:jc w:val="both"/>
            </w:pPr>
            <w:r>
              <w:t>42</w:t>
            </w: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638DC48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7BCF3" w14:textId="77777777" w:rsidR="00A163BB" w:rsidRPr="00C57FFB" w:rsidRDefault="00A163BB" w:rsidP="00C57FFB">
            <w:r w:rsidRPr="00C57FFB">
              <w:t>2</w:t>
            </w:r>
          </w:p>
        </w:tc>
      </w:tr>
      <w:tr w:rsidR="00A163BB" w14:paraId="5FBED63E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9BFED6E" w14:textId="77777777" w:rsidR="00A163BB" w:rsidRDefault="00A163BB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48715" w14:textId="50B0A43C" w:rsidR="00A163BB" w:rsidRDefault="00A163BB">
            <w:pPr>
              <w:jc w:val="both"/>
            </w:pPr>
          </w:p>
        </w:tc>
      </w:tr>
      <w:tr w:rsidR="00A163BB" w14:paraId="38968A4D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72DE969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0264D" w14:textId="77777777" w:rsidR="00A163BB" w:rsidRDefault="00A163BB">
            <w:pPr>
              <w:jc w:val="both"/>
            </w:pPr>
            <w:r>
              <w:t>klasifikovaný zápočet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EAA4AEA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8BF10" w14:textId="77777777" w:rsidR="00A163BB" w:rsidRDefault="00A163BB">
            <w:pPr>
              <w:jc w:val="both"/>
            </w:pPr>
            <w:r>
              <w:t>laboratorní cvičení</w:t>
            </w:r>
          </w:p>
        </w:tc>
      </w:tr>
      <w:tr w:rsidR="00A163BB" w14:paraId="54EEF61E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2447C60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41E88" w14:textId="2622EF89" w:rsidR="00A163BB" w:rsidRDefault="00A163BB">
            <w:pPr>
              <w:jc w:val="both"/>
            </w:pPr>
            <w:r>
              <w:t>100% účast na laboratorních cvičeních a vypracování protokolů, které vyhoví požadavkům vyučujícího</w:t>
            </w:r>
            <w:r w:rsidR="007F1018">
              <w:t>.</w:t>
            </w:r>
          </w:p>
          <w:p w14:paraId="53F40EF7" w14:textId="5BD99F81" w:rsidR="00A163BB" w:rsidRDefault="007F1018">
            <w:pPr>
              <w:jc w:val="both"/>
            </w:pPr>
            <w:r>
              <w:t>Z</w:t>
            </w:r>
            <w:r w:rsidR="00A163BB">
              <w:t>ápočet: odevzdané a uznané pr</w:t>
            </w:r>
            <w:r>
              <w:t>otokoly z laboratorních cvičení.</w:t>
            </w:r>
            <w:r w:rsidR="00A163BB">
              <w:t xml:space="preserve"> </w:t>
            </w:r>
          </w:p>
        </w:tc>
      </w:tr>
      <w:tr w:rsidR="00A163BB" w14:paraId="2489F7E1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69AB46C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8614F" w14:textId="77777777" w:rsidR="00A163BB" w:rsidRDefault="00A163BB">
            <w:pPr>
              <w:jc w:val="both"/>
            </w:pPr>
            <w:r>
              <w:t>Ing. Pavlína Egner, Ph.D.</w:t>
            </w:r>
          </w:p>
        </w:tc>
      </w:tr>
      <w:tr w:rsidR="00A163BB" w14:paraId="5653EB47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BF746F5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A0523" w14:textId="15EEBCD9" w:rsidR="00A163BB" w:rsidRDefault="00786E79">
            <w:pPr>
              <w:jc w:val="both"/>
            </w:pPr>
            <w:r>
              <w:t>100% l</w:t>
            </w:r>
          </w:p>
        </w:tc>
      </w:tr>
      <w:tr w:rsidR="00A163BB" w14:paraId="082CF00A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C75DB48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6A46DB" w14:textId="77777777" w:rsidR="00A163BB" w:rsidRDefault="00A163BB">
            <w:pPr>
              <w:jc w:val="both"/>
            </w:pPr>
          </w:p>
        </w:tc>
      </w:tr>
      <w:tr w:rsidR="00A163BB" w14:paraId="364383D1" w14:textId="77777777" w:rsidTr="003F3135">
        <w:trPr>
          <w:gridAfter w:val="1"/>
          <w:wAfter w:w="37" w:type="dxa"/>
          <w:trHeight w:val="310"/>
        </w:trPr>
        <w:tc>
          <w:tcPr>
            <w:tcW w:w="985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1771E" w14:textId="0973AB21" w:rsidR="00AD35B9" w:rsidRDefault="00A163BB" w:rsidP="006E29A2">
            <w:pPr>
              <w:spacing w:before="60" w:after="60"/>
              <w:jc w:val="both"/>
            </w:pPr>
            <w:r w:rsidRPr="006E29A2">
              <w:rPr>
                <w:b/>
              </w:rPr>
              <w:t>Ing. Pavlína Egner, Ph.D.</w:t>
            </w:r>
            <w:r>
              <w:t xml:space="preserve"> </w:t>
            </w:r>
            <w:r w:rsidR="00C231DA">
              <w:t>(</w:t>
            </w:r>
            <w:r>
              <w:t xml:space="preserve">100% </w:t>
            </w:r>
            <w:r w:rsidR="006E29A2">
              <w:t>l</w:t>
            </w:r>
            <w:r w:rsidR="00C231DA">
              <w:t>)</w:t>
            </w:r>
          </w:p>
        </w:tc>
      </w:tr>
      <w:tr w:rsidR="00A163BB" w14:paraId="0BFC6827" w14:textId="77777777" w:rsidTr="003F3135">
        <w:trPr>
          <w:gridAfter w:val="1"/>
          <w:wAfter w:w="37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724B6DA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879F70" w14:textId="77777777" w:rsidR="00A163BB" w:rsidRDefault="00A163BB">
            <w:pPr>
              <w:jc w:val="both"/>
            </w:pPr>
          </w:p>
        </w:tc>
      </w:tr>
      <w:tr w:rsidR="00A163BB" w14:paraId="0AA266FF" w14:textId="77777777" w:rsidTr="003F3135">
        <w:trPr>
          <w:gridAfter w:val="1"/>
          <w:wAfter w:w="37" w:type="dxa"/>
          <w:trHeight w:val="2149"/>
        </w:trPr>
        <w:tc>
          <w:tcPr>
            <w:tcW w:w="9857" w:type="dxa"/>
            <w:gridSpan w:val="11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D345930" w14:textId="6B6048A6" w:rsidR="00A163BB" w:rsidRDefault="00A163BB">
            <w:pPr>
              <w:jc w:val="both"/>
            </w:pPr>
            <w:r>
              <w:t>Cílem předmětu je prohloubit teoretické i praktické znalosti studenta o výrobě, složení, typech, analýze a hod</w:t>
            </w:r>
            <w:r w:rsidR="00A04558">
              <w:t xml:space="preserve">nocení kosmetických přípravků. </w:t>
            </w:r>
            <w:r>
              <w:t>V rámci laboratorního cvičení studenti absolv</w:t>
            </w:r>
            <w:r w:rsidR="00551693">
              <w:t>ují</w:t>
            </w:r>
            <w:r>
              <w:t xml:space="preserve"> tento soubor úloh:</w:t>
            </w:r>
          </w:p>
          <w:p w14:paraId="3720A656" w14:textId="77777777" w:rsidR="00A163BB" w:rsidRDefault="00A163BB" w:rsidP="0010092B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>
              <w:t>Bezpečnostní předpisy týkající se jednotlivých úloh v předmětu.</w:t>
            </w:r>
          </w:p>
          <w:p w14:paraId="7A99F4D3" w14:textId="77777777" w:rsidR="00A163BB" w:rsidRDefault="00A163BB" w:rsidP="0010092B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>
              <w:t xml:space="preserve">Stanovení fosfolipidů v olejích. </w:t>
            </w:r>
          </w:p>
          <w:p w14:paraId="7F523CB5" w14:textId="77777777" w:rsidR="00A163BB" w:rsidRDefault="00A163BB" w:rsidP="0010092B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>
              <w:t>Enkapsulace účinných látek.</w:t>
            </w:r>
          </w:p>
          <w:p w14:paraId="10EFE7EA" w14:textId="77777777" w:rsidR="00A163BB" w:rsidRDefault="00A163BB" w:rsidP="0010092B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>
              <w:t xml:space="preserve">Výroba mýdla. </w:t>
            </w:r>
          </w:p>
          <w:p w14:paraId="5EA0AEBC" w14:textId="77777777" w:rsidR="00A163BB" w:rsidRDefault="00A163BB" w:rsidP="0010092B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>
              <w:t>Analýza mýdel.</w:t>
            </w:r>
          </w:p>
          <w:p w14:paraId="555C3B03" w14:textId="77777777" w:rsidR="00A163BB" w:rsidRDefault="00A163BB" w:rsidP="0010092B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>
              <w:t xml:space="preserve">Hodnocení detergenční účinnosti šamponů. </w:t>
            </w:r>
          </w:p>
          <w:p w14:paraId="4E50BE53" w14:textId="30F64AFA" w:rsidR="00E46344" w:rsidRDefault="00A163BB" w:rsidP="00551693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>
              <w:t>Sorpce tenzidů na fibrilární bílkoviny.</w:t>
            </w:r>
          </w:p>
        </w:tc>
      </w:tr>
      <w:tr w:rsidR="00A163BB" w14:paraId="24B569D0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3560D3F" w14:textId="77777777" w:rsidR="00A163BB" w:rsidRDefault="00A163BB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6DDBC" w14:textId="77777777" w:rsidR="00A163BB" w:rsidRDefault="00A163BB">
            <w:pPr>
              <w:jc w:val="both"/>
            </w:pPr>
          </w:p>
        </w:tc>
      </w:tr>
      <w:tr w:rsidR="00A163BB" w14:paraId="2783A778" w14:textId="77777777" w:rsidTr="003F3135">
        <w:trPr>
          <w:gridAfter w:val="1"/>
          <w:wAfter w:w="37" w:type="dxa"/>
          <w:trHeight w:val="1497"/>
        </w:trPr>
        <w:tc>
          <w:tcPr>
            <w:tcW w:w="985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1558" w14:textId="3035D355" w:rsidR="00A163BB" w:rsidRPr="00130DF3" w:rsidRDefault="00A163BB" w:rsidP="00883F09">
            <w:pPr>
              <w:jc w:val="both"/>
              <w:rPr>
                <w:u w:val="single"/>
              </w:rPr>
            </w:pPr>
            <w:r w:rsidRPr="00130DF3">
              <w:rPr>
                <w:u w:val="single"/>
              </w:rPr>
              <w:t>Povinná</w:t>
            </w:r>
            <w:r w:rsidR="00FA004A" w:rsidRPr="00130DF3">
              <w:rPr>
                <w:u w:val="single"/>
              </w:rPr>
              <w:t xml:space="preserve"> </w:t>
            </w:r>
            <w:r w:rsidR="00FA004A" w:rsidRPr="00130DF3">
              <w:rPr>
                <w:color w:val="000000"/>
                <w:u w:val="single"/>
              </w:rPr>
              <w:t>literatura</w:t>
            </w:r>
            <w:r w:rsidRPr="00130DF3">
              <w:rPr>
                <w:u w:val="single"/>
              </w:rPr>
              <w:t>:</w:t>
            </w:r>
          </w:p>
          <w:p w14:paraId="7EF8EF93" w14:textId="77777777" w:rsidR="00E66D54" w:rsidRPr="008A30DB" w:rsidRDefault="00E66D54" w:rsidP="00E66D54">
            <w:pPr>
              <w:jc w:val="both"/>
            </w:pPr>
            <w:r>
              <w:t>Výukové materiály v anglickém jazyce poskytnuté vyučujícím.</w:t>
            </w:r>
          </w:p>
          <w:p w14:paraId="34175A66" w14:textId="77777777" w:rsidR="00130DF3" w:rsidRDefault="00130DF3" w:rsidP="00883F09">
            <w:pPr>
              <w:jc w:val="both"/>
            </w:pPr>
          </w:p>
          <w:p w14:paraId="39C78ABC" w14:textId="66BD32C7" w:rsidR="00130DF3" w:rsidRPr="00130DF3" w:rsidRDefault="00130DF3" w:rsidP="00BF511E">
            <w:pPr>
              <w:jc w:val="both"/>
              <w:rPr>
                <w:u w:val="single"/>
              </w:rPr>
            </w:pPr>
            <w:r w:rsidRPr="00130DF3">
              <w:rPr>
                <w:u w:val="single"/>
              </w:rPr>
              <w:t>Doporučená</w:t>
            </w:r>
            <w:r>
              <w:rPr>
                <w:u w:val="single"/>
              </w:rPr>
              <w:t xml:space="preserve"> literatura</w:t>
            </w:r>
            <w:r w:rsidRPr="00130DF3">
              <w:rPr>
                <w:u w:val="single"/>
              </w:rPr>
              <w:t>:</w:t>
            </w:r>
          </w:p>
          <w:p w14:paraId="7EE3A204" w14:textId="5368FE59" w:rsidR="00883F09" w:rsidRPr="00883F09" w:rsidRDefault="00883F09" w:rsidP="00BF511E">
            <w:pPr>
              <w:jc w:val="both"/>
              <w:rPr>
                <w:iCs/>
              </w:rPr>
            </w:pPr>
            <w:r w:rsidRPr="00883F09">
              <w:rPr>
                <w:iCs/>
              </w:rPr>
              <w:t>HOLMBERG, K</w:t>
            </w:r>
            <w:r>
              <w:rPr>
                <w:iCs/>
              </w:rPr>
              <w:t>.</w:t>
            </w:r>
            <w:r w:rsidRPr="00883F09">
              <w:rPr>
                <w:iCs/>
              </w:rPr>
              <w:t>, SHAH</w:t>
            </w:r>
            <w:r>
              <w:rPr>
                <w:iCs/>
              </w:rPr>
              <w:t xml:space="preserve">, D.O., </w:t>
            </w:r>
            <w:r w:rsidRPr="00883F09">
              <w:rPr>
                <w:iCs/>
              </w:rPr>
              <w:t>SCHW</w:t>
            </w:r>
            <w:r w:rsidR="00012695">
              <w:rPr>
                <w:iCs/>
              </w:rPr>
              <w:t>A</w:t>
            </w:r>
            <w:r w:rsidRPr="00883F09">
              <w:rPr>
                <w:iCs/>
              </w:rPr>
              <w:t>GER</w:t>
            </w:r>
            <w:r>
              <w:rPr>
                <w:iCs/>
              </w:rPr>
              <w:t>, M.J</w:t>
            </w:r>
            <w:r w:rsidRPr="00883F09">
              <w:rPr>
                <w:iCs/>
              </w:rPr>
              <w:t xml:space="preserve">. Handbook of </w:t>
            </w:r>
            <w:r>
              <w:rPr>
                <w:iCs/>
              </w:rPr>
              <w:t>A</w:t>
            </w:r>
            <w:r w:rsidRPr="00883F09">
              <w:rPr>
                <w:iCs/>
              </w:rPr>
              <w:t xml:space="preserve">pplied </w:t>
            </w:r>
            <w:r>
              <w:rPr>
                <w:iCs/>
              </w:rPr>
              <w:t>S</w:t>
            </w:r>
            <w:r w:rsidRPr="00883F09">
              <w:rPr>
                <w:iCs/>
              </w:rPr>
              <w:t xml:space="preserve">urface and </w:t>
            </w:r>
            <w:r>
              <w:rPr>
                <w:iCs/>
              </w:rPr>
              <w:t>C</w:t>
            </w:r>
            <w:r w:rsidRPr="00883F09">
              <w:rPr>
                <w:iCs/>
              </w:rPr>
              <w:t xml:space="preserve">olloid </w:t>
            </w:r>
            <w:r>
              <w:rPr>
                <w:iCs/>
              </w:rPr>
              <w:t>C</w:t>
            </w:r>
            <w:r w:rsidRPr="00883F09">
              <w:rPr>
                <w:iCs/>
              </w:rPr>
              <w:t>hemistry. Vol</w:t>
            </w:r>
            <w:r>
              <w:rPr>
                <w:iCs/>
              </w:rPr>
              <w:t>.</w:t>
            </w:r>
            <w:r w:rsidRPr="00883F09">
              <w:rPr>
                <w:iCs/>
              </w:rPr>
              <w:t xml:space="preserve"> 1</w:t>
            </w:r>
            <w:r>
              <w:rPr>
                <w:iCs/>
              </w:rPr>
              <w:t xml:space="preserve">, 2. Chichester: Wiley, </w:t>
            </w:r>
            <w:r w:rsidRPr="00883F09">
              <w:rPr>
                <w:iCs/>
              </w:rPr>
              <w:t>2002</w:t>
            </w:r>
            <w:r>
              <w:rPr>
                <w:iCs/>
              </w:rPr>
              <w:t xml:space="preserve">. </w:t>
            </w:r>
            <w:r w:rsidRPr="00883F09">
              <w:rPr>
                <w:iCs/>
              </w:rPr>
              <w:t>1065 s. ISBN 0-471-49083-0.</w:t>
            </w:r>
          </w:p>
          <w:p w14:paraId="33BE2026" w14:textId="696CF8E6" w:rsidR="00130DF3" w:rsidRPr="00130DF3" w:rsidRDefault="00130DF3" w:rsidP="00BF511E">
            <w:pPr>
              <w:pStyle w:val="Nadpis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 w:val="0"/>
              </w:rPr>
            </w:pPr>
            <w:r w:rsidRPr="00883F09">
              <w:rPr>
                <w:b w:val="0"/>
                <w:bCs w:val="0"/>
                <w:iCs/>
                <w:kern w:val="1"/>
                <w:sz w:val="20"/>
                <w:szCs w:val="20"/>
              </w:rPr>
              <w:t>KARLESKIND</w:t>
            </w:r>
            <w:r w:rsidR="00421F7D">
              <w:rPr>
                <w:b w:val="0"/>
                <w:bCs w:val="0"/>
                <w:iCs/>
                <w:kern w:val="1"/>
                <w:sz w:val="20"/>
                <w:szCs w:val="20"/>
              </w:rPr>
              <w:t xml:space="preserve">, A. (Ed.) Oil and Fats Manual. </w:t>
            </w:r>
            <w:r w:rsidRPr="00883F09">
              <w:rPr>
                <w:b w:val="0"/>
                <w:bCs w:val="0"/>
                <w:iCs/>
                <w:kern w:val="1"/>
                <w:sz w:val="20"/>
                <w:szCs w:val="20"/>
              </w:rPr>
              <w:t>Vol. I, II. Paris: TecDoc, 1996.</w:t>
            </w:r>
            <w:r w:rsidR="00D230D6">
              <w:t xml:space="preserve"> </w:t>
            </w:r>
            <w:r w:rsidR="00883F09" w:rsidRPr="00883F09">
              <w:rPr>
                <w:b w:val="0"/>
                <w:bCs w:val="0"/>
                <w:iCs/>
                <w:kern w:val="1"/>
                <w:sz w:val="20"/>
                <w:szCs w:val="20"/>
              </w:rPr>
              <w:t>ISBN 1-898298-08-4</w:t>
            </w:r>
            <w:r w:rsidR="00883F09">
              <w:rPr>
                <w:b w:val="0"/>
                <w:bCs w:val="0"/>
                <w:iCs/>
                <w:kern w:val="1"/>
                <w:sz w:val="20"/>
                <w:szCs w:val="20"/>
              </w:rPr>
              <w:t>.</w:t>
            </w:r>
          </w:p>
          <w:p w14:paraId="01DF31EF" w14:textId="1D2BBDC2" w:rsidR="00883F09" w:rsidRPr="00883F09" w:rsidRDefault="00130DF3" w:rsidP="00BF511E">
            <w:pPr>
              <w:jc w:val="both"/>
            </w:pPr>
            <w:r w:rsidRPr="00883F09">
              <w:t xml:space="preserve">ROSEN, M.J. Surfactants and Interfacial Phenomena. Wiley and Sons, Inc., 2004. 464 </w:t>
            </w:r>
            <w:r w:rsidR="00421F7D">
              <w:t>s</w:t>
            </w:r>
            <w:r w:rsidRPr="00883F09">
              <w:t>.</w:t>
            </w:r>
            <w:r w:rsidR="00883F09" w:rsidRPr="00883F09">
              <w:t xml:space="preserve"> </w:t>
            </w:r>
            <w:r w:rsidR="00883F09">
              <w:t xml:space="preserve">ISBN </w:t>
            </w:r>
            <w:r w:rsidR="00883F09" w:rsidRPr="00883F09">
              <w:t xml:space="preserve">9780471478188. </w:t>
            </w:r>
          </w:p>
          <w:p w14:paraId="1A88B3FE" w14:textId="54D49841" w:rsidR="00883F09" w:rsidRPr="00883F09" w:rsidRDefault="00883F09" w:rsidP="00BF511E">
            <w:pPr>
              <w:pStyle w:val="Nadpis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 w:val="0"/>
                <w:bCs w:val="0"/>
                <w:iCs/>
                <w:kern w:val="1"/>
                <w:sz w:val="19"/>
                <w:szCs w:val="19"/>
              </w:rPr>
            </w:pPr>
            <w:r w:rsidRPr="00883F09">
              <w:rPr>
                <w:b w:val="0"/>
                <w:bCs w:val="0"/>
                <w:iCs/>
                <w:kern w:val="1"/>
                <w:sz w:val="20"/>
                <w:szCs w:val="20"/>
              </w:rPr>
              <w:t xml:space="preserve">MYERS, D. Surfactant </w:t>
            </w:r>
            <w:r>
              <w:rPr>
                <w:b w:val="0"/>
                <w:bCs w:val="0"/>
                <w:iCs/>
                <w:kern w:val="1"/>
                <w:sz w:val="20"/>
                <w:szCs w:val="20"/>
              </w:rPr>
              <w:t>Science and T</w:t>
            </w:r>
            <w:r w:rsidRPr="00883F09">
              <w:rPr>
                <w:b w:val="0"/>
                <w:bCs w:val="0"/>
                <w:iCs/>
                <w:kern w:val="1"/>
                <w:sz w:val="20"/>
                <w:szCs w:val="20"/>
              </w:rPr>
              <w:t xml:space="preserve">echnology. 3rd </w:t>
            </w:r>
            <w:r w:rsidR="00D230D6">
              <w:rPr>
                <w:b w:val="0"/>
                <w:bCs w:val="0"/>
                <w:iCs/>
                <w:kern w:val="1"/>
                <w:sz w:val="20"/>
                <w:szCs w:val="20"/>
              </w:rPr>
              <w:t>Ed. Hoboken, N</w:t>
            </w:r>
            <w:r>
              <w:rPr>
                <w:b w:val="0"/>
                <w:bCs w:val="0"/>
                <w:iCs/>
                <w:kern w:val="1"/>
                <w:sz w:val="20"/>
                <w:szCs w:val="20"/>
              </w:rPr>
              <w:t xml:space="preserve">J: J. Wiley, </w:t>
            </w:r>
            <w:r w:rsidRPr="00883F09">
              <w:rPr>
                <w:b w:val="0"/>
                <w:bCs w:val="0"/>
                <w:iCs/>
                <w:kern w:val="1"/>
                <w:sz w:val="20"/>
                <w:szCs w:val="20"/>
              </w:rPr>
              <w:t>2006</w:t>
            </w:r>
            <w:r>
              <w:rPr>
                <w:b w:val="0"/>
                <w:bCs w:val="0"/>
                <w:iCs/>
                <w:kern w:val="1"/>
                <w:sz w:val="20"/>
                <w:szCs w:val="20"/>
              </w:rPr>
              <w:t xml:space="preserve">. </w:t>
            </w:r>
            <w:r w:rsidRPr="00883F09">
              <w:rPr>
                <w:b w:val="0"/>
                <w:bCs w:val="0"/>
                <w:iCs/>
                <w:kern w:val="1"/>
                <w:sz w:val="20"/>
                <w:szCs w:val="20"/>
              </w:rPr>
              <w:t xml:space="preserve">xvi, 380 s. </w:t>
            </w:r>
            <w:r w:rsidRPr="00883F09">
              <w:rPr>
                <w:b w:val="0"/>
                <w:bCs w:val="0"/>
                <w:iCs/>
                <w:kern w:val="1"/>
                <w:sz w:val="19"/>
                <w:szCs w:val="19"/>
              </w:rPr>
              <w:t xml:space="preserve">ISBN 0-471-68024-9. </w:t>
            </w:r>
          </w:p>
          <w:p w14:paraId="318AAE22" w14:textId="60C74075" w:rsidR="00130DF3" w:rsidRPr="00BF511E" w:rsidRDefault="00130DF3" w:rsidP="00BF511E">
            <w:pPr>
              <w:jc w:val="both"/>
            </w:pPr>
            <w:r w:rsidRPr="00883F09">
              <w:t xml:space="preserve">KJELLIN, M., JOHANSSON, I. Surfactants from Renewable Resources. Wiley and Sons, Ltd., 2010. 336 </w:t>
            </w:r>
            <w:r w:rsidR="00421F7D">
              <w:t>s</w:t>
            </w:r>
            <w:r w:rsidRPr="00883F09">
              <w:t>.</w:t>
            </w:r>
            <w:r w:rsidR="00883F09" w:rsidRPr="00883F09">
              <w:t xml:space="preserve"> ISBN </w:t>
            </w:r>
            <w:r w:rsidR="00883F09" w:rsidRPr="00BF511E">
              <w:t>9780470760413.</w:t>
            </w:r>
          </w:p>
          <w:p w14:paraId="17A4C76F" w14:textId="46FDBCB6" w:rsidR="00130DF3" w:rsidRDefault="00BF511E" w:rsidP="00BF511E">
            <w:pPr>
              <w:jc w:val="both"/>
            </w:pPr>
            <w:r w:rsidRPr="00BF511E">
              <w:t xml:space="preserve">RHEIN, L.D. Surfactants in </w:t>
            </w:r>
            <w:r>
              <w:t>P</w:t>
            </w:r>
            <w:r w:rsidRPr="00BF511E">
              <w:t xml:space="preserve">ersonal </w:t>
            </w:r>
            <w:r>
              <w:t>C</w:t>
            </w:r>
            <w:r w:rsidRPr="00BF511E">
              <w:t xml:space="preserve">are </w:t>
            </w:r>
            <w:r>
              <w:t>P</w:t>
            </w:r>
            <w:r w:rsidRPr="00BF511E">
              <w:t xml:space="preserve">roducts and </w:t>
            </w:r>
            <w:r>
              <w:t>D</w:t>
            </w:r>
            <w:r w:rsidRPr="00BF511E">
              <w:t xml:space="preserve">ecorative </w:t>
            </w:r>
            <w:r>
              <w:t>C</w:t>
            </w:r>
            <w:r w:rsidRPr="00BF511E">
              <w:t xml:space="preserve">osmetics. 3rd </w:t>
            </w:r>
            <w:r>
              <w:t xml:space="preserve">Ed. Boca Raton: CRC Press, </w:t>
            </w:r>
            <w:r w:rsidRPr="00BF511E">
              <w:t>2007</w:t>
            </w:r>
            <w:r>
              <w:t xml:space="preserve">. </w:t>
            </w:r>
            <w:r w:rsidRPr="00BF511E">
              <w:t>480 s. ISBN 1-57444-531-6.</w:t>
            </w:r>
          </w:p>
        </w:tc>
      </w:tr>
      <w:tr w:rsidR="00A163BB" w14:paraId="5A52F719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00BC7EA4" w14:textId="77777777" w:rsidR="00A163BB" w:rsidRDefault="00A163BB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A163BB" w14:paraId="13216349" w14:textId="77777777" w:rsidTr="003F3135">
        <w:trPr>
          <w:gridAfter w:val="1"/>
          <w:wAfter w:w="37" w:type="dxa"/>
        </w:trPr>
        <w:tc>
          <w:tcPr>
            <w:tcW w:w="4784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BDE69A7" w14:textId="77777777" w:rsidR="00A163BB" w:rsidRDefault="00A163BB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7FC5D" w14:textId="6BA8D12A" w:rsidR="00A163BB" w:rsidRDefault="00A163BB" w:rsidP="00FB62A1">
            <w:pPr>
              <w:jc w:val="center"/>
            </w:pPr>
          </w:p>
        </w:tc>
        <w:tc>
          <w:tcPr>
            <w:tcW w:w="4184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1E96DAE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A163BB" w14:paraId="003178D1" w14:textId="77777777" w:rsidTr="003F3135">
        <w:trPr>
          <w:gridAfter w:val="1"/>
          <w:wAfter w:w="37" w:type="dxa"/>
        </w:trPr>
        <w:tc>
          <w:tcPr>
            <w:tcW w:w="98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2EAAE68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163BB" w14:paraId="65C59822" w14:textId="77777777" w:rsidTr="003F3135">
        <w:trPr>
          <w:gridAfter w:val="1"/>
          <w:wAfter w:w="37" w:type="dxa"/>
          <w:trHeight w:val="1373"/>
        </w:trPr>
        <w:tc>
          <w:tcPr>
            <w:tcW w:w="98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C30A9" w14:textId="77777777" w:rsidR="00AD35B9" w:rsidRDefault="00AD35B9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61338315" w14:textId="77777777" w:rsidR="00AD35B9" w:rsidRDefault="00AD35B9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1038A59B" w14:textId="77777777" w:rsidR="00AD35B9" w:rsidRDefault="00AD35B9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6835F124" w14:textId="77777777" w:rsidR="00AD35B9" w:rsidRDefault="00AD35B9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466D1B17" w14:textId="77777777" w:rsidR="006016AB" w:rsidRDefault="006016AB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62B50B4F" w14:textId="77777777" w:rsidR="006016AB" w:rsidRDefault="006016AB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567FBA40" w14:textId="77777777" w:rsidR="006016AB" w:rsidRDefault="006016AB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7D19204F" w14:textId="77777777" w:rsidR="006016AB" w:rsidRDefault="006016AB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47F96897" w14:textId="77777777" w:rsidR="006016AB" w:rsidRDefault="006016AB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462E464A" w14:textId="77777777" w:rsidR="006016AB" w:rsidRDefault="006016AB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7870D701" w14:textId="77777777" w:rsidR="00AD35B9" w:rsidRDefault="00AD35B9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680A509D" w14:textId="77777777" w:rsidR="00AD35B9" w:rsidRDefault="00AD35B9">
            <w:pPr>
              <w:pStyle w:val="Default"/>
              <w:jc w:val="both"/>
            </w:pPr>
          </w:p>
          <w:p w14:paraId="6EC391C4" w14:textId="77777777" w:rsidR="00883F09" w:rsidRDefault="00883F09">
            <w:pPr>
              <w:pStyle w:val="Default"/>
              <w:jc w:val="both"/>
            </w:pPr>
          </w:p>
          <w:p w14:paraId="02468A4B" w14:textId="77777777" w:rsidR="0009069A" w:rsidRDefault="0009069A">
            <w:pPr>
              <w:pStyle w:val="Default"/>
              <w:jc w:val="both"/>
            </w:pPr>
          </w:p>
          <w:p w14:paraId="383BB618" w14:textId="77777777" w:rsidR="00883F09" w:rsidRDefault="00883F09">
            <w:pPr>
              <w:pStyle w:val="Default"/>
              <w:jc w:val="both"/>
            </w:pPr>
          </w:p>
        </w:tc>
      </w:tr>
    </w:tbl>
    <w:p w14:paraId="6BC169D1" w14:textId="64AE8DB5" w:rsidR="00A163BB" w:rsidRDefault="00A163BB">
      <w:pPr>
        <w:pStyle w:val="Zpa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b/>
          <w:sz w:val="24"/>
          <w:szCs w:val="24"/>
        </w:rPr>
      </w:pPr>
    </w:p>
    <w:tbl>
      <w:tblPr>
        <w:tblW w:w="10061" w:type="dxa"/>
        <w:tblInd w:w="-63" w:type="dxa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27"/>
        <w:gridCol w:w="251"/>
        <w:gridCol w:w="2819"/>
        <w:gridCol w:w="10"/>
        <w:gridCol w:w="38"/>
        <w:gridCol w:w="522"/>
        <w:gridCol w:w="6"/>
        <w:gridCol w:w="1135"/>
        <w:gridCol w:w="888"/>
        <w:gridCol w:w="6"/>
        <w:gridCol w:w="418"/>
        <w:gridCol w:w="392"/>
        <w:gridCol w:w="11"/>
        <w:gridCol w:w="1409"/>
        <w:gridCol w:w="138"/>
        <w:gridCol w:w="15"/>
        <w:gridCol w:w="581"/>
        <w:gridCol w:w="25"/>
        <w:gridCol w:w="514"/>
        <w:gridCol w:w="28"/>
        <w:gridCol w:w="290"/>
        <w:gridCol w:w="361"/>
        <w:gridCol w:w="35"/>
        <w:gridCol w:w="142"/>
      </w:tblGrid>
      <w:tr w:rsidR="00A163BB" w14:paraId="78E86350" w14:textId="77777777" w:rsidTr="006016AB">
        <w:trPr>
          <w:gridBefore w:val="1"/>
          <w:gridAfter w:val="2"/>
          <w:wBefore w:w="27" w:type="dxa"/>
          <w:wAfter w:w="177" w:type="dxa"/>
        </w:trPr>
        <w:tc>
          <w:tcPr>
            <w:tcW w:w="9857" w:type="dxa"/>
            <w:gridSpan w:val="21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326C1EDA" w14:textId="02DFACF3" w:rsidR="00A163BB" w:rsidRDefault="00A163BB" w:rsidP="002871DA">
            <w:pPr>
              <w:jc w:val="both"/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A163BB" w14:paraId="170FF5C4" w14:textId="77777777" w:rsidTr="006016AB"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636F744" w14:textId="77777777" w:rsidR="00A163BB" w:rsidRDefault="00A163BB" w:rsidP="002871DA">
            <w:pPr>
              <w:jc w:val="both"/>
            </w:pPr>
            <w:r>
              <w:rPr>
                <w:b/>
              </w:rPr>
              <w:t>Název studijního předmětu</w:t>
            </w:r>
          </w:p>
        </w:tc>
        <w:tc>
          <w:tcPr>
            <w:tcW w:w="6777" w:type="dxa"/>
            <w:gridSpan w:val="18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B8A148" w14:textId="1FABE3EE" w:rsidR="00A163BB" w:rsidRPr="00106353" w:rsidRDefault="00251A80" w:rsidP="006F32C6">
            <w:pPr>
              <w:jc w:val="both"/>
              <w:rPr>
                <w:b/>
              </w:rPr>
            </w:pPr>
            <w:bookmarkStart w:id="51" w:name="Nanomat_a_nanotechn"/>
            <w:bookmarkEnd w:id="51"/>
            <w:r w:rsidRPr="00772BC7">
              <w:rPr>
                <w:b/>
              </w:rPr>
              <w:t>Nanomaterials and Nanotechnolog</w:t>
            </w:r>
            <w:r w:rsidR="006F32C6">
              <w:rPr>
                <w:b/>
              </w:rPr>
              <w:t>y for Cosmetics and Biomaterials</w:t>
            </w:r>
          </w:p>
        </w:tc>
      </w:tr>
      <w:tr w:rsidR="00A163BB" w14:paraId="0D5AF811" w14:textId="77777777" w:rsidTr="006016AB"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A5412EE" w14:textId="77777777" w:rsidR="00A163BB" w:rsidRDefault="00A163BB" w:rsidP="002871DA">
            <w:pPr>
              <w:jc w:val="both"/>
            </w:pPr>
            <w:r>
              <w:rPr>
                <w:b/>
              </w:rPr>
              <w:t>Typ předmětu</w:t>
            </w:r>
          </w:p>
        </w:tc>
        <w:tc>
          <w:tcPr>
            <w:tcW w:w="340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670D2D" w14:textId="134AA7FD" w:rsidR="00A163BB" w:rsidRDefault="00836D80" w:rsidP="002871DA">
            <w:pPr>
              <w:jc w:val="both"/>
            </w:pPr>
            <w:r>
              <w:t>povinně volitelný, PZ</w:t>
            </w:r>
          </w:p>
        </w:tc>
        <w:tc>
          <w:tcPr>
            <w:tcW w:w="269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A715396" w14:textId="77777777" w:rsidR="00A163BB" w:rsidRDefault="00A163BB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A06BFA" w14:textId="77777777" w:rsidR="00A163BB" w:rsidRDefault="00A163BB" w:rsidP="002871DA">
            <w:pPr>
              <w:jc w:val="both"/>
            </w:pPr>
            <w:r>
              <w:t>1/ZS</w:t>
            </w:r>
          </w:p>
        </w:tc>
      </w:tr>
      <w:tr w:rsidR="00A163BB" w14:paraId="4F5EB37A" w14:textId="77777777" w:rsidTr="006016AB"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5EB5806" w14:textId="77777777" w:rsidR="00A163BB" w:rsidRDefault="00A163BB" w:rsidP="002871DA">
            <w:pPr>
              <w:jc w:val="both"/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9CD2B1" w14:textId="50F04DB6" w:rsidR="00A163BB" w:rsidRDefault="00C57FFB" w:rsidP="002871DA">
            <w:pPr>
              <w:jc w:val="both"/>
            </w:pPr>
            <w:r>
              <w:t>14p</w:t>
            </w:r>
            <w:r w:rsidRPr="00E920CC">
              <w:t>+14s</w:t>
            </w:r>
            <w:r>
              <w:t>+0l</w:t>
            </w:r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B4BBB85" w14:textId="77777777" w:rsidR="00A163BB" w:rsidRDefault="00A163BB" w:rsidP="002871DA">
            <w:pPr>
              <w:jc w:val="both"/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65DAC0" w14:textId="77777777" w:rsidR="00A163BB" w:rsidRDefault="00A163BB" w:rsidP="002871DA">
            <w:pPr>
              <w:jc w:val="both"/>
            </w:pPr>
            <w:r>
              <w:t>28</w:t>
            </w:r>
          </w:p>
        </w:tc>
        <w:tc>
          <w:tcPr>
            <w:tcW w:w="215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585ADED" w14:textId="77777777" w:rsidR="00A163BB" w:rsidRDefault="00A163BB" w:rsidP="002871DA">
            <w:pPr>
              <w:jc w:val="both"/>
            </w:pPr>
            <w:r>
              <w:rPr>
                <w:b/>
              </w:rPr>
              <w:t>kreditů</w:t>
            </w:r>
          </w:p>
        </w:tc>
        <w:tc>
          <w:tcPr>
            <w:tcW w:w="121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6E1D16" w14:textId="77777777" w:rsidR="00A163BB" w:rsidRPr="0044114D" w:rsidRDefault="00A163BB" w:rsidP="002871DA">
            <w:pPr>
              <w:jc w:val="both"/>
              <w:rPr>
                <w:color w:val="FF0000"/>
              </w:rPr>
            </w:pPr>
            <w:r w:rsidRPr="00C57FFB">
              <w:t>3</w:t>
            </w:r>
          </w:p>
        </w:tc>
      </w:tr>
      <w:tr w:rsidR="00A163BB" w14:paraId="3DA77A68" w14:textId="77777777" w:rsidTr="006016AB">
        <w:trPr>
          <w:gridBefore w:val="1"/>
          <w:gridAfter w:val="2"/>
          <w:wBefore w:w="27" w:type="dxa"/>
          <w:wAfter w:w="177" w:type="dxa"/>
          <w:trHeight w:val="483"/>
        </w:trPr>
        <w:tc>
          <w:tcPr>
            <w:tcW w:w="3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F182B07" w14:textId="77777777" w:rsidR="00A163BB" w:rsidRDefault="00A163BB" w:rsidP="002871DA">
            <w:pPr>
              <w:jc w:val="both"/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7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37B855" w14:textId="23997F6B" w:rsidR="00A163BB" w:rsidRDefault="00A163BB" w:rsidP="002871DA">
            <w:pPr>
              <w:jc w:val="both"/>
            </w:pPr>
          </w:p>
        </w:tc>
      </w:tr>
      <w:tr w:rsidR="00A163BB" w14:paraId="25646A95" w14:textId="77777777" w:rsidTr="006016AB"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D0FC657" w14:textId="77777777" w:rsidR="00A163BB" w:rsidRDefault="00A163BB" w:rsidP="002871DA">
            <w:pPr>
              <w:jc w:val="both"/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38DA49" w14:textId="77777777" w:rsidR="00A163BB" w:rsidRDefault="00A163BB" w:rsidP="002871DA">
            <w:pPr>
              <w:jc w:val="both"/>
            </w:pPr>
            <w:r>
              <w:t>klasifikovaný zápočet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D1B04D3" w14:textId="77777777" w:rsidR="00A163BB" w:rsidRDefault="00A163BB" w:rsidP="002871DA">
            <w:pPr>
              <w:jc w:val="both"/>
            </w:pPr>
            <w:r>
              <w:rPr>
                <w:b/>
              </w:rPr>
              <w:t>Forma výuky</w:t>
            </w:r>
          </w:p>
        </w:tc>
        <w:tc>
          <w:tcPr>
            <w:tcW w:w="195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5F704F" w14:textId="13C73227" w:rsidR="00A163BB" w:rsidRDefault="00A163BB" w:rsidP="00B01E3E">
            <w:pPr>
              <w:jc w:val="both"/>
            </w:pPr>
            <w:r w:rsidRPr="00B50586">
              <w:t>přednášk</w:t>
            </w:r>
            <w:r w:rsidR="00B01E3E">
              <w:t>y</w:t>
            </w:r>
            <w:r w:rsidRPr="00B50586">
              <w:t>,</w:t>
            </w:r>
            <w:r w:rsidR="00B01E3E">
              <w:t xml:space="preserve"> </w:t>
            </w:r>
            <w:r>
              <w:t>seminář</w:t>
            </w:r>
            <w:r w:rsidR="00B01E3E">
              <w:t>e</w:t>
            </w:r>
          </w:p>
        </w:tc>
      </w:tr>
      <w:tr w:rsidR="00A163BB" w14:paraId="403EE977" w14:textId="77777777" w:rsidTr="006016AB"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8598E7A" w14:textId="77777777" w:rsidR="00A163BB" w:rsidRDefault="00A163BB" w:rsidP="002871DA">
            <w:pPr>
              <w:jc w:val="both"/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7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EBBA893" w14:textId="6F1CB003" w:rsidR="00A163BB" w:rsidRDefault="00A163BB" w:rsidP="002871DA">
            <w:pPr>
              <w:jc w:val="both"/>
            </w:pPr>
            <w:r>
              <w:t>Splnění povinností semináře, prezentace případové studie, test, hodnocení aktivity při účasti na závěrečné řízené diskusi</w:t>
            </w:r>
            <w:r w:rsidR="00EC440D">
              <w:t>.</w:t>
            </w:r>
          </w:p>
        </w:tc>
      </w:tr>
      <w:tr w:rsidR="00A163BB" w14:paraId="2A3A3446" w14:textId="77777777" w:rsidTr="006016AB">
        <w:trPr>
          <w:gridBefore w:val="1"/>
          <w:gridAfter w:val="2"/>
          <w:wBefore w:w="27" w:type="dxa"/>
          <w:wAfter w:w="177" w:type="dxa"/>
          <w:trHeight w:val="197"/>
        </w:trPr>
        <w:tc>
          <w:tcPr>
            <w:tcW w:w="308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D9F2A6B" w14:textId="77777777" w:rsidR="00A163BB" w:rsidRDefault="00A163BB" w:rsidP="002871DA">
            <w:pPr>
              <w:jc w:val="both"/>
            </w:pPr>
            <w:r>
              <w:rPr>
                <w:b/>
              </w:rPr>
              <w:t>Garant předmětu</w:t>
            </w:r>
          </w:p>
        </w:tc>
        <w:tc>
          <w:tcPr>
            <w:tcW w:w="6777" w:type="dxa"/>
            <w:gridSpan w:val="18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2B326D" w14:textId="77777777" w:rsidR="00A163BB" w:rsidRDefault="00A163BB" w:rsidP="002871DA">
            <w:pPr>
              <w:jc w:val="both"/>
            </w:pPr>
            <w:r w:rsidRPr="00470AEB">
              <w:t>doc. Ing. et Ing. Ivo Kuřitka, Ph.D. et Ph.D.</w:t>
            </w:r>
          </w:p>
        </w:tc>
      </w:tr>
      <w:tr w:rsidR="00A163BB" w14:paraId="52A51637" w14:textId="77777777" w:rsidTr="006016AB">
        <w:trPr>
          <w:gridBefore w:val="1"/>
          <w:gridAfter w:val="2"/>
          <w:wBefore w:w="27" w:type="dxa"/>
          <w:wAfter w:w="177" w:type="dxa"/>
          <w:trHeight w:val="243"/>
        </w:trPr>
        <w:tc>
          <w:tcPr>
            <w:tcW w:w="308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5F42F82" w14:textId="77777777" w:rsidR="00A163BB" w:rsidRDefault="00A163BB" w:rsidP="002871DA">
            <w:pPr>
              <w:jc w:val="both"/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7" w:type="dxa"/>
            <w:gridSpan w:val="18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CF4C0B" w14:textId="708BFFEB" w:rsidR="00A163BB" w:rsidRDefault="00786E79" w:rsidP="002871DA">
            <w:pPr>
              <w:jc w:val="both"/>
            </w:pPr>
            <w:r>
              <w:t>100% p</w:t>
            </w:r>
          </w:p>
        </w:tc>
      </w:tr>
      <w:tr w:rsidR="00A163BB" w14:paraId="732C7792" w14:textId="77777777" w:rsidTr="006016AB"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2521C1E" w14:textId="77777777" w:rsidR="00A163BB" w:rsidRDefault="00A163BB" w:rsidP="002871DA">
            <w:pPr>
              <w:jc w:val="both"/>
            </w:pPr>
            <w:r>
              <w:rPr>
                <w:b/>
              </w:rPr>
              <w:t>Vyučující</w:t>
            </w:r>
          </w:p>
        </w:tc>
        <w:tc>
          <w:tcPr>
            <w:tcW w:w="6777" w:type="dxa"/>
            <w:gridSpan w:val="18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30D6019" w14:textId="3F1E7920" w:rsidR="00A163BB" w:rsidRDefault="00A163BB" w:rsidP="002871DA">
            <w:pPr>
              <w:jc w:val="both"/>
            </w:pPr>
          </w:p>
        </w:tc>
      </w:tr>
      <w:tr w:rsidR="00A163BB" w14:paraId="2C264824" w14:textId="77777777" w:rsidTr="006016AB">
        <w:trPr>
          <w:gridBefore w:val="1"/>
          <w:gridAfter w:val="2"/>
          <w:wBefore w:w="27" w:type="dxa"/>
          <w:wAfter w:w="177" w:type="dxa"/>
          <w:trHeight w:val="147"/>
        </w:trPr>
        <w:tc>
          <w:tcPr>
            <w:tcW w:w="9857" w:type="dxa"/>
            <w:gridSpan w:val="21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F409BD" w14:textId="76B98805" w:rsidR="000F48A7" w:rsidRDefault="00AD35B9" w:rsidP="006E29A2">
            <w:pPr>
              <w:spacing w:before="60" w:after="60"/>
              <w:jc w:val="both"/>
            </w:pPr>
            <w:r w:rsidRPr="006E29A2">
              <w:rPr>
                <w:b/>
              </w:rPr>
              <w:t>doc. Ing. et Ing. Ivo Kuřitka, Ph.D. et Ph.D.</w:t>
            </w:r>
            <w:r>
              <w:t xml:space="preserve"> </w:t>
            </w:r>
            <w:r w:rsidR="00C231DA">
              <w:t>(</w:t>
            </w:r>
            <w:r w:rsidR="006E29A2">
              <w:t>100% p)</w:t>
            </w:r>
          </w:p>
        </w:tc>
      </w:tr>
      <w:tr w:rsidR="00A163BB" w14:paraId="2B8C832D" w14:textId="77777777" w:rsidTr="006016AB"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3AA548F" w14:textId="77777777" w:rsidR="00A163BB" w:rsidRDefault="00A163BB" w:rsidP="002871DA">
            <w:pPr>
              <w:jc w:val="both"/>
            </w:pPr>
            <w:r>
              <w:rPr>
                <w:b/>
              </w:rPr>
              <w:t>Stručná anotace předmětu</w:t>
            </w:r>
          </w:p>
        </w:tc>
        <w:tc>
          <w:tcPr>
            <w:tcW w:w="6777" w:type="dxa"/>
            <w:gridSpan w:val="18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87AD6BA" w14:textId="77777777" w:rsidR="00A163BB" w:rsidRDefault="00A163BB" w:rsidP="002871DA">
            <w:pPr>
              <w:jc w:val="both"/>
            </w:pPr>
          </w:p>
        </w:tc>
      </w:tr>
      <w:tr w:rsidR="00A163BB" w14:paraId="18E24B76" w14:textId="77777777" w:rsidTr="006016AB">
        <w:trPr>
          <w:gridBefore w:val="1"/>
          <w:gridAfter w:val="2"/>
          <w:wBefore w:w="27" w:type="dxa"/>
          <w:wAfter w:w="177" w:type="dxa"/>
          <w:trHeight w:val="3938"/>
        </w:trPr>
        <w:tc>
          <w:tcPr>
            <w:tcW w:w="9857" w:type="dxa"/>
            <w:gridSpan w:val="21"/>
            <w:tcBorders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</w:tcPr>
          <w:p w14:paraId="48911483" w14:textId="3BEE6EFC" w:rsidR="00A163BB" w:rsidRDefault="00A163BB" w:rsidP="00AD35B9">
            <w:pPr>
              <w:jc w:val="both"/>
            </w:pPr>
            <w:r w:rsidRPr="00012695">
              <w:t>Cílem předmětu</w:t>
            </w:r>
            <w:r w:rsidR="00012695" w:rsidRPr="00012695">
              <w:t>,</w:t>
            </w:r>
            <w:r w:rsidRPr="00012695">
              <w:t xml:space="preserve"> v obsahové rovině</w:t>
            </w:r>
            <w:r w:rsidR="00012695" w:rsidRPr="00012695">
              <w:t>,</w:t>
            </w:r>
            <w:r w:rsidRPr="00012695">
              <w:t xml:space="preserve"> je seznámit studenty se základními jevy a principy</w:t>
            </w:r>
            <w:r w:rsidR="004D7927" w:rsidRPr="00012695">
              <w:t>,</w:t>
            </w:r>
            <w:r w:rsidR="0053591B" w:rsidRPr="00012695">
              <w:t xml:space="preserve"> </w:t>
            </w:r>
            <w:r w:rsidRPr="00012695">
              <w:t>ve kterých se uplatňuje nanoměřítko  </w:t>
            </w:r>
            <w:r w:rsidR="00012695" w:rsidRPr="00012695">
              <w:t xml:space="preserve">a s </w:t>
            </w:r>
            <w:r w:rsidRPr="00012695">
              <w:t>možnostmi, použitím, omezeními a riziky nanomateriálů a nanotechnolo</w:t>
            </w:r>
            <w:r w:rsidR="00012695" w:rsidRPr="00012695">
              <w:t>gií v kosmetice a biomateriálech.</w:t>
            </w:r>
            <w:r>
              <w:t xml:space="preserve"> Dále je cílem předmětu u studentů rozvinout schopnost kritického pohledu na tuto dynamicky se rozvíjející část jejich specializace a poskytnout jim určitý výchozí referenční rámec pro jejich případnou budoucí účast na výzkumu, vývoji, inovaci, výrobě nebo aplikaci nových produktů, kontrole jakosti a reklamacích, a při řešení navazujících problémů. Předmět navazuje </w:t>
            </w:r>
            <w:r w:rsidRPr="00012695">
              <w:t>na základní kurz v bakalářském stupni studia.</w:t>
            </w:r>
            <w:r w:rsidR="0053591B">
              <w:t xml:space="preserve"> </w:t>
            </w:r>
            <w:r w:rsidR="0053591B" w:rsidRPr="0074043D">
              <w:t>Obsah předmětu tvoří tyto tematické celky:</w:t>
            </w:r>
          </w:p>
          <w:p w14:paraId="00CCC427" w14:textId="2E332EA7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Výchozí situace, doporučení FDA</w:t>
            </w:r>
            <w:r w:rsidR="00BA146F">
              <w:t>.</w:t>
            </w:r>
          </w:p>
          <w:p w14:paraId="4A8DC87C" w14:textId="7C917696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Aplikace nanostrukturovaného systému</w:t>
            </w:r>
            <w:r w:rsidR="00BA146F">
              <w:t>.</w:t>
            </w:r>
          </w:p>
          <w:p w14:paraId="3C511F5B" w14:textId="2AC345D6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Specifika testování nanomateriálů v</w:t>
            </w:r>
            <w:r w:rsidR="00BA146F">
              <w:t> </w:t>
            </w:r>
            <w:r>
              <w:t>kosmetice</w:t>
            </w:r>
            <w:r w:rsidR="00BA146F">
              <w:t>.</w:t>
            </w:r>
          </w:p>
          <w:p w14:paraId="0F2CB0FD" w14:textId="205AF996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Mikro a nanoemulze</w:t>
            </w:r>
            <w:r w:rsidR="00BA146F">
              <w:t>.</w:t>
            </w:r>
          </w:p>
          <w:p w14:paraId="408EA5F6" w14:textId="5D25B6F9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Nanosuspensze</w:t>
            </w:r>
            <w:r w:rsidR="00BA146F">
              <w:t>.</w:t>
            </w:r>
          </w:p>
          <w:p w14:paraId="3B81B638" w14:textId="0AE9533D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Polymery, dendrimery, polymerní nanočástice, enkapsulace</w:t>
            </w:r>
            <w:r w:rsidR="00BA146F">
              <w:t>.</w:t>
            </w:r>
          </w:p>
          <w:p w14:paraId="7A3852BD" w14:textId="342B0A67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Vesikuly, liposomy</w:t>
            </w:r>
            <w:r w:rsidR="00BA146F">
              <w:t>.</w:t>
            </w:r>
          </w:p>
          <w:p w14:paraId="5DCB190A" w14:textId="723AD094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SLN (solid lipid nanoparticles), NLC (nanostructured lipid carriers)</w:t>
            </w:r>
            <w:r w:rsidR="00BA146F">
              <w:t>.</w:t>
            </w:r>
          </w:p>
          <w:p w14:paraId="538C828D" w14:textId="5560C2B0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Nanogely</w:t>
            </w:r>
            <w:r w:rsidR="00BA146F">
              <w:t>.</w:t>
            </w:r>
          </w:p>
          <w:p w14:paraId="507946F8" w14:textId="1E4C1247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 xml:space="preserve">Opalovací krém </w:t>
            </w:r>
            <w:r w:rsidR="00BA146F">
              <w:t>-</w:t>
            </w:r>
            <w:r>
              <w:t xml:space="preserve"> ochrana před UV </w:t>
            </w:r>
            <w:r w:rsidR="00BA146F">
              <w:t>-</w:t>
            </w:r>
            <w:r>
              <w:t xml:space="preserve"> TiO</w:t>
            </w:r>
            <w:r w:rsidRPr="00371BFB">
              <w:rPr>
                <w:vertAlign w:val="subscript"/>
              </w:rPr>
              <w:t>2</w:t>
            </w:r>
            <w:r>
              <w:t>, ZnO, technologie, aplikace, testování</w:t>
            </w:r>
            <w:r w:rsidR="00BA146F">
              <w:t>.</w:t>
            </w:r>
          </w:p>
          <w:p w14:paraId="57A47993" w14:textId="026B9B73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Anti-aging přípravky</w:t>
            </w:r>
            <w:r w:rsidR="00BA146F">
              <w:t>.</w:t>
            </w:r>
          </w:p>
          <w:p w14:paraId="5BD8E24E" w14:textId="75374225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Vlasová kosmetika, zubní pasty, rtěnky a další formy</w:t>
            </w:r>
            <w:r w:rsidR="00BA146F">
              <w:t>.</w:t>
            </w:r>
          </w:p>
          <w:p w14:paraId="2A6EA560" w14:textId="63F18E90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Antimikrobiální systémy</w:t>
            </w:r>
            <w:r w:rsidR="00BA146F">
              <w:t>.</w:t>
            </w:r>
          </w:p>
          <w:p w14:paraId="71CB21F3" w14:textId="44F7044D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Regulace a normy</w:t>
            </w:r>
            <w:r w:rsidR="00BA146F">
              <w:t>.</w:t>
            </w:r>
          </w:p>
        </w:tc>
      </w:tr>
      <w:tr w:rsidR="00A163BB" w14:paraId="5E9B970F" w14:textId="77777777" w:rsidTr="006016AB">
        <w:trPr>
          <w:gridBefore w:val="1"/>
          <w:gridAfter w:val="2"/>
          <w:wBefore w:w="27" w:type="dxa"/>
          <w:wAfter w:w="177" w:type="dxa"/>
          <w:trHeight w:val="265"/>
        </w:trPr>
        <w:tc>
          <w:tcPr>
            <w:tcW w:w="3640" w:type="dxa"/>
            <w:gridSpan w:val="5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C759BCC" w14:textId="77777777" w:rsidR="00A163BB" w:rsidRDefault="00A163BB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7" w:type="dxa"/>
            <w:gridSpan w:val="16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06E6C837" w14:textId="77777777" w:rsidR="00A163BB" w:rsidRDefault="00A163BB" w:rsidP="002871DA">
            <w:pPr>
              <w:jc w:val="both"/>
            </w:pPr>
          </w:p>
        </w:tc>
      </w:tr>
      <w:tr w:rsidR="00A163BB" w14:paraId="372C2AA1" w14:textId="77777777" w:rsidTr="006016AB">
        <w:trPr>
          <w:gridBefore w:val="1"/>
          <w:gridAfter w:val="2"/>
          <w:wBefore w:w="27" w:type="dxa"/>
          <w:wAfter w:w="177" w:type="dxa"/>
          <w:trHeight w:val="1497"/>
        </w:trPr>
        <w:tc>
          <w:tcPr>
            <w:tcW w:w="9857" w:type="dxa"/>
            <w:gridSpan w:val="21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FEF351" w14:textId="443D27F4" w:rsidR="00A163BB" w:rsidRPr="00E66D54" w:rsidRDefault="00A163BB" w:rsidP="002871DA">
            <w:pPr>
              <w:rPr>
                <w:color w:val="000000"/>
              </w:rPr>
            </w:pPr>
            <w:r w:rsidRPr="00E66D54">
              <w:rPr>
                <w:color w:val="000000"/>
                <w:u w:val="single"/>
              </w:rPr>
              <w:t>Povinná</w:t>
            </w:r>
            <w:r w:rsidR="00FA004A" w:rsidRPr="00E66D54">
              <w:rPr>
                <w:color w:val="000000"/>
                <w:u w:val="single"/>
              </w:rPr>
              <w:t xml:space="preserve"> literatura</w:t>
            </w:r>
            <w:r w:rsidRPr="00E66D54">
              <w:rPr>
                <w:color w:val="000000"/>
                <w:u w:val="single"/>
              </w:rPr>
              <w:t>:</w:t>
            </w:r>
            <w:r w:rsidRPr="00E66D54">
              <w:rPr>
                <w:color w:val="000000"/>
              </w:rPr>
              <w:t xml:space="preserve"> </w:t>
            </w:r>
          </w:p>
          <w:p w14:paraId="746F6265" w14:textId="77777777" w:rsidR="00E66D54" w:rsidRPr="00E66D54" w:rsidRDefault="00E66D54" w:rsidP="00E66D54">
            <w:pPr>
              <w:jc w:val="both"/>
            </w:pPr>
            <w:r w:rsidRPr="00E66D54">
              <w:t>Výukové materiály v anglickém jazyce poskytnuté vyučujícím.</w:t>
            </w:r>
          </w:p>
          <w:p w14:paraId="7CC92E3C" w14:textId="0049489A" w:rsidR="00A163BB" w:rsidRPr="00E66D54" w:rsidRDefault="00A163BB" w:rsidP="002871DA">
            <w:pPr>
              <w:jc w:val="both"/>
              <w:rPr>
                <w:u w:val="single"/>
              </w:rPr>
            </w:pPr>
            <w:r w:rsidRPr="00E66D54">
              <w:t>GRUMEZESCU, A</w:t>
            </w:r>
            <w:r w:rsidR="000D1806" w:rsidRPr="00E66D54">
              <w:t>.</w:t>
            </w:r>
            <w:r w:rsidRPr="00E66D54">
              <w:t xml:space="preserve">M. Nanobiomaterials in Galenic </w:t>
            </w:r>
            <w:r w:rsidR="00E61F13" w:rsidRPr="00E66D54">
              <w:t>F</w:t>
            </w:r>
            <w:r w:rsidRPr="00E66D54">
              <w:t xml:space="preserve">ormulations and </w:t>
            </w:r>
            <w:r w:rsidR="00E61F13" w:rsidRPr="00E66D54">
              <w:t>C</w:t>
            </w:r>
            <w:r w:rsidRPr="00E66D54">
              <w:t xml:space="preserve">osmetics: </w:t>
            </w:r>
            <w:r w:rsidR="00E61F13" w:rsidRPr="00E66D54">
              <w:t>A</w:t>
            </w:r>
            <w:r w:rsidRPr="00E66D54">
              <w:t xml:space="preserve">pplications of </w:t>
            </w:r>
            <w:r w:rsidR="00E61F13" w:rsidRPr="00E66D54">
              <w:t>N</w:t>
            </w:r>
            <w:r w:rsidRPr="00E66D54">
              <w:t>anobiomateri</w:t>
            </w:r>
            <w:r w:rsidR="00A56DC7" w:rsidRPr="00E66D54">
              <w:t xml:space="preserve">als. Amsterdam, </w:t>
            </w:r>
            <w:r w:rsidRPr="00E66D54">
              <w:t>Boston: Elsevier/WA</w:t>
            </w:r>
            <w:r w:rsidR="0053591B" w:rsidRPr="00E66D54">
              <w:t xml:space="preserve"> (imprint)</w:t>
            </w:r>
            <w:r w:rsidR="00A56DC7" w:rsidRPr="00E66D54">
              <w:t xml:space="preserve">, 2016. ISBN 9780323428682, </w:t>
            </w:r>
            <w:r w:rsidRPr="00E66D54">
              <w:t>0323428681.</w:t>
            </w:r>
          </w:p>
          <w:p w14:paraId="4CFF9C65" w14:textId="183A741D" w:rsidR="00A163BB" w:rsidRPr="00E66D54" w:rsidRDefault="00A163BB" w:rsidP="002871DA">
            <w:pPr>
              <w:jc w:val="both"/>
              <w:rPr>
                <w:u w:val="single"/>
              </w:rPr>
            </w:pPr>
            <w:r w:rsidRPr="00E66D54">
              <w:rPr>
                <w:rFonts w:ascii="Open Sans" w:hAnsi="Open Sans"/>
                <w:color w:val="000000"/>
              </w:rPr>
              <w:t xml:space="preserve">GARTI, N. </w:t>
            </w:r>
            <w:r w:rsidRPr="00E66D54">
              <w:rPr>
                <w:rFonts w:ascii="Open Sans" w:hAnsi="Open Sans"/>
                <w:iCs/>
                <w:color w:val="000000"/>
              </w:rPr>
              <w:t xml:space="preserve">Nanotechnologies for </w:t>
            </w:r>
            <w:r w:rsidR="00E61F13" w:rsidRPr="00E66D54">
              <w:rPr>
                <w:rFonts w:ascii="Open Sans" w:hAnsi="Open Sans"/>
                <w:iCs/>
                <w:color w:val="000000"/>
              </w:rPr>
              <w:t>S</w:t>
            </w:r>
            <w:r w:rsidRPr="00E66D54">
              <w:rPr>
                <w:rFonts w:ascii="Open Sans" w:hAnsi="Open Sans"/>
                <w:iCs/>
                <w:color w:val="000000"/>
              </w:rPr>
              <w:t xml:space="preserve">olubilization and </w:t>
            </w:r>
            <w:r w:rsidR="00E61F13" w:rsidRPr="00E66D54">
              <w:rPr>
                <w:rFonts w:ascii="Open Sans" w:hAnsi="Open Sans"/>
                <w:iCs/>
                <w:color w:val="000000"/>
              </w:rPr>
              <w:t>D</w:t>
            </w:r>
            <w:r w:rsidRPr="00E66D54">
              <w:rPr>
                <w:rFonts w:ascii="Open Sans" w:hAnsi="Open Sans"/>
                <w:iCs/>
                <w:color w:val="000000"/>
              </w:rPr>
              <w:t xml:space="preserve">elivery in </w:t>
            </w:r>
            <w:r w:rsidR="00E61F13" w:rsidRPr="00E66D54">
              <w:rPr>
                <w:rFonts w:ascii="Open Sans" w:hAnsi="Open Sans"/>
                <w:iCs/>
                <w:color w:val="000000"/>
              </w:rPr>
              <w:t>F</w:t>
            </w:r>
            <w:r w:rsidRPr="00E66D54">
              <w:rPr>
                <w:rFonts w:ascii="Open Sans" w:hAnsi="Open Sans"/>
                <w:iCs/>
                <w:color w:val="000000"/>
              </w:rPr>
              <w:t xml:space="preserve">oods and </w:t>
            </w:r>
            <w:r w:rsidR="00E61F13" w:rsidRPr="00E66D54">
              <w:rPr>
                <w:rFonts w:ascii="Open Sans" w:hAnsi="Open Sans"/>
                <w:iCs/>
                <w:color w:val="000000"/>
              </w:rPr>
              <w:t>C</w:t>
            </w:r>
            <w:r w:rsidRPr="00E66D54">
              <w:rPr>
                <w:rFonts w:ascii="Open Sans" w:hAnsi="Open Sans"/>
                <w:iCs/>
                <w:color w:val="000000"/>
              </w:rPr>
              <w:t xml:space="preserve">osmetics </w:t>
            </w:r>
            <w:r w:rsidR="00E61F13" w:rsidRPr="00E66D54">
              <w:rPr>
                <w:rFonts w:ascii="Open Sans" w:hAnsi="Open Sans"/>
                <w:iCs/>
                <w:color w:val="000000"/>
              </w:rPr>
              <w:t>P</w:t>
            </w:r>
            <w:r w:rsidRPr="00E66D54">
              <w:rPr>
                <w:rFonts w:ascii="Open Sans" w:hAnsi="Open Sans"/>
                <w:iCs/>
                <w:color w:val="000000"/>
              </w:rPr>
              <w:t>harmaceuticals</w:t>
            </w:r>
            <w:r w:rsidRPr="00E66D54">
              <w:rPr>
                <w:rFonts w:ascii="Open Sans" w:hAnsi="Open Sans"/>
                <w:color w:val="000000"/>
              </w:rPr>
              <w:t xml:space="preserve">. </w:t>
            </w:r>
            <w:r w:rsidR="00A56DC7" w:rsidRPr="00E66D54">
              <w:rPr>
                <w:rFonts w:ascii="Open Sans" w:hAnsi="Open Sans"/>
                <w:color w:val="000000"/>
              </w:rPr>
              <w:t xml:space="preserve">Lancaster: DEStech Publications, </w:t>
            </w:r>
            <w:r w:rsidRPr="00E66D54">
              <w:rPr>
                <w:rFonts w:ascii="Open Sans" w:hAnsi="Open Sans"/>
                <w:color w:val="000000"/>
              </w:rPr>
              <w:t xml:space="preserve">2012. ISBN 1-60595-016-5. </w:t>
            </w:r>
          </w:p>
          <w:p w14:paraId="051FBE6A" w14:textId="0B0EF7D7" w:rsidR="00A163BB" w:rsidRPr="00E66D54" w:rsidRDefault="0053591B" w:rsidP="002871DA">
            <w:pPr>
              <w:jc w:val="both"/>
              <w:rPr>
                <w:rFonts w:ascii="Open Sans" w:hAnsi="Open Sans"/>
                <w:color w:val="000000"/>
              </w:rPr>
            </w:pPr>
            <w:r w:rsidRPr="00E66D54">
              <w:rPr>
                <w:rFonts w:ascii="Open Sans" w:hAnsi="Open Sans"/>
                <w:color w:val="000000"/>
              </w:rPr>
              <w:t>W</w:t>
            </w:r>
            <w:r w:rsidRPr="00E66D54">
              <w:rPr>
                <w:rFonts w:ascii="Open Sans" w:hAnsi="Open Sans"/>
                <w:caps/>
                <w:color w:val="000000"/>
                <w:kern w:val="20"/>
              </w:rPr>
              <w:t>ang</w:t>
            </w:r>
            <w:r w:rsidRPr="00E66D54">
              <w:rPr>
                <w:rFonts w:ascii="Open Sans" w:hAnsi="Open Sans"/>
                <w:color w:val="000000"/>
              </w:rPr>
              <w:t xml:space="preserve">, S.Q. (Ed.) </w:t>
            </w:r>
            <w:r w:rsidR="00A163BB" w:rsidRPr="00E66D54">
              <w:rPr>
                <w:rFonts w:ascii="Open Sans" w:hAnsi="Open Sans"/>
                <w:color w:val="000000"/>
              </w:rPr>
              <w:t xml:space="preserve">Principles and </w:t>
            </w:r>
            <w:r w:rsidRPr="00E66D54">
              <w:rPr>
                <w:rFonts w:ascii="Open Sans" w:hAnsi="Open Sans"/>
                <w:color w:val="000000"/>
              </w:rPr>
              <w:t>P</w:t>
            </w:r>
            <w:r w:rsidR="00A163BB" w:rsidRPr="00E66D54">
              <w:rPr>
                <w:rFonts w:ascii="Open Sans" w:hAnsi="Open Sans"/>
                <w:color w:val="000000"/>
              </w:rPr>
              <w:t xml:space="preserve">ractice of </w:t>
            </w:r>
            <w:r w:rsidRPr="00E66D54">
              <w:rPr>
                <w:rFonts w:ascii="Open Sans" w:hAnsi="Open Sans"/>
                <w:color w:val="000000"/>
              </w:rPr>
              <w:t>P</w:t>
            </w:r>
            <w:r w:rsidR="00A163BB" w:rsidRPr="00E66D54">
              <w:rPr>
                <w:rFonts w:ascii="Open Sans" w:hAnsi="Open Sans"/>
                <w:color w:val="000000"/>
              </w:rPr>
              <w:t>hotoprotection</w:t>
            </w:r>
            <w:r w:rsidRPr="00E66D54">
              <w:rPr>
                <w:rFonts w:ascii="Open Sans" w:hAnsi="Open Sans"/>
                <w:color w:val="000000"/>
              </w:rPr>
              <w:t>. New York</w:t>
            </w:r>
            <w:r w:rsidR="00A163BB" w:rsidRPr="00E66D54">
              <w:rPr>
                <w:rFonts w:ascii="Open Sans" w:hAnsi="Open Sans"/>
                <w:color w:val="000000"/>
              </w:rPr>
              <w:t xml:space="preserve">: Springer Berlin Heidelberg, 2016. ISBN 9783319293813. </w:t>
            </w:r>
          </w:p>
          <w:p w14:paraId="2DD89551" w14:textId="77777777" w:rsidR="00A163BB" w:rsidRPr="00E66D54" w:rsidRDefault="00A163BB" w:rsidP="002871DA">
            <w:pPr>
              <w:jc w:val="both"/>
              <w:rPr>
                <w:u w:val="single"/>
              </w:rPr>
            </w:pPr>
          </w:p>
          <w:p w14:paraId="68E50FBA" w14:textId="2EA8E6DC" w:rsidR="00A163BB" w:rsidRPr="00E66D54" w:rsidRDefault="00A163BB" w:rsidP="002871DA">
            <w:pPr>
              <w:jc w:val="both"/>
            </w:pPr>
            <w:r w:rsidRPr="00E66D54">
              <w:rPr>
                <w:u w:val="single"/>
              </w:rPr>
              <w:t>Doporučená</w:t>
            </w:r>
            <w:r w:rsidR="00FA004A" w:rsidRPr="00E66D54">
              <w:rPr>
                <w:u w:val="single"/>
              </w:rPr>
              <w:t xml:space="preserve"> </w:t>
            </w:r>
            <w:r w:rsidR="00FA004A" w:rsidRPr="00E66D54">
              <w:rPr>
                <w:color w:val="000000"/>
                <w:u w:val="single"/>
              </w:rPr>
              <w:t>literatura:</w:t>
            </w:r>
          </w:p>
          <w:p w14:paraId="36994177" w14:textId="5E0B462D" w:rsidR="00A163BB" w:rsidRPr="00E66D54" w:rsidRDefault="00A163BB" w:rsidP="002871DA">
            <w:pPr>
              <w:jc w:val="both"/>
            </w:pPr>
            <w:r w:rsidRPr="00E66D54">
              <w:t xml:space="preserve">SAKAMOTO, K. Cosmetic </w:t>
            </w:r>
            <w:r w:rsidR="00196B65" w:rsidRPr="00E66D54">
              <w:t>S</w:t>
            </w:r>
            <w:r w:rsidRPr="00E66D54">
              <w:t xml:space="preserve">cience and </w:t>
            </w:r>
            <w:r w:rsidR="00196B65" w:rsidRPr="00E66D54">
              <w:t>T</w:t>
            </w:r>
            <w:r w:rsidRPr="00E66D54">
              <w:t xml:space="preserve">echnology: </w:t>
            </w:r>
            <w:r w:rsidR="00196B65" w:rsidRPr="00E66D54">
              <w:t>T</w:t>
            </w:r>
            <w:r w:rsidRPr="00E66D54">
              <w:t xml:space="preserve">heoretical </w:t>
            </w:r>
            <w:r w:rsidR="00196B65" w:rsidRPr="00E66D54">
              <w:t>P</w:t>
            </w:r>
            <w:r w:rsidRPr="00E66D54">
              <w:t xml:space="preserve">rinciples and </w:t>
            </w:r>
            <w:r w:rsidR="00196B65" w:rsidRPr="00E66D54">
              <w:t>A</w:t>
            </w:r>
            <w:r w:rsidRPr="00E66D54">
              <w:t>pplications. Waltham, MA: Elsevier, 2016. ISBN 9780128020050.</w:t>
            </w:r>
          </w:p>
          <w:p w14:paraId="3071457A" w14:textId="2A2E20C8" w:rsidR="00A163BB" w:rsidRPr="00E66D54" w:rsidRDefault="00A163BB" w:rsidP="002871DA">
            <w:pPr>
              <w:jc w:val="both"/>
            </w:pPr>
            <w:r w:rsidRPr="00E66D54">
              <w:t xml:space="preserve">BECK, R. Nanocosmetics and Nanomedicines. </w:t>
            </w:r>
            <w:hyperlink r:id="rId15" w:history="1">
              <w:r w:rsidR="007C7BAD" w:rsidRPr="00E66D54">
                <w:t>Springer</w:t>
              </w:r>
            </w:hyperlink>
            <w:r w:rsidR="007C7BAD" w:rsidRPr="00E66D54">
              <w:t xml:space="preserve">, </w:t>
            </w:r>
            <w:r w:rsidRPr="00E66D54">
              <w:t>2011. ISBN 3-642-19791-4.</w:t>
            </w:r>
          </w:p>
          <w:p w14:paraId="04832B98" w14:textId="27C87F69" w:rsidR="00A163BB" w:rsidRPr="00DE2F83" w:rsidRDefault="000D1806" w:rsidP="0043497D">
            <w:pPr>
              <w:jc w:val="both"/>
            </w:pPr>
            <w:r w:rsidRPr="00E66D54">
              <w:t>ANTUNES, A.</w:t>
            </w:r>
            <w:r w:rsidR="00A163BB" w:rsidRPr="00E66D54">
              <w:t>F.</w:t>
            </w:r>
            <w:r w:rsidR="00EB5D33" w:rsidRPr="00E66D54">
              <w:t xml:space="preserve">, </w:t>
            </w:r>
            <w:r w:rsidR="00A163BB" w:rsidRPr="00E66D54">
              <w:t>P</w:t>
            </w:r>
            <w:r w:rsidRPr="00E66D54">
              <w:t xml:space="preserve">EREIRA, P., REIS, C., RIJO, P., </w:t>
            </w:r>
            <w:r w:rsidR="00A163BB" w:rsidRPr="00E66D54">
              <w:t xml:space="preserve">REIS, C. Nanosystems for Skin Delivery: From Drugs to Cosmetics. Current Drug Metabolism. </w:t>
            </w:r>
            <w:r w:rsidR="0043497D" w:rsidRPr="00E66D54">
              <w:t>V</w:t>
            </w:r>
            <w:r w:rsidR="00A163BB" w:rsidRPr="00E66D54">
              <w:t xml:space="preserve">ol. 18, </w:t>
            </w:r>
            <w:r w:rsidR="0043497D" w:rsidRPr="00E66D54">
              <w:t>n</w:t>
            </w:r>
            <w:r w:rsidR="00A163BB" w:rsidRPr="00E66D54">
              <w:t>o. 5, p. 412-425</w:t>
            </w:r>
            <w:r w:rsidR="0043497D" w:rsidRPr="00E66D54">
              <w:t>, 2017</w:t>
            </w:r>
            <w:r w:rsidR="00A163BB" w:rsidRPr="00E66D54">
              <w:t>. ISSN 1389-2002.</w:t>
            </w:r>
          </w:p>
        </w:tc>
      </w:tr>
      <w:tr w:rsidR="00A163BB" w14:paraId="36649EEC" w14:textId="77777777" w:rsidTr="006016AB">
        <w:trPr>
          <w:gridBefore w:val="1"/>
          <w:gridAfter w:val="2"/>
          <w:wBefore w:w="27" w:type="dxa"/>
          <w:wAfter w:w="177" w:type="dxa"/>
        </w:trPr>
        <w:tc>
          <w:tcPr>
            <w:tcW w:w="9857" w:type="dxa"/>
            <w:gridSpan w:val="21"/>
            <w:tcBorders>
              <w:top w:val="single" w:sz="1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7CAAC"/>
          </w:tcPr>
          <w:p w14:paraId="346C361C" w14:textId="77777777" w:rsidR="00A163BB" w:rsidRDefault="00A163BB" w:rsidP="002871DA">
            <w:pPr>
              <w:jc w:val="center"/>
            </w:pPr>
            <w:r>
              <w:rPr>
                <w:b/>
              </w:rPr>
              <w:t>Informace ke kombinované nebo distanční formě</w:t>
            </w:r>
          </w:p>
        </w:tc>
      </w:tr>
      <w:tr w:rsidR="00A163BB" w14:paraId="3DCDCD8A" w14:textId="77777777" w:rsidTr="006016AB">
        <w:trPr>
          <w:gridBefore w:val="1"/>
          <w:gridAfter w:val="2"/>
          <w:wBefore w:w="27" w:type="dxa"/>
          <w:wAfter w:w="177" w:type="dxa"/>
        </w:trPr>
        <w:tc>
          <w:tcPr>
            <w:tcW w:w="4781" w:type="dxa"/>
            <w:gridSpan w:val="7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D3199E7" w14:textId="77777777" w:rsidR="00A163BB" w:rsidRDefault="00A163BB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EA086A" w14:textId="784B7220" w:rsidR="00A163BB" w:rsidRPr="00470AEB" w:rsidRDefault="00A163BB" w:rsidP="002871DA">
            <w:pPr>
              <w:jc w:val="center"/>
            </w:pPr>
          </w:p>
        </w:tc>
        <w:tc>
          <w:tcPr>
            <w:tcW w:w="4188" w:type="dxa"/>
            <w:gridSpan w:val="13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75187A6" w14:textId="77777777" w:rsidR="00A163BB" w:rsidRDefault="00A163BB" w:rsidP="002871DA">
            <w:pPr>
              <w:jc w:val="both"/>
            </w:pPr>
            <w:r>
              <w:rPr>
                <w:b/>
              </w:rPr>
              <w:t xml:space="preserve">hodin </w:t>
            </w:r>
          </w:p>
        </w:tc>
      </w:tr>
      <w:tr w:rsidR="00A163BB" w14:paraId="58CC73FA" w14:textId="77777777" w:rsidTr="006016AB">
        <w:trPr>
          <w:gridBefore w:val="1"/>
          <w:gridAfter w:val="2"/>
          <w:wBefore w:w="27" w:type="dxa"/>
          <w:wAfter w:w="177" w:type="dxa"/>
        </w:trPr>
        <w:tc>
          <w:tcPr>
            <w:tcW w:w="9857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B52F6A2" w14:textId="77777777" w:rsidR="00A163BB" w:rsidRDefault="00A163BB" w:rsidP="002871DA">
            <w:pPr>
              <w:jc w:val="both"/>
            </w:pPr>
            <w:r>
              <w:rPr>
                <w:b/>
              </w:rPr>
              <w:t>Informace o způsobu kontaktu s vyučujícím</w:t>
            </w:r>
          </w:p>
        </w:tc>
      </w:tr>
      <w:tr w:rsidR="00A163BB" w14:paraId="7908A66F" w14:textId="77777777" w:rsidTr="006016AB">
        <w:trPr>
          <w:gridBefore w:val="1"/>
          <w:gridAfter w:val="2"/>
          <w:wBefore w:w="27" w:type="dxa"/>
          <w:wAfter w:w="177" w:type="dxa"/>
          <w:trHeight w:val="274"/>
        </w:trPr>
        <w:tc>
          <w:tcPr>
            <w:tcW w:w="9857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34A2E2" w14:textId="77777777" w:rsidR="00E46344" w:rsidRDefault="00E46344" w:rsidP="00F42BFF">
            <w:pPr>
              <w:jc w:val="both"/>
            </w:pPr>
          </w:p>
          <w:p w14:paraId="53681F9B" w14:textId="77777777" w:rsidR="006016AB" w:rsidRDefault="006016AB" w:rsidP="00F42BFF">
            <w:pPr>
              <w:jc w:val="both"/>
            </w:pPr>
          </w:p>
          <w:p w14:paraId="35683010" w14:textId="01662F63" w:rsidR="00E66D54" w:rsidRDefault="00E66D54" w:rsidP="00F42BFF">
            <w:pPr>
              <w:jc w:val="both"/>
            </w:pPr>
          </w:p>
        </w:tc>
      </w:tr>
      <w:tr w:rsidR="00A163BB" w14:paraId="6350BC9C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9857" w:type="dxa"/>
            <w:gridSpan w:val="21"/>
            <w:tcBorders>
              <w:bottom w:val="double" w:sz="4" w:space="0" w:color="auto"/>
            </w:tcBorders>
            <w:shd w:val="clear" w:color="auto" w:fill="BDD6EE"/>
          </w:tcPr>
          <w:p w14:paraId="75C36042" w14:textId="4723BDB5" w:rsidR="00A163BB" w:rsidRDefault="00A163BB" w:rsidP="002871DA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A163BB" w14:paraId="49602FCD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double" w:sz="4" w:space="0" w:color="auto"/>
            </w:tcBorders>
            <w:shd w:val="clear" w:color="auto" w:fill="F7CAAC"/>
          </w:tcPr>
          <w:p w14:paraId="2B609799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7" w:type="dxa"/>
            <w:gridSpan w:val="18"/>
            <w:tcBorders>
              <w:top w:val="double" w:sz="4" w:space="0" w:color="auto"/>
            </w:tcBorders>
          </w:tcPr>
          <w:p w14:paraId="33A483C7" w14:textId="0B9C61F5" w:rsidR="00A163BB" w:rsidRPr="00106353" w:rsidRDefault="00A83213" w:rsidP="002871DA">
            <w:pPr>
              <w:jc w:val="both"/>
              <w:rPr>
                <w:b/>
              </w:rPr>
            </w:pPr>
            <w:bookmarkStart w:id="52" w:name="Biomateriály_II"/>
            <w:bookmarkEnd w:id="52"/>
            <w:r>
              <w:rPr>
                <w:b/>
              </w:rPr>
              <w:t>Biomaterials II</w:t>
            </w:r>
          </w:p>
        </w:tc>
      </w:tr>
      <w:tr w:rsidR="00A163BB" w14:paraId="48D3A59F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shd w:val="clear" w:color="auto" w:fill="F7CAAC"/>
          </w:tcPr>
          <w:p w14:paraId="0A16A265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5" w:type="dxa"/>
            <w:gridSpan w:val="8"/>
          </w:tcPr>
          <w:p w14:paraId="2160A4C8" w14:textId="5B8F7151" w:rsidR="00A163BB" w:rsidRDefault="00836D80" w:rsidP="002871DA">
            <w:pPr>
              <w:jc w:val="both"/>
            </w:pPr>
            <w:r>
              <w:t>povinně volitelný, PZ</w:t>
            </w:r>
          </w:p>
        </w:tc>
        <w:tc>
          <w:tcPr>
            <w:tcW w:w="2693" w:type="dxa"/>
            <w:gridSpan w:val="7"/>
            <w:shd w:val="clear" w:color="auto" w:fill="F7CAAC"/>
          </w:tcPr>
          <w:p w14:paraId="139E46F4" w14:textId="77777777" w:rsidR="00A163BB" w:rsidRDefault="00A163BB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gridSpan w:val="3"/>
          </w:tcPr>
          <w:p w14:paraId="3A14BE41" w14:textId="77777777" w:rsidR="00A163BB" w:rsidRDefault="00A163BB" w:rsidP="002871DA">
            <w:pPr>
              <w:jc w:val="both"/>
            </w:pPr>
            <w:r>
              <w:t>1/LS</w:t>
            </w:r>
          </w:p>
        </w:tc>
      </w:tr>
      <w:tr w:rsidR="00A163BB" w14:paraId="751D837A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shd w:val="clear" w:color="auto" w:fill="F7CAAC"/>
          </w:tcPr>
          <w:p w14:paraId="7A858EB6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</w:tcPr>
          <w:p w14:paraId="70C0E708" w14:textId="4E8BDDFD" w:rsidR="00A163BB" w:rsidRDefault="00C57FFB" w:rsidP="002871DA">
            <w:pPr>
              <w:jc w:val="both"/>
            </w:pPr>
            <w:r>
              <w:t>28p+</w:t>
            </w:r>
            <w:r w:rsidRPr="00E920CC">
              <w:t>14s</w:t>
            </w:r>
            <w:r>
              <w:t>+0l</w:t>
            </w:r>
          </w:p>
        </w:tc>
        <w:tc>
          <w:tcPr>
            <w:tcW w:w="888" w:type="dxa"/>
            <w:shd w:val="clear" w:color="auto" w:fill="F7CAAC"/>
          </w:tcPr>
          <w:p w14:paraId="336C151E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14:paraId="5472F970" w14:textId="77777777" w:rsidR="00A163BB" w:rsidRDefault="00A163BB" w:rsidP="002871DA">
            <w:pPr>
              <w:jc w:val="both"/>
            </w:pPr>
            <w:r>
              <w:t>42</w:t>
            </w:r>
          </w:p>
        </w:tc>
        <w:tc>
          <w:tcPr>
            <w:tcW w:w="2154" w:type="dxa"/>
            <w:gridSpan w:val="5"/>
            <w:shd w:val="clear" w:color="auto" w:fill="F7CAAC"/>
          </w:tcPr>
          <w:p w14:paraId="59D819D9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8" w:type="dxa"/>
            <w:gridSpan w:val="5"/>
          </w:tcPr>
          <w:p w14:paraId="526483B4" w14:textId="7BF10B56" w:rsidR="00A163BB" w:rsidRDefault="00C57FFB" w:rsidP="002871DA">
            <w:pPr>
              <w:jc w:val="both"/>
            </w:pPr>
            <w:r>
              <w:t>5</w:t>
            </w:r>
          </w:p>
        </w:tc>
      </w:tr>
      <w:tr w:rsidR="00A163BB" w14:paraId="44D7DAF5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shd w:val="clear" w:color="auto" w:fill="F7CAAC"/>
          </w:tcPr>
          <w:p w14:paraId="0849DF87" w14:textId="77777777" w:rsidR="00A163BB" w:rsidRDefault="00A163BB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7" w:type="dxa"/>
            <w:gridSpan w:val="18"/>
          </w:tcPr>
          <w:p w14:paraId="1510E96E" w14:textId="77777777" w:rsidR="00A163BB" w:rsidRDefault="00A163BB" w:rsidP="002871DA">
            <w:pPr>
              <w:jc w:val="both"/>
            </w:pPr>
          </w:p>
        </w:tc>
      </w:tr>
      <w:tr w:rsidR="00A163BB" w14:paraId="080E9D8E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shd w:val="clear" w:color="auto" w:fill="F7CAAC"/>
          </w:tcPr>
          <w:p w14:paraId="27F7B31C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5" w:type="dxa"/>
            <w:gridSpan w:val="8"/>
          </w:tcPr>
          <w:p w14:paraId="649F054C" w14:textId="1E6E031E" w:rsidR="00A163BB" w:rsidRDefault="0021071E" w:rsidP="002871DA">
            <w:pPr>
              <w:jc w:val="both"/>
            </w:pPr>
            <w:r>
              <w:t>z</w:t>
            </w:r>
            <w:r w:rsidR="00A163BB">
              <w:t>ápočet, zkouška</w:t>
            </w:r>
          </w:p>
        </w:tc>
        <w:tc>
          <w:tcPr>
            <w:tcW w:w="1558" w:type="dxa"/>
            <w:gridSpan w:val="3"/>
            <w:shd w:val="clear" w:color="auto" w:fill="F7CAAC"/>
          </w:tcPr>
          <w:p w14:paraId="439B236E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4" w:type="dxa"/>
            <w:gridSpan w:val="7"/>
          </w:tcPr>
          <w:p w14:paraId="31AAFF3D" w14:textId="39943F41" w:rsidR="00A163BB" w:rsidRDefault="00B01E3E" w:rsidP="002871DA">
            <w:pPr>
              <w:jc w:val="both"/>
            </w:pPr>
            <w:r>
              <w:t>přednášky, semináře</w:t>
            </w:r>
          </w:p>
        </w:tc>
      </w:tr>
      <w:tr w:rsidR="00A163BB" w14:paraId="0787F747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shd w:val="clear" w:color="auto" w:fill="F7CAAC"/>
          </w:tcPr>
          <w:p w14:paraId="33BF149F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7" w:type="dxa"/>
            <w:gridSpan w:val="18"/>
            <w:tcBorders>
              <w:bottom w:val="single" w:sz="4" w:space="0" w:color="auto"/>
            </w:tcBorders>
          </w:tcPr>
          <w:p w14:paraId="2EC9A9E0" w14:textId="256222C1" w:rsidR="004C4135" w:rsidRDefault="00645581" w:rsidP="002871DA">
            <w:pPr>
              <w:jc w:val="both"/>
            </w:pPr>
            <w:r>
              <w:t xml:space="preserve">Povinná </w:t>
            </w:r>
            <w:r w:rsidR="00DD1A4F">
              <w:t>min. 80% účast na seminářích.</w:t>
            </w:r>
          </w:p>
          <w:p w14:paraId="61F9F4CF" w14:textId="55CAEE17" w:rsidR="004C4135" w:rsidRDefault="004C4135" w:rsidP="002871DA">
            <w:pPr>
              <w:jc w:val="both"/>
            </w:pPr>
            <w:r>
              <w:t>Ú</w:t>
            </w:r>
            <w:r w:rsidR="00A163BB">
              <w:t>spěšně splněný zápočtový test</w:t>
            </w:r>
            <w:r>
              <w:t>.</w:t>
            </w:r>
          </w:p>
          <w:p w14:paraId="4486EEE7" w14:textId="39A6F9D3" w:rsidR="00A163BB" w:rsidRDefault="004C4135" w:rsidP="002871DA">
            <w:pPr>
              <w:jc w:val="both"/>
            </w:pPr>
            <w:r>
              <w:t>Ú</w:t>
            </w:r>
            <w:r w:rsidR="00A163BB">
              <w:t>stní zkouška</w:t>
            </w:r>
            <w:r>
              <w:t>.</w:t>
            </w:r>
          </w:p>
        </w:tc>
      </w:tr>
      <w:tr w:rsidR="00A163BB" w14:paraId="6F679A98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197"/>
        </w:trPr>
        <w:tc>
          <w:tcPr>
            <w:tcW w:w="3080" w:type="dxa"/>
            <w:gridSpan w:val="3"/>
            <w:tcBorders>
              <w:top w:val="nil"/>
            </w:tcBorders>
            <w:shd w:val="clear" w:color="auto" w:fill="F7CAAC"/>
          </w:tcPr>
          <w:p w14:paraId="5F563A24" w14:textId="0986AFB3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7" w:type="dxa"/>
            <w:gridSpan w:val="18"/>
            <w:tcBorders>
              <w:top w:val="single" w:sz="4" w:space="0" w:color="auto"/>
            </w:tcBorders>
          </w:tcPr>
          <w:p w14:paraId="0A015006" w14:textId="77777777" w:rsidR="00A163BB" w:rsidRDefault="00A163BB" w:rsidP="002871DA">
            <w:pPr>
              <w:jc w:val="both"/>
            </w:pPr>
            <w:r>
              <w:t>doc. Ing. Petr Humpolíček, Ph.D.</w:t>
            </w:r>
          </w:p>
        </w:tc>
      </w:tr>
      <w:tr w:rsidR="00A163BB" w14:paraId="1E4EB313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243"/>
        </w:trPr>
        <w:tc>
          <w:tcPr>
            <w:tcW w:w="3080" w:type="dxa"/>
            <w:gridSpan w:val="3"/>
            <w:tcBorders>
              <w:top w:val="nil"/>
            </w:tcBorders>
            <w:shd w:val="clear" w:color="auto" w:fill="F7CAAC"/>
          </w:tcPr>
          <w:p w14:paraId="74A29DB2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7" w:type="dxa"/>
            <w:gridSpan w:val="18"/>
            <w:tcBorders>
              <w:top w:val="nil"/>
            </w:tcBorders>
          </w:tcPr>
          <w:p w14:paraId="1D88A5D6" w14:textId="1A4A8CC2" w:rsidR="00A163BB" w:rsidRDefault="00F91EF5" w:rsidP="00786E79">
            <w:pPr>
              <w:jc w:val="both"/>
            </w:pPr>
            <w:r>
              <w:t>60</w:t>
            </w:r>
            <w:r w:rsidR="00A163BB">
              <w:t xml:space="preserve">% </w:t>
            </w:r>
            <w:r w:rsidR="00786E79">
              <w:t>p</w:t>
            </w:r>
          </w:p>
        </w:tc>
      </w:tr>
      <w:tr w:rsidR="00A163BB" w14:paraId="31B5622E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shd w:val="clear" w:color="auto" w:fill="F7CAAC"/>
          </w:tcPr>
          <w:p w14:paraId="4C389972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7" w:type="dxa"/>
            <w:gridSpan w:val="18"/>
            <w:tcBorders>
              <w:bottom w:val="nil"/>
            </w:tcBorders>
          </w:tcPr>
          <w:p w14:paraId="32639770" w14:textId="77777777" w:rsidR="00A163BB" w:rsidRDefault="00A163BB" w:rsidP="002871DA">
            <w:pPr>
              <w:jc w:val="both"/>
            </w:pPr>
          </w:p>
        </w:tc>
      </w:tr>
      <w:tr w:rsidR="00A163BB" w14:paraId="6B54CCC7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554"/>
        </w:trPr>
        <w:tc>
          <w:tcPr>
            <w:tcW w:w="9857" w:type="dxa"/>
            <w:gridSpan w:val="21"/>
            <w:tcBorders>
              <w:top w:val="nil"/>
            </w:tcBorders>
          </w:tcPr>
          <w:p w14:paraId="651CCB69" w14:textId="19164899" w:rsidR="004C4135" w:rsidRDefault="00A163BB" w:rsidP="002871DA">
            <w:pPr>
              <w:jc w:val="both"/>
            </w:pPr>
            <w:r w:rsidRPr="006E29A2">
              <w:rPr>
                <w:b/>
              </w:rPr>
              <w:t>doc. Ing. P</w:t>
            </w:r>
            <w:r w:rsidR="004C4135" w:rsidRPr="006E29A2">
              <w:rPr>
                <w:b/>
              </w:rPr>
              <w:t>etr Humpolíček, Ph.D.</w:t>
            </w:r>
            <w:r w:rsidR="004C4135">
              <w:t xml:space="preserve"> </w:t>
            </w:r>
            <w:r w:rsidR="00C231DA">
              <w:t>(60</w:t>
            </w:r>
            <w:r w:rsidR="004C4135">
              <w:t xml:space="preserve">% </w:t>
            </w:r>
            <w:r w:rsidR="006E29A2">
              <w:t>p</w:t>
            </w:r>
            <w:r w:rsidR="00C231DA">
              <w:t>)</w:t>
            </w:r>
          </w:p>
          <w:p w14:paraId="4DEAD0AF" w14:textId="1F33CE9F" w:rsidR="004C4135" w:rsidRDefault="00A163BB" w:rsidP="002871DA">
            <w:pPr>
              <w:jc w:val="both"/>
            </w:pPr>
            <w:r>
              <w:t xml:space="preserve">doc. Ing. </w:t>
            </w:r>
            <w:r w:rsidR="004C4135">
              <w:t xml:space="preserve">Marián Lehocký, Ph.D. </w:t>
            </w:r>
            <w:r w:rsidR="00C231DA">
              <w:t>(20</w:t>
            </w:r>
            <w:r w:rsidR="004C4135">
              <w:t xml:space="preserve">% </w:t>
            </w:r>
            <w:r w:rsidR="006E29A2">
              <w:t>p</w:t>
            </w:r>
            <w:r w:rsidR="00C231DA">
              <w:t>)</w:t>
            </w:r>
          </w:p>
          <w:p w14:paraId="168444EC" w14:textId="58830CA7" w:rsidR="00A163BB" w:rsidRDefault="00A163BB" w:rsidP="006E29A2">
            <w:pPr>
              <w:jc w:val="both"/>
            </w:pPr>
            <w:r>
              <w:t>Ing.</w:t>
            </w:r>
            <w:r w:rsidR="004C4135">
              <w:t xml:space="preserve"> Antonín Minařík, Ph.D. </w:t>
            </w:r>
            <w:r w:rsidR="00C231DA">
              <w:t>(</w:t>
            </w:r>
            <w:r w:rsidR="004C4135">
              <w:t xml:space="preserve">20% </w:t>
            </w:r>
            <w:r w:rsidR="006E29A2">
              <w:t>p</w:t>
            </w:r>
            <w:r w:rsidR="00C231DA">
              <w:t>)</w:t>
            </w:r>
            <w:r w:rsidR="000E3448">
              <w:t xml:space="preserve"> </w:t>
            </w:r>
          </w:p>
        </w:tc>
      </w:tr>
      <w:tr w:rsidR="00A163BB" w14:paraId="0987CA02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shd w:val="clear" w:color="auto" w:fill="F7CAAC"/>
          </w:tcPr>
          <w:p w14:paraId="2F40CD3A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7" w:type="dxa"/>
            <w:gridSpan w:val="18"/>
            <w:tcBorders>
              <w:bottom w:val="nil"/>
            </w:tcBorders>
          </w:tcPr>
          <w:p w14:paraId="640E094D" w14:textId="77777777" w:rsidR="00A163BB" w:rsidRDefault="00A163BB" w:rsidP="002871DA">
            <w:pPr>
              <w:jc w:val="both"/>
            </w:pPr>
          </w:p>
        </w:tc>
      </w:tr>
      <w:tr w:rsidR="00A163BB" w14:paraId="6BEA1948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3938"/>
        </w:trPr>
        <w:tc>
          <w:tcPr>
            <w:tcW w:w="9857" w:type="dxa"/>
            <w:gridSpan w:val="21"/>
            <w:tcBorders>
              <w:top w:val="nil"/>
              <w:bottom w:val="single" w:sz="12" w:space="0" w:color="auto"/>
            </w:tcBorders>
          </w:tcPr>
          <w:p w14:paraId="395D6BF2" w14:textId="1F3DEEBE" w:rsidR="00A163BB" w:rsidRDefault="00A163BB" w:rsidP="00860FD4">
            <w:pPr>
              <w:jc w:val="both"/>
            </w:pPr>
            <w:r>
              <w:t>Cílem předmětu je seznámit studenty s různými typy biomateriálů, metodami jejich výroby, vlastnostmi a aplikacemi. V úvodu budou představeny principy interakcí mezi biomateriály a buňkami, imunitním systémem a extracelulární hmotou. Na základě případových studií budou objasněny klíčové vlastnosti biomateriálů s ohledem na konkrétní aplikace a bude popsán postup výzkumu a vývoje biomateriálů. Po absolvování předmětu by měl být student schopen definovat jednotlivé typy biomateriálů, jejich vlastnosti a postupy výroby.</w:t>
            </w:r>
            <w:r w:rsidRPr="00402F4A">
              <w:t xml:space="preserve"> </w:t>
            </w:r>
            <w:r>
              <w:t>Měl by rovněž dokázat popsat nejdůležitější interakce mezi biomateriály a živými objekty.</w:t>
            </w:r>
            <w:r w:rsidR="0053591B">
              <w:t xml:space="preserve"> </w:t>
            </w:r>
            <w:r w:rsidR="0053591B" w:rsidRPr="0074043D">
              <w:t>Obsah předmětu tvoří tyto tematické celky:</w:t>
            </w:r>
          </w:p>
          <w:p w14:paraId="1A34D17E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 xml:space="preserve">Pokročilé interakce biomateriálů s buňkami a tkáněmi. </w:t>
            </w:r>
          </w:p>
          <w:p w14:paraId="775580F9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>Interakce biomateriálů s imunitním systémem. Extracelulární hmota a její vztah k biomateriálům.</w:t>
            </w:r>
          </w:p>
          <w:p w14:paraId="2641C51F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>Pokročilé metody výroby biomateriálů a výrobků (zdravotnických prostředků) z nich připravených.</w:t>
            </w:r>
          </w:p>
          <w:p w14:paraId="4434090F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 xml:space="preserve">Pokročilé metody funkcionalizace povrchu biomateriálů. </w:t>
            </w:r>
          </w:p>
          <w:p w14:paraId="1B4C5347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>Biomateriály na bázi polymerů.</w:t>
            </w:r>
          </w:p>
          <w:p w14:paraId="5A238190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>Biomateriály na bázi keramiky a sklokeramiky.</w:t>
            </w:r>
          </w:p>
          <w:p w14:paraId="1F2E690D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>Kompozitní biomateriály, kovy.</w:t>
            </w:r>
          </w:p>
          <w:p w14:paraId="5280D53D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>Vlákna a netkané textilie.</w:t>
            </w:r>
          </w:p>
          <w:p w14:paraId="338163DF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>Nosičové systémy a systémy pro řízené uvolňování aktivních látek.</w:t>
            </w:r>
          </w:p>
          <w:p w14:paraId="05E12C45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>Gely, hydrogely, aerogely.</w:t>
            </w:r>
          </w:p>
          <w:p w14:paraId="2A6C06C5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 xml:space="preserve">Nanomateriály a nanostruktury. </w:t>
            </w:r>
          </w:p>
          <w:p w14:paraId="0D4C73C9" w14:textId="51ED3BED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rPr>
                <w:i/>
              </w:rPr>
              <w:t>In vivo</w:t>
            </w:r>
            <w:r w:rsidRPr="00C66644">
              <w:t xml:space="preserve"> a klinické případové studie </w:t>
            </w:r>
            <w:r w:rsidR="00A2307C">
              <w:t>-</w:t>
            </w:r>
            <w:r w:rsidRPr="00C66644">
              <w:t xml:space="preserve"> materiály pro regeneraci kůže, sliznic a zubů. </w:t>
            </w:r>
          </w:p>
          <w:p w14:paraId="49028CAF" w14:textId="27ECB325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rPr>
                <w:i/>
              </w:rPr>
              <w:t>In vivo</w:t>
            </w:r>
            <w:r w:rsidRPr="00C66644">
              <w:t xml:space="preserve"> a klinické případové studie </w:t>
            </w:r>
            <w:r w:rsidR="00A2307C">
              <w:t>-</w:t>
            </w:r>
            <w:r w:rsidRPr="00C66644">
              <w:t xml:space="preserve"> materiály pro regeneraci kostí a orgánů. </w:t>
            </w:r>
          </w:p>
          <w:p w14:paraId="01DBE4ED" w14:textId="4D93A811" w:rsidR="00A163BB" w:rsidRPr="00AC1783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rPr>
                <w:i/>
              </w:rPr>
              <w:t>In vivo</w:t>
            </w:r>
            <w:r w:rsidRPr="00C66644">
              <w:t xml:space="preserve"> a klinické případové studie </w:t>
            </w:r>
            <w:r w:rsidR="00A2307C">
              <w:t>-</w:t>
            </w:r>
            <w:r w:rsidRPr="00C66644">
              <w:t xml:space="preserve"> biosensory.</w:t>
            </w:r>
          </w:p>
        </w:tc>
      </w:tr>
      <w:tr w:rsidR="00A163BB" w14:paraId="17F31AE1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265"/>
        </w:trPr>
        <w:tc>
          <w:tcPr>
            <w:tcW w:w="3640" w:type="dxa"/>
            <w:gridSpan w:val="5"/>
            <w:tcBorders>
              <w:top w:val="nil"/>
            </w:tcBorders>
            <w:shd w:val="clear" w:color="auto" w:fill="F7CAAC"/>
          </w:tcPr>
          <w:p w14:paraId="0ED8E06A" w14:textId="77777777" w:rsidR="00A163BB" w:rsidRDefault="00A163BB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7" w:type="dxa"/>
            <w:gridSpan w:val="16"/>
            <w:tcBorders>
              <w:top w:val="nil"/>
              <w:bottom w:val="nil"/>
            </w:tcBorders>
          </w:tcPr>
          <w:p w14:paraId="3125F34A" w14:textId="77777777" w:rsidR="00A163BB" w:rsidRDefault="00A163BB" w:rsidP="002871DA">
            <w:pPr>
              <w:jc w:val="both"/>
            </w:pPr>
          </w:p>
        </w:tc>
      </w:tr>
      <w:tr w:rsidR="00A163BB" w14:paraId="7EB56B29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1497"/>
        </w:trPr>
        <w:tc>
          <w:tcPr>
            <w:tcW w:w="9857" w:type="dxa"/>
            <w:gridSpan w:val="21"/>
            <w:tcBorders>
              <w:top w:val="nil"/>
            </w:tcBorders>
          </w:tcPr>
          <w:p w14:paraId="645AD7AB" w14:textId="34AA3FBF" w:rsidR="00A163BB" w:rsidRDefault="00A163BB" w:rsidP="004C4135">
            <w:pPr>
              <w:jc w:val="both"/>
              <w:rPr>
                <w:color w:val="000000"/>
              </w:rPr>
            </w:pPr>
            <w:r w:rsidRPr="00EB5D33">
              <w:rPr>
                <w:color w:val="000000"/>
                <w:u w:val="single"/>
              </w:rPr>
              <w:t>Povinná</w:t>
            </w:r>
            <w:r w:rsidR="00FA004A" w:rsidRPr="00EB5D33">
              <w:rPr>
                <w:color w:val="000000"/>
                <w:u w:val="single"/>
              </w:rPr>
              <w:t xml:space="preserve"> literatura</w:t>
            </w:r>
            <w:r w:rsidRPr="00EB5D33">
              <w:rPr>
                <w:color w:val="000000"/>
                <w:u w:val="single"/>
              </w:rPr>
              <w:t>:</w:t>
            </w:r>
            <w:r w:rsidRPr="00EB5D33">
              <w:rPr>
                <w:color w:val="000000"/>
              </w:rPr>
              <w:t xml:space="preserve"> </w:t>
            </w:r>
          </w:p>
          <w:p w14:paraId="4D564F29" w14:textId="77777777" w:rsidR="00E66D54" w:rsidRPr="008A30DB" w:rsidRDefault="00E66D54" w:rsidP="00E66D54">
            <w:pPr>
              <w:jc w:val="both"/>
            </w:pPr>
            <w:r>
              <w:t>Výukové materiály v anglickém jazyce poskytnuté vyučujícím.</w:t>
            </w:r>
          </w:p>
          <w:p w14:paraId="0C10A23A" w14:textId="7B387955" w:rsidR="00A163BB" w:rsidRDefault="00A163BB" w:rsidP="004C4135">
            <w:pPr>
              <w:jc w:val="both"/>
              <w:rPr>
                <w:color w:val="000000"/>
                <w:shd w:val="clear" w:color="auto" w:fill="FFFFFF"/>
              </w:rPr>
            </w:pPr>
            <w:r w:rsidRPr="00EB5D33">
              <w:rPr>
                <w:color w:val="000000"/>
                <w:shd w:val="clear" w:color="auto" w:fill="FFFFFF"/>
              </w:rPr>
              <w:t xml:space="preserve">MA, P.X. Biomaterials and </w:t>
            </w:r>
            <w:r w:rsidR="00196B65">
              <w:rPr>
                <w:color w:val="000000"/>
                <w:shd w:val="clear" w:color="auto" w:fill="FFFFFF"/>
              </w:rPr>
              <w:t>R</w:t>
            </w:r>
            <w:r w:rsidRPr="00EB5D33">
              <w:rPr>
                <w:color w:val="000000"/>
                <w:shd w:val="clear" w:color="auto" w:fill="FFFFFF"/>
              </w:rPr>
              <w:t xml:space="preserve">egenerative </w:t>
            </w:r>
            <w:r w:rsidR="00196B65">
              <w:rPr>
                <w:color w:val="000000"/>
                <w:shd w:val="clear" w:color="auto" w:fill="FFFFFF"/>
              </w:rPr>
              <w:t>M</w:t>
            </w:r>
            <w:r w:rsidRPr="00EB5D33">
              <w:rPr>
                <w:color w:val="000000"/>
                <w:shd w:val="clear" w:color="auto" w:fill="FFFFFF"/>
              </w:rPr>
              <w:t>edicine. Cambridge: C</w:t>
            </w:r>
            <w:r w:rsidR="00EB5D33">
              <w:rPr>
                <w:color w:val="000000"/>
                <w:shd w:val="clear" w:color="auto" w:fill="FFFFFF"/>
              </w:rPr>
              <w:t xml:space="preserve">ambridge University Press, 2014. </w:t>
            </w:r>
            <w:r w:rsidRPr="00EB5D33">
              <w:rPr>
                <w:color w:val="000000"/>
                <w:shd w:val="clear" w:color="auto" w:fill="FFFFFF"/>
              </w:rPr>
              <w:t>xvi, 703 s. ISBN 978-1-107-01209-7.</w:t>
            </w:r>
          </w:p>
          <w:p w14:paraId="5DC0381F" w14:textId="77777777" w:rsidR="00E66D54" w:rsidRPr="00EB5D33" w:rsidRDefault="00E66D54" w:rsidP="004C4135">
            <w:pPr>
              <w:jc w:val="both"/>
              <w:rPr>
                <w:color w:val="000000"/>
                <w:shd w:val="clear" w:color="auto" w:fill="FFFFFF"/>
              </w:rPr>
            </w:pPr>
          </w:p>
          <w:p w14:paraId="64C78D96" w14:textId="2D1145D2" w:rsidR="00A163BB" w:rsidRPr="00EB5D33" w:rsidRDefault="00A163BB" w:rsidP="004C4135">
            <w:pPr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EB5D33">
              <w:rPr>
                <w:color w:val="000000"/>
                <w:u w:val="single"/>
                <w:shd w:val="clear" w:color="auto" w:fill="FFFFFF"/>
              </w:rPr>
              <w:t>Doporučená</w:t>
            </w:r>
            <w:r w:rsidR="00FA004A" w:rsidRPr="00EB5D33">
              <w:rPr>
                <w:color w:val="000000"/>
                <w:u w:val="single"/>
                <w:shd w:val="clear" w:color="auto" w:fill="FFFFFF"/>
              </w:rPr>
              <w:t xml:space="preserve"> </w:t>
            </w:r>
            <w:r w:rsidR="00FA004A" w:rsidRPr="00EB5D33">
              <w:rPr>
                <w:color w:val="000000"/>
                <w:u w:val="single"/>
              </w:rPr>
              <w:t>literatura</w:t>
            </w:r>
            <w:r w:rsidRPr="00EB5D33">
              <w:rPr>
                <w:color w:val="000000"/>
                <w:u w:val="single"/>
                <w:shd w:val="clear" w:color="auto" w:fill="FFFFFF"/>
              </w:rPr>
              <w:t>:</w:t>
            </w:r>
            <w:r w:rsidRPr="00EB5D33">
              <w:rPr>
                <w:color w:val="000000"/>
                <w:shd w:val="clear" w:color="auto" w:fill="FFFFFF"/>
              </w:rPr>
              <w:t xml:space="preserve"> </w:t>
            </w:r>
          </w:p>
          <w:p w14:paraId="568F9AF8" w14:textId="77C06521" w:rsidR="00A163BB" w:rsidRPr="00EB5D33" w:rsidRDefault="00EB5D33" w:rsidP="004C4135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LANZA, R.</w:t>
            </w:r>
            <w:r w:rsidR="00A163BB" w:rsidRPr="00EB5D33">
              <w:rPr>
                <w:color w:val="000000"/>
                <w:shd w:val="clear" w:color="auto" w:fill="FFFFFF"/>
              </w:rPr>
              <w:t>P., LANGER</w:t>
            </w:r>
            <w:r>
              <w:rPr>
                <w:color w:val="000000"/>
                <w:shd w:val="clear" w:color="auto" w:fill="FFFFFF"/>
              </w:rPr>
              <w:t>,</w:t>
            </w:r>
            <w:r w:rsidR="00A163BB" w:rsidRPr="00EB5D33">
              <w:rPr>
                <w:color w:val="000000"/>
                <w:shd w:val="clear" w:color="auto" w:fill="FFFFFF"/>
              </w:rPr>
              <w:t xml:space="preserve"> R.S., VACANTI</w:t>
            </w:r>
            <w:r>
              <w:rPr>
                <w:color w:val="000000"/>
                <w:shd w:val="clear" w:color="auto" w:fill="FFFFFF"/>
              </w:rPr>
              <w:t>,</w:t>
            </w:r>
            <w:r w:rsidR="00A163BB" w:rsidRPr="00EB5D33">
              <w:rPr>
                <w:color w:val="000000"/>
                <w:shd w:val="clear" w:color="auto" w:fill="FFFFFF"/>
              </w:rPr>
              <w:t xml:space="preserve"> J.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="00A163BB" w:rsidRPr="00EB5D33">
              <w:rPr>
                <w:color w:val="000000"/>
                <w:shd w:val="clear" w:color="auto" w:fill="FFFFFF"/>
              </w:rPr>
              <w:t xml:space="preserve">Principles of </w:t>
            </w:r>
            <w:r w:rsidR="00196B65">
              <w:rPr>
                <w:color w:val="000000"/>
                <w:shd w:val="clear" w:color="auto" w:fill="FFFFFF"/>
              </w:rPr>
              <w:t>T</w:t>
            </w:r>
            <w:r w:rsidR="00A163BB" w:rsidRPr="00EB5D33">
              <w:rPr>
                <w:color w:val="000000"/>
                <w:shd w:val="clear" w:color="auto" w:fill="FFFFFF"/>
              </w:rPr>
              <w:t xml:space="preserve">issue </w:t>
            </w:r>
            <w:r w:rsidR="00196B65">
              <w:rPr>
                <w:color w:val="000000"/>
                <w:shd w:val="clear" w:color="auto" w:fill="FFFFFF"/>
              </w:rPr>
              <w:t>E</w:t>
            </w:r>
            <w:r w:rsidR="00A163BB" w:rsidRPr="00EB5D33">
              <w:rPr>
                <w:color w:val="000000"/>
                <w:shd w:val="clear" w:color="auto" w:fill="FFFFFF"/>
              </w:rPr>
              <w:t xml:space="preserve">ngineering. </w:t>
            </w:r>
            <w:r w:rsidR="00196B65">
              <w:rPr>
                <w:color w:val="000000"/>
                <w:shd w:val="clear" w:color="auto" w:fill="FFFFFF"/>
              </w:rPr>
              <w:t>4th Ed</w:t>
            </w:r>
            <w:r w:rsidR="00A163BB" w:rsidRPr="00EB5D33">
              <w:rPr>
                <w:color w:val="000000"/>
                <w:shd w:val="clear" w:color="auto" w:fill="FFFFFF"/>
              </w:rPr>
              <w:t>. Amsterdam: Elsevier, 2014</w:t>
            </w:r>
            <w:r w:rsidR="00882BD8">
              <w:rPr>
                <w:color w:val="000000"/>
                <w:shd w:val="clear" w:color="auto" w:fill="FFFFFF"/>
              </w:rPr>
              <w:t>.</w:t>
            </w:r>
            <w:r w:rsidR="00A163BB" w:rsidRPr="00EB5D33">
              <w:rPr>
                <w:color w:val="000000"/>
                <w:shd w:val="clear" w:color="auto" w:fill="FFFFFF"/>
              </w:rPr>
              <w:t xml:space="preserve"> xlviii, 1887</w:t>
            </w:r>
            <w:r w:rsidR="00882BD8">
              <w:rPr>
                <w:color w:val="000000"/>
                <w:shd w:val="clear" w:color="auto" w:fill="FFFFFF"/>
              </w:rPr>
              <w:t xml:space="preserve"> s</w:t>
            </w:r>
            <w:r w:rsidR="00A163BB" w:rsidRPr="00EB5D33">
              <w:rPr>
                <w:color w:val="000000"/>
                <w:shd w:val="clear" w:color="auto" w:fill="FFFFFF"/>
              </w:rPr>
              <w:t>. ISBN 978-0-12-398358-9.</w:t>
            </w:r>
          </w:p>
          <w:p w14:paraId="5E38F003" w14:textId="33A7AB43" w:rsidR="00A163BB" w:rsidRPr="00EB5D33" w:rsidRDefault="00A163BB" w:rsidP="004C4135">
            <w:pPr>
              <w:jc w:val="both"/>
              <w:rPr>
                <w:color w:val="000000"/>
                <w:shd w:val="clear" w:color="auto" w:fill="FFFFFF"/>
              </w:rPr>
            </w:pPr>
            <w:r w:rsidRPr="00EB5D33">
              <w:rPr>
                <w:color w:val="000000"/>
                <w:shd w:val="clear" w:color="auto" w:fill="FFFFFF"/>
              </w:rPr>
              <w:t xml:space="preserve">RUYS, A.J. Biomimetic </w:t>
            </w:r>
            <w:r w:rsidR="00196B65">
              <w:rPr>
                <w:color w:val="000000"/>
                <w:shd w:val="clear" w:color="auto" w:fill="FFFFFF"/>
              </w:rPr>
              <w:t>B</w:t>
            </w:r>
            <w:r w:rsidRPr="00EB5D33">
              <w:rPr>
                <w:color w:val="000000"/>
                <w:shd w:val="clear" w:color="auto" w:fill="FFFFFF"/>
              </w:rPr>
              <w:t xml:space="preserve">iomaterials: </w:t>
            </w:r>
            <w:r w:rsidR="00196B65">
              <w:rPr>
                <w:color w:val="000000"/>
                <w:shd w:val="clear" w:color="auto" w:fill="FFFFFF"/>
              </w:rPr>
              <w:t>S</w:t>
            </w:r>
            <w:r w:rsidRPr="00EB5D33">
              <w:rPr>
                <w:color w:val="000000"/>
                <w:shd w:val="clear" w:color="auto" w:fill="FFFFFF"/>
              </w:rPr>
              <w:t xml:space="preserve">tructure and </w:t>
            </w:r>
            <w:r w:rsidR="00196B65">
              <w:rPr>
                <w:color w:val="000000"/>
                <w:shd w:val="clear" w:color="auto" w:fill="FFFFFF"/>
              </w:rPr>
              <w:t>A</w:t>
            </w:r>
            <w:r w:rsidRPr="00EB5D33">
              <w:rPr>
                <w:color w:val="000000"/>
                <w:shd w:val="clear" w:color="auto" w:fill="FFFFFF"/>
              </w:rPr>
              <w:t>pplications. Oxf</w:t>
            </w:r>
            <w:r w:rsidR="00BB2CCB">
              <w:rPr>
                <w:color w:val="000000"/>
                <w:shd w:val="clear" w:color="auto" w:fill="FFFFFF"/>
              </w:rPr>
              <w:t xml:space="preserve">ord: Woodhead Publishing, 2013. </w:t>
            </w:r>
            <w:r w:rsidRPr="00EB5D33">
              <w:rPr>
                <w:color w:val="000000"/>
                <w:shd w:val="clear" w:color="auto" w:fill="FFFFFF"/>
              </w:rPr>
              <w:t>xxvi, 308</w:t>
            </w:r>
            <w:r w:rsidR="00BB2CCB">
              <w:rPr>
                <w:color w:val="000000"/>
                <w:shd w:val="clear" w:color="auto" w:fill="FFFFFF"/>
              </w:rPr>
              <w:t xml:space="preserve"> s</w:t>
            </w:r>
            <w:r w:rsidRPr="00EB5D33">
              <w:rPr>
                <w:color w:val="000000"/>
                <w:shd w:val="clear" w:color="auto" w:fill="FFFFFF"/>
              </w:rPr>
              <w:t xml:space="preserve">. Woodhead Publishing </w:t>
            </w:r>
            <w:r w:rsidR="00196B65">
              <w:rPr>
                <w:color w:val="000000"/>
                <w:shd w:val="clear" w:color="auto" w:fill="FFFFFF"/>
              </w:rPr>
              <w:t>S</w:t>
            </w:r>
            <w:r w:rsidRPr="00EB5D33">
              <w:rPr>
                <w:color w:val="000000"/>
                <w:shd w:val="clear" w:color="auto" w:fill="FFFFFF"/>
              </w:rPr>
              <w:t xml:space="preserve">eries in </w:t>
            </w:r>
            <w:r w:rsidR="00196B65">
              <w:rPr>
                <w:color w:val="000000"/>
                <w:shd w:val="clear" w:color="auto" w:fill="FFFFFF"/>
              </w:rPr>
              <w:t>B</w:t>
            </w:r>
            <w:r w:rsidRPr="00EB5D33">
              <w:rPr>
                <w:color w:val="000000"/>
                <w:shd w:val="clear" w:color="auto" w:fill="FFFFFF"/>
              </w:rPr>
              <w:t>iomaterials. ISBN 978-0-85709-416-2.</w:t>
            </w:r>
          </w:p>
          <w:p w14:paraId="495C8DB6" w14:textId="0AC3522C" w:rsidR="00A163BB" w:rsidRPr="004C4135" w:rsidRDefault="00A163BB" w:rsidP="00196B65">
            <w:pPr>
              <w:jc w:val="both"/>
            </w:pPr>
            <w:r w:rsidRPr="00EB5D33">
              <w:t xml:space="preserve">MIGONNEY, V. </w:t>
            </w:r>
            <w:r w:rsidRPr="00EB5D33">
              <w:rPr>
                <w:iCs/>
              </w:rPr>
              <w:t>Biomaterials</w:t>
            </w:r>
            <w:r w:rsidRPr="00EB5D33">
              <w:t>. London: ISTE, 2014</w:t>
            </w:r>
            <w:r w:rsidR="004C4135" w:rsidRPr="00EB5D33">
              <w:t xml:space="preserve">. </w:t>
            </w:r>
            <w:r w:rsidRPr="00EB5D33">
              <w:t>xii, 233</w:t>
            </w:r>
            <w:r w:rsidR="004C4135" w:rsidRPr="00EB5D33">
              <w:t xml:space="preserve"> s</w:t>
            </w:r>
            <w:r w:rsidRPr="00EB5D33">
              <w:t xml:space="preserve">. Bioengineering and </w:t>
            </w:r>
            <w:r w:rsidR="00196B65">
              <w:t>H</w:t>
            </w:r>
            <w:r w:rsidRPr="00EB5D33">
              <w:t xml:space="preserve">ealth </w:t>
            </w:r>
            <w:r w:rsidR="00196B65">
              <w:t>S</w:t>
            </w:r>
            <w:r w:rsidRPr="00EB5D33">
              <w:t xml:space="preserve">cience </w:t>
            </w:r>
            <w:r w:rsidR="00196B65">
              <w:t>S</w:t>
            </w:r>
            <w:r w:rsidRPr="00EB5D33">
              <w:t>eries. ISBN 978-1-84821-585-6.</w:t>
            </w:r>
          </w:p>
        </w:tc>
      </w:tr>
      <w:tr w:rsidR="00A163BB" w14:paraId="0985C9BF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9857" w:type="dxa"/>
            <w:gridSpan w:val="2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0DD0141" w14:textId="77777777" w:rsidR="00A163BB" w:rsidRDefault="00A163BB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A163BB" w14:paraId="326EE4F2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4781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14:paraId="6C996187" w14:textId="77777777" w:rsidR="00A163BB" w:rsidRDefault="00A163BB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tcBorders>
              <w:top w:val="single" w:sz="2" w:space="0" w:color="auto"/>
            </w:tcBorders>
          </w:tcPr>
          <w:p w14:paraId="533F5A46" w14:textId="19E06406" w:rsidR="00A163BB" w:rsidRDefault="00A163BB" w:rsidP="002871DA">
            <w:pPr>
              <w:jc w:val="center"/>
            </w:pPr>
          </w:p>
        </w:tc>
        <w:tc>
          <w:tcPr>
            <w:tcW w:w="4188" w:type="dxa"/>
            <w:gridSpan w:val="13"/>
            <w:tcBorders>
              <w:top w:val="single" w:sz="2" w:space="0" w:color="auto"/>
            </w:tcBorders>
            <w:shd w:val="clear" w:color="auto" w:fill="F7CAAC"/>
          </w:tcPr>
          <w:p w14:paraId="40770E5D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A163BB" w14:paraId="57E29FBC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9857" w:type="dxa"/>
            <w:gridSpan w:val="21"/>
            <w:shd w:val="clear" w:color="auto" w:fill="F7CAAC"/>
          </w:tcPr>
          <w:p w14:paraId="6351E59D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163BB" w14:paraId="7F3A29D5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850"/>
        </w:trPr>
        <w:tc>
          <w:tcPr>
            <w:tcW w:w="9857" w:type="dxa"/>
            <w:gridSpan w:val="21"/>
          </w:tcPr>
          <w:p w14:paraId="3235EB42" w14:textId="77777777" w:rsidR="00A163BB" w:rsidRDefault="00A163BB" w:rsidP="007263A2">
            <w:pPr>
              <w:jc w:val="both"/>
            </w:pPr>
          </w:p>
          <w:p w14:paraId="598F0F54" w14:textId="77777777" w:rsidR="00E66D54" w:rsidRDefault="00E66D54" w:rsidP="007263A2">
            <w:pPr>
              <w:jc w:val="both"/>
            </w:pPr>
          </w:p>
          <w:p w14:paraId="604BE6E0" w14:textId="77777777" w:rsidR="00E66D54" w:rsidRDefault="00E66D54" w:rsidP="007263A2">
            <w:pPr>
              <w:jc w:val="both"/>
            </w:pPr>
          </w:p>
          <w:p w14:paraId="5AE505A7" w14:textId="77777777" w:rsidR="00E66D54" w:rsidRDefault="00E66D54" w:rsidP="007263A2">
            <w:pPr>
              <w:jc w:val="both"/>
            </w:pPr>
          </w:p>
          <w:p w14:paraId="2D570A7D" w14:textId="29B82E99" w:rsidR="00E66D54" w:rsidRDefault="00E66D54" w:rsidP="007263A2">
            <w:pPr>
              <w:jc w:val="both"/>
            </w:pPr>
          </w:p>
        </w:tc>
      </w:tr>
      <w:tr w:rsidR="00A163BB" w14:paraId="494253A9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</w:trPr>
        <w:tc>
          <w:tcPr>
            <w:tcW w:w="9857" w:type="dxa"/>
            <w:gridSpan w:val="21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  <w:hideMark/>
          </w:tcPr>
          <w:p w14:paraId="53C50AF6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  <w:sz w:val="28"/>
              </w:rPr>
              <w:lastRenderedPageBreak/>
              <w:t>B-III – Charakteristika studijního předmětu</w:t>
            </w:r>
          </w:p>
        </w:tc>
      </w:tr>
      <w:tr w:rsidR="00A163BB" w14:paraId="28CA32A2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10906180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7" w:type="dxa"/>
            <w:gridSpan w:val="18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DF91C95" w14:textId="4308A1C9" w:rsidR="00A163BB" w:rsidRPr="00106353" w:rsidRDefault="00251A80">
            <w:pPr>
              <w:jc w:val="both"/>
              <w:rPr>
                <w:b/>
                <w:kern w:val="2"/>
              </w:rPr>
            </w:pPr>
            <w:bookmarkStart w:id="53" w:name="Technol_výr_kerm_a_kov_biomat"/>
            <w:bookmarkEnd w:id="53"/>
            <w:r w:rsidRPr="00772BC7">
              <w:rPr>
                <w:b/>
              </w:rPr>
              <w:t>Technology of Ceramic and Metallic Biomaterials</w:t>
            </w:r>
          </w:p>
        </w:tc>
      </w:tr>
      <w:tr w:rsidR="00A163BB" w14:paraId="5F9C29B7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700534A9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2C21FFF" w14:textId="43FBEAE6" w:rsidR="00A163BB" w:rsidRDefault="00836D80">
            <w:pPr>
              <w:jc w:val="both"/>
              <w:rPr>
                <w:kern w:val="2"/>
              </w:rPr>
            </w:pPr>
            <w:r>
              <w:t>povinně volitelný, PZ</w:t>
            </w:r>
          </w:p>
        </w:tc>
        <w:tc>
          <w:tcPr>
            <w:tcW w:w="269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3C5242FE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AE0DD72" w14:textId="60FA2763" w:rsidR="00A163BB" w:rsidRDefault="00A163BB" w:rsidP="00836D80">
            <w:pPr>
              <w:jc w:val="both"/>
              <w:rPr>
                <w:kern w:val="2"/>
              </w:rPr>
            </w:pPr>
            <w:r>
              <w:t>1/</w:t>
            </w:r>
            <w:r w:rsidR="00836D80">
              <w:t>L</w:t>
            </w:r>
            <w:r>
              <w:t>S</w:t>
            </w:r>
          </w:p>
        </w:tc>
      </w:tr>
      <w:tr w:rsidR="00A163BB" w14:paraId="0EBBCEBC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04F94061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927761E" w14:textId="69A07346" w:rsidR="00A163BB" w:rsidRDefault="00C57FFB">
            <w:pPr>
              <w:jc w:val="both"/>
              <w:rPr>
                <w:kern w:val="2"/>
              </w:rPr>
            </w:pPr>
            <w:r>
              <w:t>28p</w:t>
            </w:r>
            <w:r w:rsidRPr="00E920CC">
              <w:t>+14s</w:t>
            </w:r>
            <w:r>
              <w:t>+0l</w:t>
            </w:r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29EB5589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43D2D2E" w14:textId="77777777" w:rsidR="00A163BB" w:rsidRDefault="00A163BB">
            <w:pPr>
              <w:jc w:val="both"/>
              <w:rPr>
                <w:kern w:val="2"/>
              </w:rPr>
            </w:pPr>
            <w:r>
              <w:t>42</w:t>
            </w:r>
          </w:p>
        </w:tc>
        <w:tc>
          <w:tcPr>
            <w:tcW w:w="215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79FB1154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FD4B8A1" w14:textId="77777777" w:rsidR="00A163BB" w:rsidRDefault="00A163BB" w:rsidP="00C57FFB">
            <w:pPr>
              <w:rPr>
                <w:color w:val="FF0000"/>
                <w:kern w:val="2"/>
              </w:rPr>
            </w:pPr>
            <w:r w:rsidRPr="00C57FFB">
              <w:t>3</w:t>
            </w:r>
          </w:p>
        </w:tc>
      </w:tr>
      <w:tr w:rsidR="00A163BB" w14:paraId="0916ED83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55F6B865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7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50CDA12" w14:textId="77777777" w:rsidR="00A163BB" w:rsidRDefault="00A163BB">
            <w:pPr>
              <w:jc w:val="both"/>
              <w:rPr>
                <w:kern w:val="2"/>
              </w:rPr>
            </w:pPr>
          </w:p>
        </w:tc>
      </w:tr>
      <w:tr w:rsidR="00A163BB" w14:paraId="6569D4F4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4FA26F90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59ED143" w14:textId="51247C81" w:rsidR="00A163BB" w:rsidRDefault="00A42839">
            <w:pPr>
              <w:jc w:val="both"/>
              <w:rPr>
                <w:kern w:val="2"/>
              </w:rPr>
            </w:pPr>
            <w:r>
              <w:t>k</w:t>
            </w:r>
            <w:r w:rsidR="00A163BB">
              <w:t>lasifikovaný zápočet</w:t>
            </w:r>
          </w:p>
        </w:tc>
        <w:tc>
          <w:tcPr>
            <w:tcW w:w="155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58CECB09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04FEDFE" w14:textId="76175BDB" w:rsidR="00A163BB" w:rsidRDefault="00B01E3E" w:rsidP="00B01E3E">
            <w:pPr>
              <w:jc w:val="both"/>
              <w:rPr>
                <w:kern w:val="2"/>
              </w:rPr>
            </w:pPr>
            <w:r>
              <w:t>p</w:t>
            </w:r>
            <w:r w:rsidR="00A163BB">
              <w:t>řednášk</w:t>
            </w:r>
            <w:r>
              <w:t>y</w:t>
            </w:r>
            <w:r w:rsidR="00A163BB">
              <w:t>, seminář</w:t>
            </w:r>
            <w:r>
              <w:t>e</w:t>
            </w:r>
          </w:p>
        </w:tc>
      </w:tr>
      <w:tr w:rsidR="00A163BB" w14:paraId="20F3F644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281B90E0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7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1F3D3C0" w14:textId="77777777" w:rsidR="00DD1A4F" w:rsidRDefault="00A163BB" w:rsidP="00DD1A4F">
            <w:pPr>
              <w:jc w:val="both"/>
            </w:pPr>
            <w:r>
              <w:t xml:space="preserve">Povinná </w:t>
            </w:r>
            <w:r w:rsidR="00DD1A4F">
              <w:t xml:space="preserve">min. 90% </w:t>
            </w:r>
            <w:r>
              <w:t>účast na seminářích</w:t>
            </w:r>
            <w:r w:rsidR="00DD1A4F">
              <w:t xml:space="preserve">. </w:t>
            </w:r>
          </w:p>
          <w:p w14:paraId="44919AFF" w14:textId="71C2318D" w:rsidR="00A163BB" w:rsidRDefault="00A163BB" w:rsidP="00DD1A4F">
            <w:pPr>
              <w:jc w:val="both"/>
              <w:rPr>
                <w:kern w:val="2"/>
              </w:rPr>
            </w:pPr>
            <w:r>
              <w:t>Splněné požadavky průběžných testů ověřujících znalost probírané tematiky.</w:t>
            </w:r>
          </w:p>
        </w:tc>
      </w:tr>
      <w:tr w:rsidR="00A163BB" w14:paraId="20E33E34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  <w:trHeight w:val="197"/>
        </w:trPr>
        <w:tc>
          <w:tcPr>
            <w:tcW w:w="3080" w:type="dxa"/>
            <w:gridSpan w:val="3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45D786EF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7" w:type="dxa"/>
            <w:gridSpan w:val="18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8604926" w14:textId="77777777" w:rsidR="00A163BB" w:rsidRDefault="00A163BB">
            <w:pPr>
              <w:jc w:val="both"/>
              <w:rPr>
                <w:kern w:val="2"/>
              </w:rPr>
            </w:pPr>
            <w:r>
              <w:t>doc. Ing. Marián Lehocký, Ph.D.</w:t>
            </w:r>
          </w:p>
        </w:tc>
      </w:tr>
      <w:tr w:rsidR="00A163BB" w14:paraId="17215C00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  <w:trHeight w:val="243"/>
        </w:trPr>
        <w:tc>
          <w:tcPr>
            <w:tcW w:w="3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48D60D0F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7" w:type="dxa"/>
            <w:gridSpan w:val="18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6BFCCD1" w14:textId="4FA7F1FE" w:rsidR="00A163BB" w:rsidRDefault="00786E79">
            <w:pPr>
              <w:jc w:val="both"/>
              <w:rPr>
                <w:kern w:val="2"/>
              </w:rPr>
            </w:pPr>
            <w:r>
              <w:t>100% p</w:t>
            </w:r>
          </w:p>
        </w:tc>
      </w:tr>
      <w:tr w:rsidR="00A163BB" w14:paraId="1AED5941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75D318F4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7" w:type="dxa"/>
            <w:gridSpan w:val="18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hideMark/>
          </w:tcPr>
          <w:p w14:paraId="3E71483E" w14:textId="04D51424" w:rsidR="00A163BB" w:rsidRDefault="00A163BB">
            <w:pPr>
              <w:jc w:val="both"/>
              <w:rPr>
                <w:kern w:val="2"/>
              </w:rPr>
            </w:pPr>
          </w:p>
        </w:tc>
      </w:tr>
      <w:tr w:rsidR="00A163BB" w14:paraId="0D385017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  <w:trHeight w:val="310"/>
        </w:trPr>
        <w:tc>
          <w:tcPr>
            <w:tcW w:w="9857" w:type="dxa"/>
            <w:gridSpan w:val="21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85C737" w14:textId="4BA94477" w:rsidR="004C4135" w:rsidRPr="00C000B5" w:rsidRDefault="004C4135" w:rsidP="006E29A2">
            <w:pPr>
              <w:spacing w:before="60" w:after="60"/>
              <w:jc w:val="both"/>
            </w:pPr>
            <w:r w:rsidRPr="006E29A2">
              <w:rPr>
                <w:b/>
              </w:rPr>
              <w:t>d</w:t>
            </w:r>
            <w:r w:rsidR="00C231DA" w:rsidRPr="006E29A2">
              <w:rPr>
                <w:b/>
              </w:rPr>
              <w:t>oc. Ing. Marián Lehocký, Ph.D.</w:t>
            </w:r>
            <w:r w:rsidR="00C231DA">
              <w:t xml:space="preserve"> (100% </w:t>
            </w:r>
            <w:r w:rsidR="006E29A2">
              <w:t>p</w:t>
            </w:r>
            <w:r w:rsidR="00C231DA">
              <w:t>)</w:t>
            </w:r>
          </w:p>
        </w:tc>
      </w:tr>
      <w:tr w:rsidR="00A163BB" w14:paraId="380AE703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7CAAC"/>
            <w:hideMark/>
          </w:tcPr>
          <w:p w14:paraId="4465444B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7" w:type="dxa"/>
            <w:gridSpan w:val="18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</w:tcPr>
          <w:p w14:paraId="7BF9C516" w14:textId="77777777" w:rsidR="00A163BB" w:rsidRDefault="00A163BB">
            <w:pPr>
              <w:jc w:val="both"/>
              <w:rPr>
                <w:kern w:val="2"/>
              </w:rPr>
            </w:pPr>
          </w:p>
        </w:tc>
      </w:tr>
      <w:tr w:rsidR="00A163BB" w14:paraId="72BA6BFE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  <w:trHeight w:val="3459"/>
        </w:trPr>
        <w:tc>
          <w:tcPr>
            <w:tcW w:w="9857" w:type="dxa"/>
            <w:gridSpan w:val="21"/>
            <w:tcBorders>
              <w:top w:val="nil"/>
              <w:left w:val="single" w:sz="4" w:space="0" w:color="00000A"/>
              <w:bottom w:val="single" w:sz="12" w:space="0" w:color="00000A"/>
              <w:right w:val="single" w:sz="4" w:space="0" w:color="00000A"/>
            </w:tcBorders>
          </w:tcPr>
          <w:p w14:paraId="4C06128D" w14:textId="6843568C" w:rsidR="00A163BB" w:rsidRDefault="00A163BB" w:rsidP="000176F0">
            <w:pPr>
              <w:jc w:val="both"/>
            </w:pPr>
            <w:r>
              <w:t xml:space="preserve">Cílem předmětu je získání přehledu o vlastnostech, struktuře a technologiích výroby keramických a kovových biomateriálů. Student je seznámen s přehledem těchto materiálů a jejich použitím s ohledem na specifické použití v kontaktu s organismem. </w:t>
            </w:r>
            <w:r w:rsidR="0053591B" w:rsidRPr="0074043D">
              <w:t>Obsah předmětu tvoří tyto tematické celky:</w:t>
            </w:r>
          </w:p>
          <w:p w14:paraId="20027BEC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Úvod a rozdělení kovových a keramických biomateriálů. Historický vývoj implantátů.</w:t>
            </w:r>
          </w:p>
          <w:p w14:paraId="1A58D844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Vlastnosti kovových biomateriálů.</w:t>
            </w:r>
          </w:p>
          <w:p w14:paraId="5D6D5FC6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Požadavky na kovové biomateriály v organismu.</w:t>
            </w:r>
          </w:p>
          <w:p w14:paraId="48001C2D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Ocel a slitiny v medicíně, jejich výroba a použití.</w:t>
            </w:r>
          </w:p>
          <w:p w14:paraId="4745BDBE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Neželezné kovy, jejich výroba a použití.</w:t>
            </w:r>
          </w:p>
          <w:p w14:paraId="598D023B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Amalgámy, jejich příprava a vlastnosti.</w:t>
            </w:r>
          </w:p>
          <w:p w14:paraId="119B73F8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Povrchové úpravy kovových biomateriálů v medicíně.</w:t>
            </w:r>
          </w:p>
          <w:p w14:paraId="13BC9F1A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Vlastnosti keramických biomateriálů.</w:t>
            </w:r>
          </w:p>
          <w:p w14:paraId="46307027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Požadavky na keramické biomateriály v organismu.</w:t>
            </w:r>
          </w:p>
          <w:p w14:paraId="4B4B5B7D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Suroviny pro keramické biomateriály a jejich předúprava.</w:t>
            </w:r>
          </w:p>
          <w:p w14:paraId="2501A3A7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Výroba keramických biomateriálů.</w:t>
            </w:r>
          </w:p>
          <w:p w14:paraId="4AEFFDF5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Biomateriály metalokeramické.</w:t>
            </w:r>
          </w:p>
          <w:p w14:paraId="73EE73FF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Sklo a jeho bimateriálové vlastnosti.</w:t>
            </w:r>
          </w:p>
          <w:p w14:paraId="1DE4EF3B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  <w:rPr>
                <w:kern w:val="2"/>
              </w:rPr>
            </w:pPr>
            <w:r>
              <w:t>Porovnání vlastností s ostatními biomateriály.</w:t>
            </w:r>
          </w:p>
        </w:tc>
      </w:tr>
      <w:tr w:rsidR="00A163BB" w14:paraId="6C4ABF16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  <w:trHeight w:val="265"/>
        </w:trPr>
        <w:tc>
          <w:tcPr>
            <w:tcW w:w="3640" w:type="dxa"/>
            <w:gridSpan w:val="5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74CDED00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7" w:type="dxa"/>
            <w:gridSpan w:val="16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</w:tcPr>
          <w:p w14:paraId="1B0A116A" w14:textId="77777777" w:rsidR="00A163BB" w:rsidRDefault="00A163BB">
            <w:pPr>
              <w:jc w:val="both"/>
              <w:rPr>
                <w:kern w:val="2"/>
              </w:rPr>
            </w:pPr>
          </w:p>
        </w:tc>
      </w:tr>
      <w:tr w:rsidR="00A163BB" w14:paraId="79B2FAEB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  <w:trHeight w:val="1497"/>
        </w:trPr>
        <w:tc>
          <w:tcPr>
            <w:tcW w:w="9857" w:type="dxa"/>
            <w:gridSpan w:val="21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A9195F2" w14:textId="29680DBB" w:rsidR="00A163BB" w:rsidRDefault="00A163BB">
            <w:pPr>
              <w:shd w:val="clear" w:color="auto" w:fill="FFFFFF"/>
              <w:suppressAutoHyphens w:val="0"/>
              <w:jc w:val="both"/>
              <w:rPr>
                <w:b/>
              </w:rPr>
            </w:pPr>
            <w:r>
              <w:rPr>
                <w:u w:val="single"/>
              </w:rPr>
              <w:t>Povinná</w:t>
            </w:r>
            <w:r w:rsidR="00FA004A">
              <w:rPr>
                <w:u w:val="single"/>
              </w:rPr>
              <w:t xml:space="preserve"> </w:t>
            </w:r>
            <w:r w:rsidR="00FA004A" w:rsidRPr="00FA004A">
              <w:rPr>
                <w:color w:val="000000"/>
                <w:u w:val="single"/>
              </w:rPr>
              <w:t>literatura</w:t>
            </w:r>
            <w:r>
              <w:rPr>
                <w:u w:val="single"/>
              </w:rPr>
              <w:t>:</w:t>
            </w:r>
            <w:r>
              <w:rPr>
                <w:b/>
              </w:rPr>
              <w:t xml:space="preserve"> </w:t>
            </w:r>
          </w:p>
          <w:p w14:paraId="1F2A1356" w14:textId="77777777" w:rsidR="00E66D54" w:rsidRPr="008A30DB" w:rsidRDefault="00E66D54" w:rsidP="00E66D54">
            <w:pPr>
              <w:jc w:val="both"/>
            </w:pPr>
            <w:r>
              <w:t>Výukové materiály v anglickém jazyce poskytnuté vyučujícím.</w:t>
            </w:r>
          </w:p>
          <w:p w14:paraId="0E322E92" w14:textId="42FBC616" w:rsidR="00A163BB" w:rsidRPr="00C25DFA" w:rsidRDefault="00A163BB" w:rsidP="00C25DFA">
            <w:pPr>
              <w:shd w:val="clear" w:color="auto" w:fill="FFFFFF"/>
              <w:suppressAutoHyphens w:val="0"/>
              <w:jc w:val="both"/>
              <w:rPr>
                <w:spacing w:val="1"/>
                <w:kern w:val="0"/>
              </w:rPr>
            </w:pPr>
            <w:r w:rsidRPr="00C25DFA">
              <w:t>TEMENOFF</w:t>
            </w:r>
            <w:r w:rsidR="00C25DFA">
              <w:t>,</w:t>
            </w:r>
            <w:r w:rsidRPr="00C25DFA">
              <w:t xml:space="preserve"> J</w:t>
            </w:r>
            <w:r w:rsidR="00C25DFA" w:rsidRPr="00C25DFA">
              <w:t>.</w:t>
            </w:r>
            <w:r w:rsidRPr="00C25DFA">
              <w:t>S. Biomaterials: The Intersection of Biology and Materials Science</w:t>
            </w:r>
            <w:r w:rsidR="00196B65">
              <w:t xml:space="preserve">. </w:t>
            </w:r>
            <w:r w:rsidR="00196B65" w:rsidRPr="00C25DFA">
              <w:t>Columbus</w:t>
            </w:r>
            <w:r w:rsidR="00196B65">
              <w:t>:</w:t>
            </w:r>
            <w:r w:rsidR="00196B65" w:rsidRPr="00C25DFA">
              <w:t xml:space="preserve"> </w:t>
            </w:r>
            <w:r w:rsidRPr="00C25DFA">
              <w:t>Pearson Education, 2008</w:t>
            </w:r>
            <w:r w:rsidR="00196B65">
              <w:t xml:space="preserve">. </w:t>
            </w:r>
            <w:r w:rsidRPr="00C25DFA">
              <w:rPr>
                <w:bCs/>
                <w:spacing w:val="1"/>
                <w:kern w:val="0"/>
              </w:rPr>
              <w:t>ISBN</w:t>
            </w:r>
            <w:r w:rsidR="00BB2CCB">
              <w:rPr>
                <w:bCs/>
                <w:spacing w:val="1"/>
                <w:kern w:val="0"/>
              </w:rPr>
              <w:t>-</w:t>
            </w:r>
            <w:r w:rsidR="00196B65">
              <w:rPr>
                <w:bCs/>
                <w:spacing w:val="1"/>
                <w:kern w:val="0"/>
              </w:rPr>
              <w:t>13 (EAN)</w:t>
            </w:r>
            <w:r w:rsidRPr="00C25DFA">
              <w:rPr>
                <w:bCs/>
                <w:spacing w:val="1"/>
                <w:kern w:val="0"/>
              </w:rPr>
              <w:t> </w:t>
            </w:r>
            <w:r w:rsidRPr="00C25DFA">
              <w:rPr>
                <w:spacing w:val="1"/>
                <w:kern w:val="0"/>
              </w:rPr>
              <w:t xml:space="preserve">9780130097101. </w:t>
            </w:r>
          </w:p>
          <w:p w14:paraId="36315FB8" w14:textId="33142B6F" w:rsidR="00A163BB" w:rsidRPr="00C25DFA" w:rsidRDefault="00A163BB" w:rsidP="00C25DFA">
            <w:pPr>
              <w:shd w:val="clear" w:color="auto" w:fill="FFFFFF"/>
              <w:suppressAutoHyphens w:val="0"/>
              <w:jc w:val="both"/>
              <w:rPr>
                <w:kern w:val="2"/>
              </w:rPr>
            </w:pPr>
            <w:r w:rsidRPr="00C25DFA">
              <w:t>PALMERO</w:t>
            </w:r>
            <w:r w:rsidR="00C25DFA" w:rsidRPr="00C25DFA">
              <w:t>,</w:t>
            </w:r>
            <w:r w:rsidRPr="00C25DFA">
              <w:t xml:space="preserve"> P., DE BARRA</w:t>
            </w:r>
            <w:r w:rsidR="00C25DFA" w:rsidRPr="00C25DFA">
              <w:t>,</w:t>
            </w:r>
            <w:r w:rsidRPr="00C25DFA">
              <w:t xml:space="preserve"> E., CAMBIER</w:t>
            </w:r>
            <w:r w:rsidR="00C25DFA" w:rsidRPr="00C25DFA">
              <w:t>,</w:t>
            </w:r>
            <w:r w:rsidRPr="00C25DFA">
              <w:t xml:space="preserve"> F. A</w:t>
            </w:r>
            <w:r w:rsidR="00196B65">
              <w:t xml:space="preserve">dvances in Ceramic Biomaterials. </w:t>
            </w:r>
            <w:r w:rsidR="00196B65" w:rsidRPr="00C25DFA">
              <w:t>Cambridge</w:t>
            </w:r>
            <w:r w:rsidR="00196B65">
              <w:t>:</w:t>
            </w:r>
            <w:r w:rsidR="00196B65" w:rsidRPr="00C25DFA">
              <w:t xml:space="preserve"> </w:t>
            </w:r>
            <w:r w:rsidR="00196B65">
              <w:t>Woodhead Publishing</w:t>
            </w:r>
            <w:r w:rsidRPr="00C25DFA">
              <w:t xml:space="preserve">, </w:t>
            </w:r>
            <w:r w:rsidR="00196B65">
              <w:t xml:space="preserve">2017. </w:t>
            </w:r>
            <w:r w:rsidRPr="00C25DFA">
              <w:t>ISBN</w:t>
            </w:r>
            <w:r w:rsidR="00196B65">
              <w:t xml:space="preserve"> </w:t>
            </w:r>
            <w:r w:rsidRPr="00C25DFA">
              <w:rPr>
                <w:shd w:val="clear" w:color="auto" w:fill="FFFFFF"/>
              </w:rPr>
              <w:t>9780081008812.</w:t>
            </w:r>
            <w:r w:rsidRPr="00C25DFA">
              <w:t xml:space="preserve"> </w:t>
            </w:r>
          </w:p>
          <w:p w14:paraId="1F31F707" w14:textId="4F9FD64E" w:rsidR="00A163BB" w:rsidRPr="00C25DFA" w:rsidRDefault="00A163BB" w:rsidP="00C25DFA">
            <w:pPr>
              <w:shd w:val="clear" w:color="auto" w:fill="FFFFFF"/>
              <w:suppressAutoHyphens w:val="0"/>
              <w:jc w:val="both"/>
              <w:rPr>
                <w:shd w:val="clear" w:color="auto" w:fill="FFFFFF"/>
              </w:rPr>
            </w:pPr>
            <w:r w:rsidRPr="00C25DFA">
              <w:t>WEN</w:t>
            </w:r>
            <w:r w:rsidR="00C25DFA" w:rsidRPr="00C25DFA">
              <w:t xml:space="preserve">, C. </w:t>
            </w:r>
            <w:r w:rsidRPr="00C25DFA">
              <w:t>Surface Coating and Modification of Metallic Biomaterials</w:t>
            </w:r>
            <w:r w:rsidR="00196B65">
              <w:t xml:space="preserve">. </w:t>
            </w:r>
            <w:r w:rsidR="00196B65" w:rsidRPr="00C25DFA">
              <w:t>Cambridge</w:t>
            </w:r>
            <w:r w:rsidR="00196B65">
              <w:t>:</w:t>
            </w:r>
            <w:r w:rsidR="00196B65" w:rsidRPr="00C25DFA">
              <w:t xml:space="preserve"> </w:t>
            </w:r>
            <w:r w:rsidR="00196B65">
              <w:t xml:space="preserve">Woodhead Publishing, </w:t>
            </w:r>
            <w:r w:rsidRPr="00C25DFA">
              <w:t>2015</w:t>
            </w:r>
            <w:r w:rsidR="00196B65">
              <w:t xml:space="preserve">. </w:t>
            </w:r>
            <w:r w:rsidRPr="00C25DFA">
              <w:t>ISBN</w:t>
            </w:r>
            <w:r w:rsidR="00196B65">
              <w:t xml:space="preserve"> </w:t>
            </w:r>
            <w:r w:rsidRPr="00C25DFA">
              <w:rPr>
                <w:shd w:val="clear" w:color="auto" w:fill="FFFFFF"/>
              </w:rPr>
              <w:t>9781782423034.</w:t>
            </w:r>
          </w:p>
          <w:p w14:paraId="0FFB05C8" w14:textId="77777777" w:rsidR="004C4135" w:rsidRPr="00C25DFA" w:rsidRDefault="004C4135" w:rsidP="00C25DFA">
            <w:pPr>
              <w:shd w:val="clear" w:color="auto" w:fill="FFFFFF"/>
              <w:suppressAutoHyphens w:val="0"/>
              <w:jc w:val="both"/>
            </w:pPr>
          </w:p>
          <w:p w14:paraId="5ADE9192" w14:textId="0C04F3AE" w:rsidR="00A163BB" w:rsidRPr="00C25DFA" w:rsidRDefault="00A163BB" w:rsidP="00C25DFA">
            <w:pPr>
              <w:shd w:val="clear" w:color="auto" w:fill="FFFFFF"/>
              <w:suppressAutoHyphens w:val="0"/>
              <w:jc w:val="both"/>
            </w:pPr>
            <w:r w:rsidRPr="00C25DFA">
              <w:rPr>
                <w:u w:val="single"/>
              </w:rPr>
              <w:t>Doporučená</w:t>
            </w:r>
            <w:r w:rsidR="00FA004A" w:rsidRPr="00C25DFA">
              <w:rPr>
                <w:color w:val="000000"/>
                <w:u w:val="single"/>
              </w:rPr>
              <w:t xml:space="preserve"> literatura</w:t>
            </w:r>
            <w:r w:rsidRPr="00C25DFA">
              <w:rPr>
                <w:u w:val="single"/>
              </w:rPr>
              <w:t>:</w:t>
            </w:r>
            <w:r w:rsidRPr="00C25DFA">
              <w:t xml:space="preserve"> </w:t>
            </w:r>
          </w:p>
          <w:p w14:paraId="27837990" w14:textId="058D64C6" w:rsidR="00A163BB" w:rsidRPr="00C25DFA" w:rsidRDefault="00A163BB" w:rsidP="00C25DFA">
            <w:pPr>
              <w:shd w:val="clear" w:color="auto" w:fill="FFFFFF"/>
              <w:suppressAutoHyphens w:val="0"/>
              <w:jc w:val="both"/>
            </w:pPr>
            <w:r w:rsidRPr="00C25DFA">
              <w:t>MA</w:t>
            </w:r>
            <w:r w:rsidR="00C25DFA" w:rsidRPr="00C25DFA">
              <w:t>,</w:t>
            </w:r>
            <w:r w:rsidRPr="00C25DFA">
              <w:t xml:space="preserve"> P. Biomaterials and Regenerative Medicine</w:t>
            </w:r>
            <w:r w:rsidR="00196B65">
              <w:t>. Cambri</w:t>
            </w:r>
            <w:r w:rsidR="00196B65" w:rsidRPr="00C25DFA">
              <w:t>dge</w:t>
            </w:r>
            <w:r w:rsidR="00196B65">
              <w:t>:</w:t>
            </w:r>
            <w:r w:rsidR="00196B65" w:rsidRPr="00C25DFA">
              <w:t xml:space="preserve"> </w:t>
            </w:r>
            <w:r w:rsidRPr="00C25DFA">
              <w:t xml:space="preserve">Cambridge University Press, </w:t>
            </w:r>
            <w:r w:rsidR="00196B65">
              <w:t xml:space="preserve">2014. </w:t>
            </w:r>
            <w:r w:rsidRPr="00C25DFA">
              <w:rPr>
                <w:bCs/>
                <w:spacing w:val="1"/>
                <w:kern w:val="0"/>
              </w:rPr>
              <w:t>ISBN</w:t>
            </w:r>
            <w:r w:rsidR="00BB2CCB">
              <w:rPr>
                <w:bCs/>
                <w:spacing w:val="1"/>
                <w:kern w:val="0"/>
              </w:rPr>
              <w:t>-</w:t>
            </w:r>
            <w:r w:rsidR="00196B65">
              <w:rPr>
                <w:bCs/>
                <w:spacing w:val="1"/>
                <w:kern w:val="0"/>
              </w:rPr>
              <w:t xml:space="preserve">13 (EAN) </w:t>
            </w:r>
            <w:r w:rsidRPr="00C25DFA">
              <w:rPr>
                <w:spacing w:val="1"/>
                <w:kern w:val="0"/>
              </w:rPr>
              <w:t>9781107012097.</w:t>
            </w:r>
            <w:r w:rsidRPr="00C25DFA">
              <w:t xml:space="preserve"> </w:t>
            </w:r>
          </w:p>
          <w:p w14:paraId="79DB55E3" w14:textId="3624D787" w:rsidR="00A163BB" w:rsidRPr="00C25DFA" w:rsidRDefault="00A163BB" w:rsidP="00C25DFA">
            <w:pPr>
              <w:shd w:val="clear" w:color="auto" w:fill="FFFFFF"/>
              <w:suppressAutoHyphens w:val="0"/>
              <w:jc w:val="both"/>
            </w:pPr>
            <w:r w:rsidRPr="00C25DFA">
              <w:t>YLANEN</w:t>
            </w:r>
            <w:r w:rsidR="00C25DFA" w:rsidRPr="00C25DFA">
              <w:t>, H.</w:t>
            </w:r>
            <w:r w:rsidRPr="00C25DFA">
              <w:t xml:space="preserve"> Bioactive Glasses</w:t>
            </w:r>
            <w:r w:rsidR="00196B65">
              <w:t xml:space="preserve">. Cambridge: </w:t>
            </w:r>
            <w:r w:rsidRPr="00C25DFA">
              <w:t xml:space="preserve">Woodhead Publishing, </w:t>
            </w:r>
            <w:r w:rsidR="00196B65">
              <w:t xml:space="preserve">2017. </w:t>
            </w:r>
            <w:r w:rsidRPr="00C25DFA">
              <w:t xml:space="preserve">ISBN </w:t>
            </w:r>
            <w:r w:rsidRPr="00C25DFA">
              <w:rPr>
                <w:shd w:val="clear" w:color="auto" w:fill="FFFFFF"/>
              </w:rPr>
              <w:t>9780081009369</w:t>
            </w:r>
            <w:r w:rsidRPr="00C25DFA">
              <w:rPr>
                <w:rFonts w:ascii="Helvetica" w:hAnsi="Helvetica"/>
                <w:color w:val="888B8D"/>
                <w:sz w:val="23"/>
                <w:szCs w:val="23"/>
                <w:shd w:val="clear" w:color="auto" w:fill="FFFFFF"/>
              </w:rPr>
              <w:t>.</w:t>
            </w:r>
            <w:r w:rsidRPr="00C25DFA">
              <w:t xml:space="preserve"> </w:t>
            </w:r>
          </w:p>
          <w:p w14:paraId="6E7AD7BA" w14:textId="742EDFF1" w:rsidR="00A163BB" w:rsidRDefault="00A163BB" w:rsidP="00C25DFA">
            <w:pPr>
              <w:shd w:val="clear" w:color="auto" w:fill="FFFFFF"/>
              <w:suppressAutoHyphens w:val="0"/>
              <w:jc w:val="both"/>
              <w:rPr>
                <w:kern w:val="2"/>
              </w:rPr>
            </w:pPr>
            <w:r w:rsidRPr="00C25DFA">
              <w:t>TAYEBI</w:t>
            </w:r>
            <w:r w:rsidR="00C25DFA" w:rsidRPr="00C25DFA">
              <w:t>,</w:t>
            </w:r>
            <w:r w:rsidRPr="00C25DFA">
              <w:t xml:space="preserve"> L., MOHARAMZADEH</w:t>
            </w:r>
            <w:r w:rsidR="00C25DFA" w:rsidRPr="00C25DFA">
              <w:t xml:space="preserve">, K. </w:t>
            </w:r>
            <w:r w:rsidRPr="00C25DFA">
              <w:t>Biomaterials for Oral</w:t>
            </w:r>
            <w:r w:rsidR="00196B65">
              <w:t xml:space="preserve"> and Dental Tissue Engineering. </w:t>
            </w:r>
            <w:r w:rsidR="00C25DFA" w:rsidRPr="00C25DFA">
              <w:t>Cambridge</w:t>
            </w:r>
            <w:r w:rsidR="00C25DFA">
              <w:t>:</w:t>
            </w:r>
            <w:r w:rsidR="00C25DFA" w:rsidRPr="00C25DFA">
              <w:t xml:space="preserve"> </w:t>
            </w:r>
            <w:r w:rsidR="00C25DFA">
              <w:t xml:space="preserve">Woodhead Publishing, </w:t>
            </w:r>
            <w:r w:rsidRPr="00C25DFA">
              <w:t>2017</w:t>
            </w:r>
            <w:r w:rsidR="00C25DFA">
              <w:t xml:space="preserve">. ISBN </w:t>
            </w:r>
            <w:r w:rsidRPr="00C25DFA">
              <w:rPr>
                <w:shd w:val="clear" w:color="auto" w:fill="FFFFFF"/>
              </w:rPr>
              <w:t>9780081009611</w:t>
            </w:r>
            <w:r w:rsidR="00804152" w:rsidRPr="00C25DFA">
              <w:rPr>
                <w:shd w:val="clear" w:color="auto" w:fill="FFFFFF"/>
              </w:rPr>
              <w:t>.</w:t>
            </w:r>
          </w:p>
        </w:tc>
      </w:tr>
      <w:tr w:rsidR="00A163BB" w14:paraId="5AC9540F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</w:trPr>
        <w:tc>
          <w:tcPr>
            <w:tcW w:w="9857" w:type="dxa"/>
            <w:gridSpan w:val="21"/>
            <w:tcBorders>
              <w:top w:val="single" w:sz="1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7CAAC"/>
            <w:hideMark/>
          </w:tcPr>
          <w:p w14:paraId="62510F6B" w14:textId="77777777" w:rsidR="00A163BB" w:rsidRDefault="00A163BB">
            <w:pPr>
              <w:jc w:val="center"/>
              <w:rPr>
                <w:kern w:val="2"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A163BB" w14:paraId="501FE009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</w:trPr>
        <w:tc>
          <w:tcPr>
            <w:tcW w:w="4781" w:type="dxa"/>
            <w:gridSpan w:val="7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78AABBA2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8ED1D2D" w14:textId="0C0589BD" w:rsidR="00A163BB" w:rsidRDefault="00A163BB">
            <w:pPr>
              <w:jc w:val="center"/>
              <w:rPr>
                <w:kern w:val="2"/>
                <w:highlight w:val="yellow"/>
              </w:rPr>
            </w:pPr>
          </w:p>
        </w:tc>
        <w:tc>
          <w:tcPr>
            <w:tcW w:w="4188" w:type="dxa"/>
            <w:gridSpan w:val="13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4B8533C5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 xml:space="preserve">hodin </w:t>
            </w:r>
          </w:p>
        </w:tc>
      </w:tr>
      <w:tr w:rsidR="00A163BB" w14:paraId="1E3213D3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</w:trPr>
        <w:tc>
          <w:tcPr>
            <w:tcW w:w="9857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71E2A071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163BB" w14:paraId="20495247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  <w:trHeight w:val="1373"/>
        </w:trPr>
        <w:tc>
          <w:tcPr>
            <w:tcW w:w="9857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D46C3D" w14:textId="5069F5BF" w:rsidR="004C4135" w:rsidRDefault="004C4135" w:rsidP="000E3448">
            <w:pPr>
              <w:jc w:val="both"/>
              <w:rPr>
                <w:kern w:val="2"/>
              </w:rPr>
            </w:pPr>
          </w:p>
        </w:tc>
      </w:tr>
      <w:tr w:rsidR="00A163BB" w14:paraId="00A8A1C5" w14:textId="77777777" w:rsidTr="006016A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7" w:type="dxa"/>
          <w:wAfter w:w="177" w:type="dxa"/>
          <w:trHeight w:val="283"/>
        </w:trPr>
        <w:tc>
          <w:tcPr>
            <w:tcW w:w="9857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/>
          </w:tcPr>
          <w:p w14:paraId="73BBA4A7" w14:textId="77777777" w:rsidR="00A163BB" w:rsidRPr="00A163BB" w:rsidRDefault="00A163BB" w:rsidP="00A163BB">
            <w:pPr>
              <w:pStyle w:val="Default"/>
              <w:rPr>
                <w:sz w:val="20"/>
                <w:szCs w:val="20"/>
              </w:rPr>
            </w:pPr>
            <w:r w:rsidRPr="00A163BB">
              <w:rPr>
                <w:sz w:val="20"/>
                <w:szCs w:val="20"/>
              </w:rPr>
              <w:lastRenderedPageBreak/>
              <w:br w:type="page"/>
            </w:r>
            <w:r w:rsidRPr="004C4135">
              <w:rPr>
                <w:rFonts w:eastAsia="Times New Roman"/>
                <w:b/>
                <w:color w:val="auto"/>
                <w:kern w:val="1"/>
                <w:sz w:val="28"/>
                <w:szCs w:val="20"/>
              </w:rPr>
              <w:t>B-III – Charakteristika studijního předmětu</w:t>
            </w:r>
          </w:p>
        </w:tc>
      </w:tr>
      <w:tr w:rsidR="00A163BB" w14:paraId="49F6C1F7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052A2DC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7" w:type="dxa"/>
            <w:gridSpan w:val="1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EB6C6" w14:textId="728CAD06" w:rsidR="00A163BB" w:rsidRPr="00106353" w:rsidRDefault="00251A80">
            <w:pPr>
              <w:jc w:val="both"/>
              <w:rPr>
                <w:b/>
              </w:rPr>
            </w:pPr>
            <w:bookmarkStart w:id="54" w:name="Elektromagn_vlastn_mat"/>
            <w:bookmarkEnd w:id="54"/>
            <w:r w:rsidRPr="00772BC7">
              <w:rPr>
                <w:b/>
              </w:rPr>
              <w:t>Electromagnetic Properties of Materials</w:t>
            </w:r>
          </w:p>
        </w:tc>
      </w:tr>
      <w:tr w:rsidR="00A163BB" w14:paraId="44D791AE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A7BFA1F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457D" w14:textId="326F4CBA" w:rsidR="00A163BB" w:rsidRDefault="00836D80">
            <w:pPr>
              <w:jc w:val="both"/>
            </w:pPr>
            <w:r>
              <w:t>povinně volitelný, PZ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0719829" w14:textId="77777777" w:rsidR="00A163BB" w:rsidRDefault="00A163BB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74F3D" w14:textId="77777777" w:rsidR="00A163BB" w:rsidRDefault="00A163BB">
            <w:pPr>
              <w:jc w:val="both"/>
            </w:pPr>
            <w:r>
              <w:t>2/ZS</w:t>
            </w:r>
          </w:p>
        </w:tc>
      </w:tr>
      <w:tr w:rsidR="00A163BB" w14:paraId="44C6553C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CFC94BC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2AB0B" w14:textId="362A2E15" w:rsidR="00A163BB" w:rsidRDefault="00C57FFB">
            <w:pPr>
              <w:jc w:val="both"/>
            </w:pPr>
            <w:r>
              <w:t>28p</w:t>
            </w:r>
            <w:r w:rsidRPr="00E920CC">
              <w:t>+14s</w:t>
            </w:r>
            <w:r>
              <w:t>+0l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2C8880F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870BA" w14:textId="77777777" w:rsidR="00A163BB" w:rsidRDefault="00A163BB" w:rsidP="003F3135">
            <w:r>
              <w:t>42</w:t>
            </w:r>
          </w:p>
        </w:tc>
        <w:tc>
          <w:tcPr>
            <w:tcW w:w="2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EA98224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4824" w14:textId="77777777" w:rsidR="00A163BB" w:rsidRDefault="00A163BB">
            <w:pPr>
              <w:jc w:val="both"/>
            </w:pPr>
            <w:r>
              <w:t>3</w:t>
            </w:r>
          </w:p>
        </w:tc>
      </w:tr>
      <w:tr w:rsidR="00A163BB" w14:paraId="7BCBE655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7C0B591" w14:textId="77777777" w:rsidR="00A163BB" w:rsidRDefault="00A163BB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3C31" w14:textId="77777777" w:rsidR="00A163BB" w:rsidRDefault="00A163BB">
            <w:pPr>
              <w:jc w:val="both"/>
            </w:pPr>
          </w:p>
        </w:tc>
      </w:tr>
      <w:tr w:rsidR="00A163BB" w14:paraId="60033E21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8505678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222B8" w14:textId="67B267FB" w:rsidR="00A163BB" w:rsidRDefault="00A42839">
            <w:pPr>
              <w:jc w:val="both"/>
            </w:pPr>
            <w:r>
              <w:t>k</w:t>
            </w:r>
            <w:r w:rsidR="00A163BB">
              <w:t>lasifikovaný zápočet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BCAC09D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C23BA" w14:textId="203B4E8B" w:rsidR="00A163BB" w:rsidRDefault="00B01E3E">
            <w:pPr>
              <w:jc w:val="both"/>
            </w:pPr>
            <w:r>
              <w:t>p</w:t>
            </w:r>
            <w:r w:rsidR="00A163BB">
              <w:t>řednášky, semináře</w:t>
            </w:r>
          </w:p>
        </w:tc>
      </w:tr>
      <w:tr w:rsidR="00A163BB" w14:paraId="53953DBE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7737497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BA4ED" w14:textId="77777777" w:rsidR="00A12741" w:rsidRDefault="00A12741">
            <w:pPr>
              <w:jc w:val="both"/>
            </w:pPr>
            <w:r>
              <w:t>Povinná účast na seminářích.</w:t>
            </w:r>
          </w:p>
          <w:p w14:paraId="234CC7AF" w14:textId="259FD546" w:rsidR="00A163BB" w:rsidRDefault="00A12741">
            <w:pPr>
              <w:jc w:val="both"/>
            </w:pPr>
            <w:r>
              <w:t>V</w:t>
            </w:r>
            <w:r w:rsidR="00A163BB">
              <w:t xml:space="preserve"> rámci předmětu vypracují studenti seminární práci na zadané téma.</w:t>
            </w:r>
          </w:p>
        </w:tc>
      </w:tr>
      <w:tr w:rsidR="00A163BB" w14:paraId="37DC41EE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197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5404B43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43C5B" w14:textId="72E98654" w:rsidR="00A163BB" w:rsidRDefault="00A163BB">
            <w:pPr>
              <w:jc w:val="both"/>
            </w:pPr>
            <w:r>
              <w:t>doc. Ing</w:t>
            </w:r>
            <w:r w:rsidR="00086E8C">
              <w:t>.</w:t>
            </w:r>
            <w:r>
              <w:t xml:space="preserve"> Jarmila Vilčáková, Ph.D.</w:t>
            </w:r>
          </w:p>
        </w:tc>
      </w:tr>
      <w:tr w:rsidR="00A163BB" w14:paraId="3147353C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243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7DA1D42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7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11FA1" w14:textId="61A54A40" w:rsidR="00A163BB" w:rsidRDefault="00786E79">
            <w:pPr>
              <w:jc w:val="both"/>
            </w:pPr>
            <w:r>
              <w:t>50% p</w:t>
            </w:r>
          </w:p>
        </w:tc>
      </w:tr>
      <w:tr w:rsidR="00A163BB" w14:paraId="0C853858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3D21F28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7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020BA2" w14:textId="1DCDBAFE" w:rsidR="00A163BB" w:rsidRDefault="00A163BB">
            <w:pPr>
              <w:jc w:val="both"/>
            </w:pPr>
          </w:p>
        </w:tc>
      </w:tr>
      <w:tr w:rsidR="00A163BB" w14:paraId="454D31E0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452"/>
        </w:trPr>
        <w:tc>
          <w:tcPr>
            <w:tcW w:w="985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8584" w14:textId="7DD02B38" w:rsidR="004C4135" w:rsidRDefault="004C4135" w:rsidP="00C5470E">
            <w:pPr>
              <w:spacing w:before="60" w:after="20"/>
              <w:jc w:val="both"/>
            </w:pPr>
            <w:r w:rsidRPr="006E29A2">
              <w:rPr>
                <w:b/>
              </w:rPr>
              <w:t>doc. Ing</w:t>
            </w:r>
            <w:r w:rsidR="006E29A2" w:rsidRPr="006E29A2">
              <w:rPr>
                <w:b/>
              </w:rPr>
              <w:t>.</w:t>
            </w:r>
            <w:r w:rsidRPr="006E29A2">
              <w:rPr>
                <w:b/>
              </w:rPr>
              <w:t xml:space="preserve"> Jarmila Vilčáková, Ph.D</w:t>
            </w:r>
            <w:r w:rsidR="00C231DA" w:rsidRPr="006E29A2">
              <w:rPr>
                <w:b/>
              </w:rPr>
              <w:t>.</w:t>
            </w:r>
            <w:r>
              <w:t xml:space="preserve"> </w:t>
            </w:r>
            <w:r w:rsidR="00C231DA">
              <w:t>(50</w:t>
            </w:r>
            <w:r>
              <w:t xml:space="preserve">% </w:t>
            </w:r>
            <w:r w:rsidR="006E29A2">
              <w:t>p</w:t>
            </w:r>
            <w:r w:rsidR="00C231DA">
              <w:t>)</w:t>
            </w:r>
          </w:p>
          <w:p w14:paraId="6DCF506C" w14:textId="1E607A2E" w:rsidR="002D37F9" w:rsidRDefault="004C4135" w:rsidP="00C5470E">
            <w:pPr>
              <w:spacing w:before="20" w:after="60"/>
              <w:jc w:val="both"/>
            </w:pPr>
            <w:r>
              <w:t xml:space="preserve">Ing. Robert Moučka, Ph.D. </w:t>
            </w:r>
            <w:r w:rsidR="00C231DA">
              <w:t xml:space="preserve">(50% </w:t>
            </w:r>
            <w:r w:rsidR="006E29A2">
              <w:t>p</w:t>
            </w:r>
            <w:r w:rsidR="00C231DA">
              <w:t>)</w:t>
            </w:r>
          </w:p>
        </w:tc>
      </w:tr>
      <w:tr w:rsidR="00A163BB" w14:paraId="1B2717DF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D7F34EB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7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1DED57" w14:textId="77777777" w:rsidR="00A163BB" w:rsidRDefault="00A163BB">
            <w:pPr>
              <w:jc w:val="both"/>
            </w:pPr>
          </w:p>
        </w:tc>
      </w:tr>
      <w:tr w:rsidR="00A163BB" w14:paraId="7D9A068C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3938"/>
        </w:trPr>
        <w:tc>
          <w:tcPr>
            <w:tcW w:w="9857" w:type="dxa"/>
            <w:gridSpan w:val="21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5CB83C1" w14:textId="128E0788" w:rsidR="00A163BB" w:rsidRPr="00FA004A" w:rsidRDefault="00A163BB" w:rsidP="0053591B">
            <w:pPr>
              <w:jc w:val="both"/>
            </w:pPr>
            <w:r w:rsidRPr="00FA004A">
              <w:t>Cílem předmětu je seznámit studenty s problematikou vlivu struktury látky na její interakci s oběma složkami elektromagnetického záření, tj. její chování v elektrickém a magnetickém poli. Součástí je seznámení s pokročilými materiály a metodami využívanými v této oblasti.</w:t>
            </w:r>
            <w:r w:rsidR="0053591B">
              <w:t xml:space="preserve"> </w:t>
            </w:r>
            <w:r w:rsidR="0053591B" w:rsidRPr="0074043D">
              <w:t>Obsah předmětu tvoří tyto tematické celky:</w:t>
            </w:r>
          </w:p>
          <w:p w14:paraId="2B8A505E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Elektromagnetické záření (spektrum, záření černého tělesa) a interakce s lidským organismem. </w:t>
            </w:r>
          </w:p>
          <w:p w14:paraId="7439E409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Fyzika mikrosvěta (korpuskulárně vlnový dualismus, kvantová teorie). </w:t>
            </w:r>
          </w:p>
          <w:p w14:paraId="6BEE2ED1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Matematika vektorových polí I (pole, skalární součin, vektorový součin, gradient). </w:t>
            </w:r>
          </w:p>
          <w:p w14:paraId="2B870A61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Matematika vektorových polí II (tok a divergence vektorového pole, cirkulace a rotace vektorového pole). </w:t>
            </w:r>
          </w:p>
          <w:p w14:paraId="76A5E7DA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Maxwellovy rovnice (aplikace matematického aparátu na statický a dynamický případ). </w:t>
            </w:r>
          </w:p>
          <w:p w14:paraId="55BC9460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Dielektrika (komplexní permitivita, vektor elektrické polarizace). </w:t>
            </w:r>
          </w:p>
          <w:p w14:paraId="3E94FC38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Vnitřní výstavba dielektrik (molekulové dipóly, elektronová polarizace, polární molekuly, permitivita kapalin). </w:t>
            </w:r>
          </w:p>
          <w:p w14:paraId="749CC5E9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Dielektrická spektroskopie (relaxace, princip, aproximace modely (Debye, Cole-Cole, Cole-Davidson, Havriliak-Negami)). </w:t>
            </w:r>
          </w:p>
          <w:p w14:paraId="3D61661E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Magnetismus (magnetické pole, diamagnetismus, paramagnetismus). </w:t>
            </w:r>
          </w:p>
          <w:p w14:paraId="5C976B15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Statické a dynamické magnetické vlastnosti materiálů (magnetizační křivka, magnetická anizotropie (krystalová, elastická, tvaru)), magnetické materiály (měkké, tvrdé, práškové, ferity). </w:t>
            </w:r>
          </w:p>
          <w:p w14:paraId="37F3EAD5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Feromagnetismus (kritéria vzniku, doménová struktura, spontánní magnetisace). </w:t>
            </w:r>
          </w:p>
          <w:p w14:paraId="2384BDEE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Kompozitní elektrické/magnetické materiály (perkolační teorie, kritické plnění, lokální pole, efektivní hodnoty, elektroreologické a magnetoreologické systémy). </w:t>
            </w:r>
          </w:p>
          <w:p w14:paraId="3677110E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Vodivé polymery (elektrická vodivost, pásová teorie vodivosti, PANI).</w:t>
            </w:r>
          </w:p>
          <w:p w14:paraId="10D60567" w14:textId="77777777" w:rsidR="00A163BB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</w:pPr>
            <w:r w:rsidRPr="00FA004A">
              <w:rPr>
                <w:color w:val="000000"/>
                <w:shd w:val="clear" w:color="auto" w:fill="FFFFFF"/>
              </w:rPr>
              <w:t>Elektromagnetická kompatibilita (stínění, absorpce elektromagnetického záření), stínění - biokompatibilita.</w:t>
            </w:r>
            <w:r>
              <w:rPr>
                <w:rFonts w:ascii="Tahoma" w:hAnsi="Tahoma" w:cs="Tahoma"/>
                <w:color w:val="000000"/>
                <w:sz w:val="17"/>
                <w:szCs w:val="17"/>
                <w:shd w:val="clear" w:color="auto" w:fill="FFFFFF"/>
              </w:rPr>
              <w:t> </w:t>
            </w:r>
          </w:p>
        </w:tc>
      </w:tr>
      <w:tr w:rsidR="00A163BB" w14:paraId="07B5C970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265"/>
        </w:trPr>
        <w:tc>
          <w:tcPr>
            <w:tcW w:w="36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8FA29AA" w14:textId="77777777" w:rsidR="00A163BB" w:rsidRDefault="00A163BB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7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D1B86" w14:textId="77777777" w:rsidR="00A163BB" w:rsidRDefault="00A163BB">
            <w:pPr>
              <w:jc w:val="both"/>
            </w:pPr>
          </w:p>
        </w:tc>
      </w:tr>
      <w:tr w:rsidR="00A163BB" w14:paraId="12A264D2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1497"/>
        </w:trPr>
        <w:tc>
          <w:tcPr>
            <w:tcW w:w="985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746C" w14:textId="65BEE9DC" w:rsidR="00A163BB" w:rsidRDefault="00A163BB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Povinná</w:t>
            </w:r>
            <w:r w:rsidR="00FA004A">
              <w:rPr>
                <w:color w:val="000000"/>
                <w:u w:val="single"/>
              </w:rPr>
              <w:t xml:space="preserve"> </w:t>
            </w:r>
            <w:r w:rsidR="00FA004A" w:rsidRPr="00FA004A">
              <w:rPr>
                <w:color w:val="000000"/>
                <w:u w:val="single"/>
              </w:rPr>
              <w:t>literatura</w:t>
            </w:r>
            <w:r>
              <w:rPr>
                <w:color w:val="000000"/>
                <w:u w:val="single"/>
              </w:rPr>
              <w:t xml:space="preserve">: </w:t>
            </w:r>
          </w:p>
          <w:p w14:paraId="770C7364" w14:textId="77777777" w:rsidR="00E66D54" w:rsidRPr="008A30DB" w:rsidRDefault="00E66D54" w:rsidP="00E66D54">
            <w:pPr>
              <w:jc w:val="both"/>
            </w:pPr>
            <w:r>
              <w:t>Výukové materiály v anglickém jazyce poskytnuté vyučujícím.</w:t>
            </w:r>
          </w:p>
          <w:p w14:paraId="1BC480C0" w14:textId="77777777" w:rsidR="00E90B76" w:rsidRPr="007D6274" w:rsidRDefault="00E90B76" w:rsidP="007D6274">
            <w:pPr>
              <w:jc w:val="both"/>
              <w:rPr>
                <w:bCs/>
                <w:color w:val="000000"/>
              </w:rPr>
            </w:pPr>
          </w:p>
          <w:p w14:paraId="7A90B288" w14:textId="2306990D" w:rsidR="00A163BB" w:rsidRPr="00E90B76" w:rsidRDefault="00A163BB" w:rsidP="007D6274">
            <w:pPr>
              <w:jc w:val="both"/>
              <w:rPr>
                <w:bCs/>
                <w:color w:val="000000"/>
                <w:u w:val="single"/>
              </w:rPr>
            </w:pPr>
            <w:r w:rsidRPr="00E90B76">
              <w:rPr>
                <w:bCs/>
                <w:color w:val="000000"/>
                <w:u w:val="single"/>
              </w:rPr>
              <w:t>Doporučená</w:t>
            </w:r>
            <w:r w:rsidR="00FA004A" w:rsidRPr="00E90B76">
              <w:rPr>
                <w:bCs/>
                <w:color w:val="000000"/>
                <w:u w:val="single"/>
              </w:rPr>
              <w:t xml:space="preserve"> </w:t>
            </w:r>
            <w:r w:rsidR="00FA004A" w:rsidRPr="00E90B76">
              <w:rPr>
                <w:color w:val="000000"/>
                <w:u w:val="single"/>
              </w:rPr>
              <w:t>literatura:</w:t>
            </w:r>
          </w:p>
          <w:p w14:paraId="1C1DFEE0" w14:textId="1AAC2249" w:rsidR="00A163BB" w:rsidRPr="00E90B76" w:rsidRDefault="00A163BB" w:rsidP="007D6274">
            <w:pPr>
              <w:jc w:val="both"/>
              <w:rPr>
                <w:color w:val="000000"/>
              </w:rPr>
            </w:pPr>
            <w:r w:rsidRPr="00E90B76">
              <w:t>AJAYAN, P</w:t>
            </w:r>
            <w:r w:rsidR="007D6274" w:rsidRPr="00E90B76">
              <w:t>.</w:t>
            </w:r>
            <w:r w:rsidRPr="00E90B76">
              <w:t>M., BRAUN</w:t>
            </w:r>
            <w:r w:rsidR="007D6274" w:rsidRPr="00E90B76">
              <w:t xml:space="preserve">, P.V., </w:t>
            </w:r>
            <w:r w:rsidRPr="00E90B76">
              <w:t>SCHADLER</w:t>
            </w:r>
            <w:r w:rsidR="007D6274" w:rsidRPr="00E90B76">
              <w:t>, L.S</w:t>
            </w:r>
            <w:r w:rsidRPr="00E90B76">
              <w:t xml:space="preserve">. </w:t>
            </w:r>
            <w:r w:rsidRPr="00E90B76">
              <w:rPr>
                <w:iCs/>
              </w:rPr>
              <w:t xml:space="preserve">Nanocomposite </w:t>
            </w:r>
            <w:r w:rsidR="00196B65" w:rsidRPr="00E90B76">
              <w:rPr>
                <w:iCs/>
              </w:rPr>
              <w:t>S</w:t>
            </w:r>
            <w:r w:rsidRPr="00E90B76">
              <w:rPr>
                <w:iCs/>
              </w:rPr>
              <w:t xml:space="preserve">cience and </w:t>
            </w:r>
            <w:r w:rsidR="00196B65" w:rsidRPr="00E90B76">
              <w:rPr>
                <w:iCs/>
              </w:rPr>
              <w:t>T</w:t>
            </w:r>
            <w:r w:rsidRPr="00E90B76">
              <w:rPr>
                <w:iCs/>
              </w:rPr>
              <w:t>echnology</w:t>
            </w:r>
            <w:r w:rsidR="00196B65" w:rsidRPr="00E90B76">
              <w:t xml:space="preserve">. Weinheim: Wiley-VCH, 2003. </w:t>
            </w:r>
            <w:r w:rsidRPr="00E90B76">
              <w:t>ix, 230 s. ISBN 3527303596.</w:t>
            </w:r>
          </w:p>
          <w:p w14:paraId="085B178A" w14:textId="77777777" w:rsidR="00A163BB" w:rsidRDefault="00A163BB" w:rsidP="00196B65">
            <w:pPr>
              <w:jc w:val="both"/>
            </w:pPr>
            <w:r w:rsidRPr="00E90B76">
              <w:t>ANELI, J.N., ZAIKOV</w:t>
            </w:r>
            <w:r w:rsidR="007D6274" w:rsidRPr="00E90B76">
              <w:t xml:space="preserve">, G.J., </w:t>
            </w:r>
            <w:r w:rsidRPr="00E90B76">
              <w:t>KHANANASVILI</w:t>
            </w:r>
            <w:r w:rsidR="007D6274" w:rsidRPr="00E90B76">
              <w:t>, L.M</w:t>
            </w:r>
            <w:r w:rsidRPr="00E90B76">
              <w:t xml:space="preserve">. </w:t>
            </w:r>
            <w:r w:rsidRPr="00E90B76">
              <w:rPr>
                <w:iCs/>
              </w:rPr>
              <w:t xml:space="preserve">Structuring and </w:t>
            </w:r>
            <w:r w:rsidR="00196B65" w:rsidRPr="00E90B76">
              <w:rPr>
                <w:iCs/>
              </w:rPr>
              <w:t>C</w:t>
            </w:r>
            <w:r w:rsidRPr="00E90B76">
              <w:rPr>
                <w:iCs/>
              </w:rPr>
              <w:t xml:space="preserve">onductivity of </w:t>
            </w:r>
            <w:r w:rsidR="00196B65" w:rsidRPr="00E90B76">
              <w:rPr>
                <w:iCs/>
              </w:rPr>
              <w:t>P</w:t>
            </w:r>
            <w:r w:rsidRPr="00E90B76">
              <w:rPr>
                <w:iCs/>
              </w:rPr>
              <w:t xml:space="preserve">olymer </w:t>
            </w:r>
            <w:r w:rsidR="00196B65" w:rsidRPr="00E90B76">
              <w:rPr>
                <w:iCs/>
              </w:rPr>
              <w:t>C</w:t>
            </w:r>
            <w:r w:rsidRPr="00E90B76">
              <w:rPr>
                <w:iCs/>
              </w:rPr>
              <w:t>omposites</w:t>
            </w:r>
            <w:r w:rsidRPr="00E90B76">
              <w:t>. New York</w:t>
            </w:r>
            <w:r w:rsidR="00A628BC" w:rsidRPr="00E90B76">
              <w:t>: Nova Science Publishers, 1998.</w:t>
            </w:r>
            <w:r w:rsidRPr="00E90B76">
              <w:t xml:space="preserve"> 326 s. ISBN 1560725389.</w:t>
            </w:r>
          </w:p>
          <w:p w14:paraId="45C78767" w14:textId="1C865C9E" w:rsidR="00E90B76" w:rsidRDefault="00E90B76" w:rsidP="00E90B76">
            <w:pPr>
              <w:jc w:val="both"/>
            </w:pPr>
            <w:r w:rsidRPr="00E90B76">
              <w:rPr>
                <w:caps/>
                <w:color w:val="212121"/>
                <w:kern w:val="20"/>
                <w:shd w:val="clear" w:color="auto" w:fill="FFFFFF"/>
              </w:rPr>
              <w:t>Pierret</w:t>
            </w:r>
            <w:r>
              <w:rPr>
                <w:color w:val="212121"/>
                <w:shd w:val="clear" w:color="auto" w:fill="FFFFFF"/>
              </w:rPr>
              <w:t xml:space="preserve">, R.F. </w:t>
            </w:r>
            <w:r w:rsidRPr="00E90B76">
              <w:rPr>
                <w:iCs/>
              </w:rPr>
              <w:t>Advanced Semiconductor Fundamentals. 2</w:t>
            </w:r>
            <w:r>
              <w:rPr>
                <w:iCs/>
              </w:rPr>
              <w:t xml:space="preserve">nd Ed. </w:t>
            </w:r>
            <w:r w:rsidRPr="00E90B76">
              <w:rPr>
                <w:iCs/>
              </w:rPr>
              <w:t>Pearson Prentice Hall Publisher,</w:t>
            </w:r>
            <w:r>
              <w:rPr>
                <w:iCs/>
              </w:rPr>
              <w:t xml:space="preserve"> 2002. 221 s. ISBN- 10 </w:t>
            </w:r>
            <w:r w:rsidRPr="00E90B76">
              <w:rPr>
                <w:iCs/>
              </w:rPr>
              <w:t>013061792X</w:t>
            </w:r>
            <w:r>
              <w:rPr>
                <w:iCs/>
              </w:rPr>
              <w:t>.</w:t>
            </w:r>
          </w:p>
        </w:tc>
      </w:tr>
      <w:tr w:rsidR="00A163BB" w14:paraId="2984D888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9857" w:type="dxa"/>
            <w:gridSpan w:val="2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7B027D10" w14:textId="77777777" w:rsidR="00A163BB" w:rsidRDefault="00A163BB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A163BB" w14:paraId="07EF653C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4781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873ADD9" w14:textId="77777777" w:rsidR="00A163BB" w:rsidRDefault="00A163BB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152DF" w14:textId="4F93F5C8" w:rsidR="00A163BB" w:rsidRDefault="00A163BB" w:rsidP="00FB62A1">
            <w:pPr>
              <w:jc w:val="center"/>
            </w:pPr>
          </w:p>
        </w:tc>
        <w:tc>
          <w:tcPr>
            <w:tcW w:w="4188" w:type="dxa"/>
            <w:gridSpan w:val="1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7350436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A163BB" w14:paraId="7F2A5910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985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60B6B91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163BB" w14:paraId="63742A19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799"/>
        </w:trPr>
        <w:tc>
          <w:tcPr>
            <w:tcW w:w="985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A842" w14:textId="77777777" w:rsidR="00C000B5" w:rsidRDefault="00C000B5" w:rsidP="000E3448">
            <w:pPr>
              <w:jc w:val="both"/>
            </w:pPr>
          </w:p>
          <w:p w14:paraId="0E4AB93B" w14:textId="77777777" w:rsidR="00E66D54" w:rsidRDefault="00E66D54" w:rsidP="000E3448">
            <w:pPr>
              <w:jc w:val="both"/>
            </w:pPr>
          </w:p>
          <w:p w14:paraId="63B0CA53" w14:textId="77777777" w:rsidR="00E66D54" w:rsidRDefault="00E66D54" w:rsidP="000E3448">
            <w:pPr>
              <w:jc w:val="both"/>
            </w:pPr>
          </w:p>
          <w:p w14:paraId="104EAD58" w14:textId="77777777" w:rsidR="00E66D54" w:rsidRDefault="00E66D54" w:rsidP="000E3448">
            <w:pPr>
              <w:jc w:val="both"/>
            </w:pPr>
          </w:p>
          <w:p w14:paraId="355CBE9E" w14:textId="77777777" w:rsidR="00E66D54" w:rsidRDefault="00E66D54" w:rsidP="000E3448">
            <w:pPr>
              <w:jc w:val="both"/>
            </w:pPr>
          </w:p>
          <w:p w14:paraId="42098F56" w14:textId="77777777" w:rsidR="00E66D54" w:rsidRDefault="00E66D54" w:rsidP="000E3448">
            <w:pPr>
              <w:jc w:val="both"/>
            </w:pPr>
          </w:p>
          <w:p w14:paraId="55D4E579" w14:textId="4B81D9F9" w:rsidR="00E66D54" w:rsidRDefault="00E66D54" w:rsidP="000E3448">
            <w:pPr>
              <w:jc w:val="both"/>
            </w:pPr>
          </w:p>
        </w:tc>
      </w:tr>
      <w:tr w:rsidR="00A163BB" w14:paraId="7435E6AA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9857" w:type="dxa"/>
            <w:gridSpan w:val="21"/>
            <w:tcBorders>
              <w:bottom w:val="double" w:sz="4" w:space="0" w:color="auto"/>
            </w:tcBorders>
            <w:shd w:val="clear" w:color="auto" w:fill="BDD6EE"/>
          </w:tcPr>
          <w:p w14:paraId="16F5F147" w14:textId="77777777" w:rsidR="00A163BB" w:rsidRDefault="00A163BB" w:rsidP="002871D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A163BB" w14:paraId="7FFF5F2D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tcBorders>
              <w:top w:val="double" w:sz="4" w:space="0" w:color="auto"/>
            </w:tcBorders>
            <w:shd w:val="clear" w:color="auto" w:fill="F7CAAC"/>
          </w:tcPr>
          <w:p w14:paraId="52DEF899" w14:textId="77777777" w:rsidR="00A163BB" w:rsidRPr="006016AB" w:rsidRDefault="00A163BB" w:rsidP="002871DA">
            <w:pPr>
              <w:jc w:val="both"/>
              <w:rPr>
                <w:b/>
              </w:rPr>
            </w:pPr>
            <w:r w:rsidRPr="006016AB">
              <w:rPr>
                <w:b/>
              </w:rPr>
              <w:t>Název studijního předmětu</w:t>
            </w:r>
          </w:p>
        </w:tc>
        <w:tc>
          <w:tcPr>
            <w:tcW w:w="6777" w:type="dxa"/>
            <w:gridSpan w:val="18"/>
            <w:tcBorders>
              <w:top w:val="double" w:sz="4" w:space="0" w:color="auto"/>
            </w:tcBorders>
          </w:tcPr>
          <w:p w14:paraId="4EF3F4B3" w14:textId="4E621649" w:rsidR="00A163BB" w:rsidRPr="006016AB" w:rsidRDefault="00251A80" w:rsidP="002871DA">
            <w:pPr>
              <w:jc w:val="both"/>
              <w:rPr>
                <w:b/>
              </w:rPr>
            </w:pPr>
            <w:bookmarkStart w:id="55" w:name="Sep_met"/>
            <w:bookmarkEnd w:id="55"/>
            <w:r w:rsidRPr="00772BC7">
              <w:rPr>
                <w:b/>
              </w:rPr>
              <w:t>Separation Methods</w:t>
            </w:r>
          </w:p>
        </w:tc>
      </w:tr>
      <w:tr w:rsidR="00A163BB" w14:paraId="3C0B8E29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shd w:val="clear" w:color="auto" w:fill="F7CAAC"/>
          </w:tcPr>
          <w:p w14:paraId="02F32DA0" w14:textId="77777777" w:rsidR="00A163BB" w:rsidRPr="006016AB" w:rsidRDefault="00A163BB" w:rsidP="002871DA">
            <w:pPr>
              <w:jc w:val="both"/>
              <w:rPr>
                <w:b/>
              </w:rPr>
            </w:pPr>
            <w:r w:rsidRPr="006016AB">
              <w:rPr>
                <w:b/>
              </w:rPr>
              <w:t>Typ předmětu</w:t>
            </w:r>
          </w:p>
        </w:tc>
        <w:tc>
          <w:tcPr>
            <w:tcW w:w="3405" w:type="dxa"/>
            <w:gridSpan w:val="8"/>
          </w:tcPr>
          <w:p w14:paraId="4629F25F" w14:textId="7AAEC7E7" w:rsidR="00A163BB" w:rsidRPr="006016AB" w:rsidRDefault="00836D80" w:rsidP="002871DA">
            <w:pPr>
              <w:jc w:val="both"/>
            </w:pPr>
            <w:r w:rsidRPr="006016AB">
              <w:t>povinně volitelný, PZ</w:t>
            </w:r>
          </w:p>
        </w:tc>
        <w:tc>
          <w:tcPr>
            <w:tcW w:w="2693" w:type="dxa"/>
            <w:gridSpan w:val="7"/>
            <w:shd w:val="clear" w:color="auto" w:fill="F7CAAC"/>
          </w:tcPr>
          <w:p w14:paraId="5243F689" w14:textId="77777777" w:rsidR="00A163BB" w:rsidRPr="006016AB" w:rsidRDefault="00A163BB" w:rsidP="002871DA">
            <w:pPr>
              <w:jc w:val="both"/>
            </w:pPr>
            <w:r w:rsidRPr="006016AB">
              <w:rPr>
                <w:b/>
              </w:rPr>
              <w:t>doporučený ročník / semestr</w:t>
            </w:r>
          </w:p>
        </w:tc>
        <w:tc>
          <w:tcPr>
            <w:tcW w:w="679" w:type="dxa"/>
            <w:gridSpan w:val="3"/>
          </w:tcPr>
          <w:p w14:paraId="1455D651" w14:textId="77777777" w:rsidR="00A163BB" w:rsidRPr="006016AB" w:rsidRDefault="00A163BB" w:rsidP="002871DA">
            <w:pPr>
              <w:jc w:val="both"/>
              <w:rPr>
                <w:color w:val="FF0000"/>
              </w:rPr>
            </w:pPr>
            <w:r w:rsidRPr="006016AB">
              <w:t>2/ZS</w:t>
            </w:r>
          </w:p>
        </w:tc>
      </w:tr>
      <w:tr w:rsidR="00A163BB" w14:paraId="571A4C2A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shd w:val="clear" w:color="auto" w:fill="F7CAAC"/>
          </w:tcPr>
          <w:p w14:paraId="22597F3B" w14:textId="77777777" w:rsidR="00A163BB" w:rsidRPr="006016AB" w:rsidRDefault="00A163BB" w:rsidP="002871DA">
            <w:pPr>
              <w:jc w:val="both"/>
              <w:rPr>
                <w:b/>
              </w:rPr>
            </w:pPr>
            <w:r w:rsidRPr="006016AB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</w:tcPr>
          <w:p w14:paraId="5E72C715" w14:textId="7753E689" w:rsidR="00A163BB" w:rsidRPr="006016AB" w:rsidRDefault="00C57FFB" w:rsidP="002871DA">
            <w:pPr>
              <w:jc w:val="both"/>
            </w:pPr>
            <w:r w:rsidRPr="006016AB">
              <w:t>28p+0s</w:t>
            </w:r>
            <w:r w:rsidRPr="006016AB">
              <w:rPr>
                <w:lang w:val="en-GB"/>
              </w:rPr>
              <w:t>+</w:t>
            </w:r>
            <w:r w:rsidRPr="006016AB">
              <w:t>28l</w:t>
            </w:r>
          </w:p>
        </w:tc>
        <w:tc>
          <w:tcPr>
            <w:tcW w:w="888" w:type="dxa"/>
            <w:shd w:val="clear" w:color="auto" w:fill="F7CAAC"/>
          </w:tcPr>
          <w:p w14:paraId="744C69DC" w14:textId="77777777" w:rsidR="00A163BB" w:rsidRPr="006016AB" w:rsidRDefault="00A163BB" w:rsidP="002871DA">
            <w:pPr>
              <w:jc w:val="both"/>
              <w:rPr>
                <w:b/>
              </w:rPr>
            </w:pPr>
            <w:r w:rsidRPr="006016AB"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14:paraId="32861914" w14:textId="77777777" w:rsidR="00A163BB" w:rsidRPr="006016AB" w:rsidRDefault="00A163BB" w:rsidP="002871DA">
            <w:pPr>
              <w:jc w:val="both"/>
            </w:pPr>
            <w:r w:rsidRPr="006016AB">
              <w:t>56</w:t>
            </w:r>
          </w:p>
        </w:tc>
        <w:tc>
          <w:tcPr>
            <w:tcW w:w="2154" w:type="dxa"/>
            <w:gridSpan w:val="5"/>
            <w:shd w:val="clear" w:color="auto" w:fill="F7CAAC"/>
          </w:tcPr>
          <w:p w14:paraId="5D7CED5B" w14:textId="77777777" w:rsidR="00A163BB" w:rsidRPr="006016AB" w:rsidRDefault="00A163BB" w:rsidP="002871DA">
            <w:pPr>
              <w:jc w:val="both"/>
              <w:rPr>
                <w:b/>
              </w:rPr>
            </w:pPr>
            <w:r w:rsidRPr="006016AB">
              <w:rPr>
                <w:b/>
              </w:rPr>
              <w:t>kreditů</w:t>
            </w:r>
          </w:p>
        </w:tc>
        <w:tc>
          <w:tcPr>
            <w:tcW w:w="1218" w:type="dxa"/>
            <w:gridSpan w:val="5"/>
          </w:tcPr>
          <w:p w14:paraId="1CAA94C7" w14:textId="77777777" w:rsidR="00A163BB" w:rsidRPr="006016AB" w:rsidRDefault="00A163BB" w:rsidP="002871DA">
            <w:pPr>
              <w:jc w:val="both"/>
              <w:rPr>
                <w:color w:val="FF0000"/>
              </w:rPr>
            </w:pPr>
            <w:r w:rsidRPr="006016AB">
              <w:t>4</w:t>
            </w:r>
          </w:p>
        </w:tc>
      </w:tr>
      <w:tr w:rsidR="00A163BB" w14:paraId="063B9AF1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shd w:val="clear" w:color="auto" w:fill="F7CAAC"/>
          </w:tcPr>
          <w:p w14:paraId="26E8D81A" w14:textId="77777777" w:rsidR="00A163BB" w:rsidRPr="006016AB" w:rsidRDefault="00A163BB" w:rsidP="002871DA">
            <w:pPr>
              <w:jc w:val="both"/>
              <w:rPr>
                <w:b/>
              </w:rPr>
            </w:pPr>
            <w:r w:rsidRPr="006016AB">
              <w:rPr>
                <w:b/>
              </w:rPr>
              <w:t>Prerekvizity, korekvizity, ekvivalence</w:t>
            </w:r>
          </w:p>
        </w:tc>
        <w:tc>
          <w:tcPr>
            <w:tcW w:w="6777" w:type="dxa"/>
            <w:gridSpan w:val="18"/>
          </w:tcPr>
          <w:p w14:paraId="4DB7260D" w14:textId="77777777" w:rsidR="00A163BB" w:rsidRPr="006016AB" w:rsidRDefault="00A163BB" w:rsidP="002871DA">
            <w:pPr>
              <w:jc w:val="both"/>
            </w:pPr>
          </w:p>
        </w:tc>
      </w:tr>
      <w:tr w:rsidR="00A163BB" w14:paraId="6FEB1AD9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shd w:val="clear" w:color="auto" w:fill="F7CAAC"/>
          </w:tcPr>
          <w:p w14:paraId="37B3B757" w14:textId="77777777" w:rsidR="00A163BB" w:rsidRPr="006016AB" w:rsidRDefault="00A163BB" w:rsidP="002871DA">
            <w:pPr>
              <w:jc w:val="both"/>
              <w:rPr>
                <w:b/>
              </w:rPr>
            </w:pPr>
            <w:r w:rsidRPr="006016AB">
              <w:rPr>
                <w:b/>
              </w:rPr>
              <w:t>Způsob ověření studijních výsledků</w:t>
            </w:r>
          </w:p>
        </w:tc>
        <w:tc>
          <w:tcPr>
            <w:tcW w:w="3405" w:type="dxa"/>
            <w:gridSpan w:val="8"/>
          </w:tcPr>
          <w:p w14:paraId="048D4965" w14:textId="77777777" w:rsidR="00A163BB" w:rsidRPr="006016AB" w:rsidRDefault="00A163BB" w:rsidP="002871DA">
            <w:pPr>
              <w:jc w:val="both"/>
            </w:pPr>
            <w:r w:rsidRPr="006016AB">
              <w:t>zápočet, zkouška</w:t>
            </w:r>
          </w:p>
        </w:tc>
        <w:tc>
          <w:tcPr>
            <w:tcW w:w="1558" w:type="dxa"/>
            <w:gridSpan w:val="3"/>
            <w:shd w:val="clear" w:color="auto" w:fill="F7CAAC"/>
          </w:tcPr>
          <w:p w14:paraId="3B45516D" w14:textId="77777777" w:rsidR="00A163BB" w:rsidRPr="006016AB" w:rsidRDefault="00A163BB" w:rsidP="002871DA">
            <w:pPr>
              <w:jc w:val="both"/>
              <w:rPr>
                <w:b/>
              </w:rPr>
            </w:pPr>
            <w:r w:rsidRPr="006016AB">
              <w:rPr>
                <w:b/>
              </w:rPr>
              <w:t>Forma výuky</w:t>
            </w:r>
          </w:p>
        </w:tc>
        <w:tc>
          <w:tcPr>
            <w:tcW w:w="1814" w:type="dxa"/>
            <w:gridSpan w:val="7"/>
          </w:tcPr>
          <w:p w14:paraId="6D51A31A" w14:textId="77777777" w:rsidR="00A163BB" w:rsidRPr="006016AB" w:rsidRDefault="00A163BB" w:rsidP="002871DA">
            <w:pPr>
              <w:jc w:val="both"/>
            </w:pPr>
            <w:r w:rsidRPr="006016AB">
              <w:t>přednášky, laboratorní cvičení</w:t>
            </w:r>
          </w:p>
        </w:tc>
      </w:tr>
      <w:tr w:rsidR="00A163BB" w14:paraId="620C0575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shd w:val="clear" w:color="auto" w:fill="F7CAAC"/>
          </w:tcPr>
          <w:p w14:paraId="2971E128" w14:textId="77777777" w:rsidR="00A163BB" w:rsidRPr="006016AB" w:rsidRDefault="00A163BB" w:rsidP="002871DA">
            <w:pPr>
              <w:jc w:val="both"/>
              <w:rPr>
                <w:b/>
              </w:rPr>
            </w:pPr>
            <w:r w:rsidRPr="006016AB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7" w:type="dxa"/>
            <w:gridSpan w:val="18"/>
            <w:tcBorders>
              <w:bottom w:val="single" w:sz="4" w:space="0" w:color="auto"/>
            </w:tcBorders>
          </w:tcPr>
          <w:p w14:paraId="10D78BC8" w14:textId="77777777" w:rsidR="00A163BB" w:rsidRPr="006016AB" w:rsidRDefault="00A163BB" w:rsidP="002871DA">
            <w:pPr>
              <w:jc w:val="both"/>
            </w:pPr>
            <w:r w:rsidRPr="006016AB">
              <w:t>Zápočet: vypracování laboratorních úloh, seminární práce na zadané téma.</w:t>
            </w:r>
          </w:p>
          <w:p w14:paraId="381A3FBD" w14:textId="1822AE07" w:rsidR="00A163BB" w:rsidRPr="006016AB" w:rsidRDefault="00A163BB" w:rsidP="00645581">
            <w:pPr>
              <w:jc w:val="both"/>
            </w:pPr>
            <w:r w:rsidRPr="006016AB">
              <w:t>Zkouška: prokázání znalosti</w:t>
            </w:r>
            <w:r w:rsidR="00645581" w:rsidRPr="006016AB">
              <w:t xml:space="preserve"> probíraných tematických okruhů, </w:t>
            </w:r>
            <w:r w:rsidRPr="006016AB">
              <w:t>ústní zkouška.</w:t>
            </w:r>
          </w:p>
        </w:tc>
      </w:tr>
      <w:tr w:rsidR="00A163BB" w14:paraId="24D3C157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197"/>
        </w:trPr>
        <w:tc>
          <w:tcPr>
            <w:tcW w:w="3080" w:type="dxa"/>
            <w:gridSpan w:val="3"/>
            <w:tcBorders>
              <w:top w:val="nil"/>
            </w:tcBorders>
            <w:shd w:val="clear" w:color="auto" w:fill="F7CAAC"/>
          </w:tcPr>
          <w:p w14:paraId="39138DEF" w14:textId="77777777" w:rsidR="00A163BB" w:rsidRPr="006016AB" w:rsidRDefault="00A163BB" w:rsidP="002871DA">
            <w:pPr>
              <w:jc w:val="both"/>
              <w:rPr>
                <w:b/>
              </w:rPr>
            </w:pPr>
            <w:r w:rsidRPr="006016AB">
              <w:rPr>
                <w:b/>
              </w:rPr>
              <w:t>Garant předmětu</w:t>
            </w:r>
          </w:p>
        </w:tc>
        <w:tc>
          <w:tcPr>
            <w:tcW w:w="6777" w:type="dxa"/>
            <w:gridSpan w:val="18"/>
            <w:tcBorders>
              <w:top w:val="single" w:sz="4" w:space="0" w:color="auto"/>
            </w:tcBorders>
          </w:tcPr>
          <w:p w14:paraId="3E38D1C1" w14:textId="08B12129" w:rsidR="00A163BB" w:rsidRPr="006016AB" w:rsidRDefault="004C4135" w:rsidP="002871DA">
            <w:pPr>
              <w:jc w:val="both"/>
            </w:pPr>
            <w:r w:rsidRPr="006016AB">
              <w:t xml:space="preserve">RNDr. Marek </w:t>
            </w:r>
            <w:r w:rsidR="00A163BB" w:rsidRPr="006016AB">
              <w:t>Ingr, Ph.D.</w:t>
            </w:r>
          </w:p>
        </w:tc>
      </w:tr>
      <w:tr w:rsidR="00A163BB" w14:paraId="5A76814C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243"/>
        </w:trPr>
        <w:tc>
          <w:tcPr>
            <w:tcW w:w="3080" w:type="dxa"/>
            <w:gridSpan w:val="3"/>
            <w:tcBorders>
              <w:top w:val="nil"/>
            </w:tcBorders>
            <w:shd w:val="clear" w:color="auto" w:fill="F7CAAC"/>
          </w:tcPr>
          <w:p w14:paraId="6AACF37B" w14:textId="77777777" w:rsidR="00A163BB" w:rsidRPr="006016AB" w:rsidRDefault="00A163BB" w:rsidP="002871DA">
            <w:pPr>
              <w:jc w:val="both"/>
              <w:rPr>
                <w:b/>
              </w:rPr>
            </w:pPr>
            <w:r w:rsidRPr="006016AB">
              <w:rPr>
                <w:b/>
              </w:rPr>
              <w:t>Zapojení garanta do výuky předmětu</w:t>
            </w:r>
          </w:p>
        </w:tc>
        <w:tc>
          <w:tcPr>
            <w:tcW w:w="6777" w:type="dxa"/>
            <w:gridSpan w:val="18"/>
            <w:tcBorders>
              <w:top w:val="nil"/>
            </w:tcBorders>
          </w:tcPr>
          <w:p w14:paraId="08059D77" w14:textId="306EDF21" w:rsidR="00A163BB" w:rsidRPr="006016AB" w:rsidRDefault="00786E79" w:rsidP="002871DA">
            <w:pPr>
              <w:jc w:val="both"/>
            </w:pPr>
            <w:r w:rsidRPr="006016AB">
              <w:t>100% p</w:t>
            </w:r>
          </w:p>
        </w:tc>
      </w:tr>
      <w:tr w:rsidR="00A163BB" w14:paraId="7E39DFBA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shd w:val="clear" w:color="auto" w:fill="F7CAAC"/>
          </w:tcPr>
          <w:p w14:paraId="0F4B1AC0" w14:textId="77777777" w:rsidR="00A163BB" w:rsidRPr="00804152" w:rsidRDefault="00A163BB" w:rsidP="002871DA">
            <w:pPr>
              <w:jc w:val="both"/>
              <w:rPr>
                <w:b/>
              </w:rPr>
            </w:pPr>
            <w:r w:rsidRPr="00804152">
              <w:rPr>
                <w:b/>
              </w:rPr>
              <w:t>Vyučující</w:t>
            </w:r>
          </w:p>
        </w:tc>
        <w:tc>
          <w:tcPr>
            <w:tcW w:w="6777" w:type="dxa"/>
            <w:gridSpan w:val="18"/>
            <w:tcBorders>
              <w:bottom w:val="nil"/>
            </w:tcBorders>
          </w:tcPr>
          <w:p w14:paraId="4F4DFEEE" w14:textId="13AA7969" w:rsidR="00A163BB" w:rsidRPr="00804152" w:rsidRDefault="00A163BB" w:rsidP="002871DA">
            <w:pPr>
              <w:jc w:val="both"/>
            </w:pPr>
          </w:p>
        </w:tc>
      </w:tr>
      <w:tr w:rsidR="00A163BB" w14:paraId="3EAC8910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158"/>
        </w:trPr>
        <w:tc>
          <w:tcPr>
            <w:tcW w:w="9857" w:type="dxa"/>
            <w:gridSpan w:val="21"/>
            <w:tcBorders>
              <w:top w:val="nil"/>
            </w:tcBorders>
          </w:tcPr>
          <w:p w14:paraId="0D48D8A9" w14:textId="138AFC00" w:rsidR="00745F21" w:rsidRPr="006016AB" w:rsidRDefault="004C4135" w:rsidP="006E29A2">
            <w:pPr>
              <w:spacing w:before="60" w:after="60"/>
              <w:jc w:val="both"/>
            </w:pPr>
            <w:r w:rsidRPr="006016AB">
              <w:rPr>
                <w:b/>
              </w:rPr>
              <w:t>RNDr. Marek Ingr, Ph.D.</w:t>
            </w:r>
            <w:r w:rsidRPr="006016AB">
              <w:t xml:space="preserve"> </w:t>
            </w:r>
            <w:r w:rsidR="0004196D" w:rsidRPr="006016AB">
              <w:t xml:space="preserve">(100% </w:t>
            </w:r>
            <w:r w:rsidR="006E29A2" w:rsidRPr="006016AB">
              <w:t>p</w:t>
            </w:r>
            <w:r w:rsidR="0004196D" w:rsidRPr="006016AB">
              <w:t>)</w:t>
            </w:r>
          </w:p>
        </w:tc>
      </w:tr>
      <w:tr w:rsidR="00A163BB" w14:paraId="1901899C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3080" w:type="dxa"/>
            <w:gridSpan w:val="3"/>
            <w:shd w:val="clear" w:color="auto" w:fill="F7CAAC"/>
          </w:tcPr>
          <w:p w14:paraId="7C12F118" w14:textId="77777777" w:rsidR="00A163BB" w:rsidRPr="00804152" w:rsidRDefault="00A163BB" w:rsidP="002871DA">
            <w:pPr>
              <w:jc w:val="both"/>
              <w:rPr>
                <w:b/>
              </w:rPr>
            </w:pPr>
            <w:r w:rsidRPr="00804152">
              <w:rPr>
                <w:b/>
              </w:rPr>
              <w:t>Stručná anotace předmětu</w:t>
            </w:r>
          </w:p>
        </w:tc>
        <w:tc>
          <w:tcPr>
            <w:tcW w:w="6777" w:type="dxa"/>
            <w:gridSpan w:val="18"/>
            <w:tcBorders>
              <w:bottom w:val="nil"/>
            </w:tcBorders>
          </w:tcPr>
          <w:p w14:paraId="7DB80E17" w14:textId="77777777" w:rsidR="00A163BB" w:rsidRPr="00804152" w:rsidRDefault="00A163BB" w:rsidP="002871DA">
            <w:pPr>
              <w:jc w:val="both"/>
            </w:pPr>
          </w:p>
        </w:tc>
      </w:tr>
      <w:tr w:rsidR="00A163BB" w14:paraId="2FA6FDAE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3938"/>
        </w:trPr>
        <w:tc>
          <w:tcPr>
            <w:tcW w:w="9857" w:type="dxa"/>
            <w:gridSpan w:val="21"/>
            <w:tcBorders>
              <w:top w:val="nil"/>
              <w:bottom w:val="single" w:sz="12" w:space="0" w:color="auto"/>
            </w:tcBorders>
          </w:tcPr>
          <w:p w14:paraId="6B08E5E2" w14:textId="153851EA" w:rsidR="00A163BB" w:rsidRPr="006016AB" w:rsidRDefault="00A163BB" w:rsidP="002871DA">
            <w:pPr>
              <w:jc w:val="both"/>
            </w:pPr>
            <w:r w:rsidRPr="006016AB">
              <w:t>Cílem předmětu je studenty seznámit s teoretickými fyzikálně-chemickými základy separačních metod</w:t>
            </w:r>
            <w:r w:rsidR="005130C0" w:rsidRPr="006016AB">
              <w:t>,</w:t>
            </w:r>
            <w:r w:rsidRPr="006016AB">
              <w:t xml:space="preserve"> jakož i s jejich praktickým provedením, instrumentací a příklady použití. Vybrané metody si studenti prakticky vyzkoušejí v rámci laboratorního cvičení. </w:t>
            </w:r>
            <w:r w:rsidR="0037263F" w:rsidRPr="006016AB">
              <w:t>Obsah předmětu tvoří tyto tematické celky:</w:t>
            </w:r>
          </w:p>
          <w:p w14:paraId="4F68027E" w14:textId="77777777" w:rsidR="00A163BB" w:rsidRPr="006016AB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6016AB">
              <w:t xml:space="preserve">Úvod do separačních metod, historický přehled. </w:t>
            </w:r>
          </w:p>
          <w:p w14:paraId="64346B1F" w14:textId="77777777" w:rsidR="00A163BB" w:rsidRPr="006016AB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6016AB">
              <w:t xml:space="preserve">Principy dělení látek, mezimolekulové interakce a vlastnosti látek z nich vyplývající. </w:t>
            </w:r>
          </w:p>
          <w:p w14:paraId="49FE6BD0" w14:textId="77777777" w:rsidR="00A163BB" w:rsidRPr="006016AB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6016AB">
              <w:t xml:space="preserve">Zpracování komplexního biologického materiálu, základní separační metody (filtrace, extrakce, srážení, vysolování). </w:t>
            </w:r>
          </w:p>
          <w:p w14:paraId="407AE573" w14:textId="7E7AD0B6" w:rsidR="00A163BB" w:rsidRPr="006016AB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6016AB">
              <w:t xml:space="preserve">Elektromigrační separační metody </w:t>
            </w:r>
            <w:r w:rsidR="00EC24B0" w:rsidRPr="006016AB">
              <w:t>-</w:t>
            </w:r>
            <w:r w:rsidRPr="006016AB">
              <w:t xml:space="preserve"> teoretický základ.</w:t>
            </w:r>
          </w:p>
          <w:p w14:paraId="45C15347" w14:textId="7F65D681" w:rsidR="00A163BB" w:rsidRPr="006016AB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6016AB">
              <w:t>K</w:t>
            </w:r>
            <w:r w:rsidR="00767DAA" w:rsidRPr="006016AB">
              <w:t xml:space="preserve">apilární zónová elektroforéza, </w:t>
            </w:r>
            <w:r w:rsidRPr="006016AB">
              <w:t xml:space="preserve">izotachoforéza, izoelektrická fokusace </w:t>
            </w:r>
            <w:r w:rsidR="00EC24B0" w:rsidRPr="006016AB">
              <w:t>-</w:t>
            </w:r>
            <w:r w:rsidRPr="006016AB">
              <w:t xml:space="preserve"> principy a aplikace.</w:t>
            </w:r>
          </w:p>
          <w:p w14:paraId="24A4B737" w14:textId="77777777" w:rsidR="00A163BB" w:rsidRPr="006016AB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6016AB">
              <w:t xml:space="preserve">Gelové elektroforézy a speciální elektromigrační metody (sekvenace DNA, MEKC). </w:t>
            </w:r>
          </w:p>
          <w:p w14:paraId="5E158C73" w14:textId="77777777" w:rsidR="00A163BB" w:rsidRPr="006016AB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6016AB">
              <w:t xml:space="preserve">Sedimentační metody jako nástroj analýzy přírodních látek. Metoda sedimentační rychlosti. </w:t>
            </w:r>
          </w:p>
          <w:p w14:paraId="7BB9FEF3" w14:textId="77777777" w:rsidR="00A163BB" w:rsidRPr="006016AB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6016AB">
              <w:t>Sedimentační rovnováha, aplikace na rovnováhy oligomerních proteinů a polydisperzní vzorky polymerů. Izopyknická centrifugace.</w:t>
            </w:r>
          </w:p>
          <w:p w14:paraId="2976B50D" w14:textId="77777777" w:rsidR="00A163BB" w:rsidRPr="006016AB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6016AB">
              <w:t xml:space="preserve">Chromatografické metody - základní principy chromatografie, analýza výsledků, chromatografie prováděné v izokratickém režimu, gelová permeační chromatografie - principy a příklady použití. Kapalinová a plynová chromatografie. </w:t>
            </w:r>
          </w:p>
          <w:p w14:paraId="4A0C8877" w14:textId="77777777" w:rsidR="00A163BB" w:rsidRPr="006016AB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6016AB">
              <w:t>Gradientové chromatografické metody - iontoměničová chromatografie, hydrofobní chromatografie, chromatografie na reverzní fázi, afinitní chromatografie - principy a příklady použití. Tenkovrstevná chromatografie.</w:t>
            </w:r>
          </w:p>
          <w:p w14:paraId="5DDC27C7" w14:textId="77777777" w:rsidR="00A163BB" w:rsidRPr="006016AB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6016AB">
              <w:t>Detekční metody v chromatografických a elektromigračních metodách - základy spektrofotometrie a fluorimetrie, detekce v plynové chromatografii.</w:t>
            </w:r>
          </w:p>
          <w:p w14:paraId="61EEE25F" w14:textId="77777777" w:rsidR="00A163BB" w:rsidRPr="006016AB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6016AB">
              <w:t>Refraktometrie, konduktometrie, základy hmotnostní spektrometrie.</w:t>
            </w:r>
          </w:p>
          <w:p w14:paraId="246F31A0" w14:textId="76CFAE34" w:rsidR="00A163BB" w:rsidRPr="006016AB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6016AB">
              <w:t xml:space="preserve">Stanovení koncentrací biologicky aktivních látek </w:t>
            </w:r>
            <w:r w:rsidR="00EC24B0" w:rsidRPr="006016AB">
              <w:t>-</w:t>
            </w:r>
            <w:r w:rsidRPr="006016AB">
              <w:t xml:space="preserve"> kolorimetrická stanovení proteinů, aminokyselinová analýza, sekvenace proteinů, stanovení koncentrace DNA, metoda PCR a qPCR.</w:t>
            </w:r>
          </w:p>
          <w:p w14:paraId="58CF9C2B" w14:textId="77777777" w:rsidR="00A163BB" w:rsidRPr="00804152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6016AB">
              <w:t>Imunologické metody, blotování, ELISA, průtoková cytometrie.</w:t>
            </w:r>
          </w:p>
        </w:tc>
      </w:tr>
      <w:tr w:rsidR="00A163BB" w14:paraId="45C441BC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265"/>
        </w:trPr>
        <w:tc>
          <w:tcPr>
            <w:tcW w:w="3640" w:type="dxa"/>
            <w:gridSpan w:val="5"/>
            <w:tcBorders>
              <w:top w:val="nil"/>
            </w:tcBorders>
            <w:shd w:val="clear" w:color="auto" w:fill="F7CAAC"/>
          </w:tcPr>
          <w:p w14:paraId="345ED0CE" w14:textId="77777777" w:rsidR="00A163BB" w:rsidRPr="00804152" w:rsidRDefault="00A163BB" w:rsidP="002871DA">
            <w:pPr>
              <w:jc w:val="both"/>
            </w:pPr>
            <w:r w:rsidRPr="00804152">
              <w:rPr>
                <w:b/>
              </w:rPr>
              <w:t>Studijní literatura a studijní pomůcky</w:t>
            </w:r>
          </w:p>
        </w:tc>
        <w:tc>
          <w:tcPr>
            <w:tcW w:w="6217" w:type="dxa"/>
            <w:gridSpan w:val="16"/>
            <w:tcBorders>
              <w:top w:val="nil"/>
              <w:bottom w:val="nil"/>
            </w:tcBorders>
          </w:tcPr>
          <w:p w14:paraId="347D4B73" w14:textId="77777777" w:rsidR="00A163BB" w:rsidRPr="005973FD" w:rsidRDefault="00A163BB" w:rsidP="002871DA">
            <w:pPr>
              <w:jc w:val="both"/>
              <w:rPr>
                <w:sz w:val="19"/>
                <w:szCs w:val="19"/>
              </w:rPr>
            </w:pPr>
          </w:p>
        </w:tc>
      </w:tr>
      <w:tr w:rsidR="00A163BB" w14:paraId="49F04B21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1497"/>
        </w:trPr>
        <w:tc>
          <w:tcPr>
            <w:tcW w:w="9857" w:type="dxa"/>
            <w:gridSpan w:val="21"/>
            <w:tcBorders>
              <w:top w:val="nil"/>
            </w:tcBorders>
          </w:tcPr>
          <w:p w14:paraId="151AA3AA" w14:textId="1DEEA7E8" w:rsidR="00A163BB" w:rsidRDefault="00A163BB" w:rsidP="005973FD">
            <w:pPr>
              <w:jc w:val="both"/>
              <w:rPr>
                <w:u w:val="single"/>
              </w:rPr>
            </w:pPr>
            <w:r w:rsidRPr="006016AB">
              <w:rPr>
                <w:u w:val="single"/>
              </w:rPr>
              <w:t xml:space="preserve">Povinná </w:t>
            </w:r>
            <w:r w:rsidR="00C76F76" w:rsidRPr="006016AB">
              <w:rPr>
                <w:u w:val="single"/>
              </w:rPr>
              <w:t>literatura:</w:t>
            </w:r>
          </w:p>
          <w:p w14:paraId="5DD10FB5" w14:textId="77777777" w:rsidR="00E66D54" w:rsidRPr="008A30DB" w:rsidRDefault="00E66D54" w:rsidP="00E66D54">
            <w:pPr>
              <w:jc w:val="both"/>
            </w:pPr>
            <w:r>
              <w:t>Výukové materiály v anglickém jazyce poskytnuté vyučujícím.</w:t>
            </w:r>
          </w:p>
          <w:p w14:paraId="7EFC76ED" w14:textId="77777777" w:rsidR="00A163BB" w:rsidRPr="006016AB" w:rsidRDefault="00A163BB" w:rsidP="005973FD">
            <w:pPr>
              <w:jc w:val="both"/>
            </w:pPr>
          </w:p>
          <w:p w14:paraId="366B64A0" w14:textId="67AC3E7A" w:rsidR="00A163BB" w:rsidRPr="006016AB" w:rsidRDefault="00A163BB" w:rsidP="005973FD">
            <w:pPr>
              <w:jc w:val="both"/>
              <w:rPr>
                <w:u w:val="single"/>
              </w:rPr>
            </w:pPr>
            <w:r w:rsidRPr="006016AB">
              <w:rPr>
                <w:u w:val="single"/>
              </w:rPr>
              <w:t>Doporučená</w:t>
            </w:r>
            <w:r w:rsidR="00C76F76" w:rsidRPr="006016AB">
              <w:rPr>
                <w:u w:val="single"/>
              </w:rPr>
              <w:t xml:space="preserve"> literatura:</w:t>
            </w:r>
          </w:p>
          <w:p w14:paraId="418A31B5" w14:textId="77777777" w:rsidR="005130C0" w:rsidRPr="006016AB" w:rsidRDefault="00432A97" w:rsidP="005973FD">
            <w:pPr>
              <w:jc w:val="both"/>
              <w:rPr>
                <w:rStyle w:val="pubisbn"/>
              </w:rPr>
            </w:pPr>
            <w:r w:rsidRPr="006016AB">
              <w:rPr>
                <w:caps/>
              </w:rPr>
              <w:t>Wilson, I.D. (</w:t>
            </w:r>
            <w:r w:rsidRPr="006016AB">
              <w:rPr>
                <w:kern w:val="19"/>
              </w:rPr>
              <w:t>E</w:t>
            </w:r>
            <w:r w:rsidR="00A163BB" w:rsidRPr="006016AB">
              <w:rPr>
                <w:kern w:val="19"/>
              </w:rPr>
              <w:t>d</w:t>
            </w:r>
            <w:r w:rsidR="00A163BB" w:rsidRPr="006016AB">
              <w:rPr>
                <w:caps/>
              </w:rPr>
              <w:t>.</w:t>
            </w:r>
            <w:r w:rsidRPr="006016AB">
              <w:rPr>
                <w:caps/>
              </w:rPr>
              <w:t>)</w:t>
            </w:r>
            <w:r w:rsidR="00A163BB" w:rsidRPr="006016AB">
              <w:t xml:space="preserve"> Enc</w:t>
            </w:r>
            <w:r w:rsidRPr="006016AB">
              <w:t xml:space="preserve">yclopedia of Separation Science. New York: </w:t>
            </w:r>
            <w:r w:rsidR="00A163BB" w:rsidRPr="006016AB">
              <w:t>Academic Press, 2000.</w:t>
            </w:r>
            <w:r w:rsidRPr="006016AB">
              <w:t xml:space="preserve"> 4502 s. </w:t>
            </w:r>
            <w:r w:rsidRPr="006016AB">
              <w:rPr>
                <w:rStyle w:val="pubisbn"/>
              </w:rPr>
              <w:t xml:space="preserve">ISBN </w:t>
            </w:r>
            <w:r w:rsidR="00A163BB" w:rsidRPr="006016AB">
              <w:rPr>
                <w:rStyle w:val="pubisbn"/>
              </w:rPr>
              <w:t>978-0-12-226770-3</w:t>
            </w:r>
            <w:r w:rsidRPr="006016AB">
              <w:rPr>
                <w:rStyle w:val="pubisbn"/>
              </w:rPr>
              <w:t>.</w:t>
            </w:r>
          </w:p>
          <w:p w14:paraId="3EBF3F68" w14:textId="258351A4" w:rsidR="00A163BB" w:rsidRPr="00804152" w:rsidRDefault="005130C0" w:rsidP="006016AB">
            <w:pPr>
              <w:jc w:val="both"/>
            </w:pPr>
            <w:r w:rsidRPr="006016AB">
              <w:rPr>
                <w:caps/>
              </w:rPr>
              <w:t>Atkins,</w:t>
            </w:r>
            <w:r w:rsidRPr="006016AB">
              <w:t xml:space="preserve"> P., De PAULA, J. </w:t>
            </w:r>
            <w:r w:rsidRPr="006016AB">
              <w:rPr>
                <w:iCs/>
              </w:rPr>
              <w:t>Atkins´ Physical Chemistry</w:t>
            </w:r>
            <w:r w:rsidRPr="006016AB">
              <w:t>. 10th Ed. New York: Oxford University Press, 2014. ISBN 9780199697403.</w:t>
            </w:r>
            <w:r w:rsidR="00A163BB" w:rsidRPr="006016AB">
              <w:t xml:space="preserve"> </w:t>
            </w:r>
          </w:p>
        </w:tc>
      </w:tr>
      <w:tr w:rsidR="00A163BB" w14:paraId="7CA471A5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9857" w:type="dxa"/>
            <w:gridSpan w:val="2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27EFC5E" w14:textId="77777777" w:rsidR="00A163BB" w:rsidRPr="00804152" w:rsidRDefault="00A163BB" w:rsidP="002871DA">
            <w:pPr>
              <w:jc w:val="center"/>
              <w:rPr>
                <w:b/>
              </w:rPr>
            </w:pPr>
            <w:r w:rsidRPr="00804152">
              <w:rPr>
                <w:b/>
              </w:rPr>
              <w:t>Informace ke kombinované nebo distanční formě</w:t>
            </w:r>
          </w:p>
        </w:tc>
      </w:tr>
      <w:tr w:rsidR="00A163BB" w14:paraId="33EC3A54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4781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14:paraId="4BA8BC6E" w14:textId="77777777" w:rsidR="00A163BB" w:rsidRPr="00804152" w:rsidRDefault="00A163BB" w:rsidP="002871DA">
            <w:pPr>
              <w:jc w:val="both"/>
            </w:pPr>
            <w:r w:rsidRPr="00804152">
              <w:rPr>
                <w:b/>
              </w:rPr>
              <w:t>Rozsah konzultací (soustředění)</w:t>
            </w:r>
          </w:p>
        </w:tc>
        <w:tc>
          <w:tcPr>
            <w:tcW w:w="888" w:type="dxa"/>
            <w:tcBorders>
              <w:top w:val="single" w:sz="2" w:space="0" w:color="auto"/>
            </w:tcBorders>
          </w:tcPr>
          <w:p w14:paraId="23519A9C" w14:textId="5C4CCE7B" w:rsidR="00A163BB" w:rsidRPr="005973FD" w:rsidRDefault="00A163BB" w:rsidP="006016AB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188" w:type="dxa"/>
            <w:gridSpan w:val="13"/>
            <w:tcBorders>
              <w:top w:val="single" w:sz="2" w:space="0" w:color="auto"/>
            </w:tcBorders>
            <w:shd w:val="clear" w:color="auto" w:fill="F7CAAC"/>
          </w:tcPr>
          <w:p w14:paraId="0CA51390" w14:textId="77777777" w:rsidR="00A163BB" w:rsidRPr="005973FD" w:rsidRDefault="00A163BB" w:rsidP="002871DA">
            <w:pPr>
              <w:jc w:val="both"/>
              <w:rPr>
                <w:b/>
                <w:sz w:val="19"/>
                <w:szCs w:val="19"/>
              </w:rPr>
            </w:pPr>
            <w:r w:rsidRPr="005973FD">
              <w:rPr>
                <w:b/>
                <w:sz w:val="19"/>
                <w:szCs w:val="19"/>
              </w:rPr>
              <w:t xml:space="preserve">hodin </w:t>
            </w:r>
          </w:p>
        </w:tc>
      </w:tr>
      <w:tr w:rsidR="00A163BB" w14:paraId="29E21EA4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</w:trPr>
        <w:tc>
          <w:tcPr>
            <w:tcW w:w="9857" w:type="dxa"/>
            <w:gridSpan w:val="21"/>
            <w:shd w:val="clear" w:color="auto" w:fill="F7CAAC"/>
          </w:tcPr>
          <w:p w14:paraId="08867924" w14:textId="77777777" w:rsidR="00A163BB" w:rsidRPr="00804152" w:rsidRDefault="00A163BB" w:rsidP="002871DA">
            <w:pPr>
              <w:jc w:val="both"/>
              <w:rPr>
                <w:b/>
              </w:rPr>
            </w:pPr>
            <w:r w:rsidRPr="00804152">
              <w:rPr>
                <w:b/>
              </w:rPr>
              <w:t>Informace o způsobu kontaktu s vyučujícím</w:t>
            </w:r>
          </w:p>
        </w:tc>
      </w:tr>
      <w:tr w:rsidR="00A163BB" w14:paraId="755551C1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7" w:type="dxa"/>
          <w:wAfter w:w="177" w:type="dxa"/>
          <w:trHeight w:val="1373"/>
        </w:trPr>
        <w:tc>
          <w:tcPr>
            <w:tcW w:w="9857" w:type="dxa"/>
            <w:gridSpan w:val="21"/>
          </w:tcPr>
          <w:p w14:paraId="04C6D517" w14:textId="77777777" w:rsidR="005130C0" w:rsidRDefault="005130C0" w:rsidP="00D44FFD">
            <w:pPr>
              <w:jc w:val="both"/>
            </w:pPr>
          </w:p>
          <w:p w14:paraId="5AE99358" w14:textId="77777777" w:rsidR="006016AB" w:rsidRDefault="006016AB" w:rsidP="00D44FFD">
            <w:pPr>
              <w:jc w:val="both"/>
            </w:pPr>
          </w:p>
          <w:p w14:paraId="4DC67574" w14:textId="77777777" w:rsidR="006016AB" w:rsidRDefault="006016AB" w:rsidP="00D44FFD">
            <w:pPr>
              <w:jc w:val="both"/>
            </w:pPr>
          </w:p>
          <w:p w14:paraId="5194BEDA" w14:textId="77777777" w:rsidR="006016AB" w:rsidRDefault="006016AB" w:rsidP="00D44FFD">
            <w:pPr>
              <w:jc w:val="both"/>
            </w:pPr>
          </w:p>
          <w:p w14:paraId="526A979F" w14:textId="77777777" w:rsidR="006016AB" w:rsidRDefault="006016AB" w:rsidP="00D44FFD">
            <w:pPr>
              <w:jc w:val="both"/>
            </w:pPr>
          </w:p>
          <w:p w14:paraId="5E479437" w14:textId="77777777" w:rsidR="006016AB" w:rsidRDefault="006016AB" w:rsidP="00D44FFD">
            <w:pPr>
              <w:jc w:val="both"/>
            </w:pPr>
          </w:p>
          <w:p w14:paraId="7B0DD992" w14:textId="77777777" w:rsidR="006016AB" w:rsidRDefault="006016AB" w:rsidP="00D44FFD">
            <w:pPr>
              <w:jc w:val="both"/>
            </w:pPr>
          </w:p>
          <w:p w14:paraId="062FDD9C" w14:textId="7A48C8B4" w:rsidR="006016AB" w:rsidRPr="00804152" w:rsidRDefault="006016AB" w:rsidP="00D44FFD">
            <w:pPr>
              <w:jc w:val="both"/>
            </w:pPr>
          </w:p>
        </w:tc>
      </w:tr>
      <w:tr w:rsidR="003D42BF" w14:paraId="61C69738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  <w:trHeight w:val="283"/>
        </w:trPr>
        <w:tc>
          <w:tcPr>
            <w:tcW w:w="1003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582A1724" w14:textId="688BF6EF" w:rsidR="003D42BF" w:rsidRPr="00175C48" w:rsidRDefault="00A163BB" w:rsidP="003D42B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 w:rsidR="003D42BF">
              <w:br w:type="page"/>
            </w:r>
            <w:r w:rsidR="003D42BF" w:rsidRPr="00175C48">
              <w:rPr>
                <w:sz w:val="19"/>
                <w:szCs w:val="19"/>
              </w:rPr>
              <w:br w:type="page"/>
            </w:r>
            <w:r w:rsidR="003D42BF" w:rsidRPr="00175C48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3D42BF" w:rsidRPr="00900F3D" w14:paraId="51438DE4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</w:trPr>
        <w:tc>
          <w:tcPr>
            <w:tcW w:w="3080" w:type="dxa"/>
            <w:gridSpan w:val="3"/>
            <w:tcBorders>
              <w:top w:val="double" w:sz="4" w:space="0" w:color="auto"/>
            </w:tcBorders>
            <w:shd w:val="clear" w:color="auto" w:fill="F7CAAC"/>
          </w:tcPr>
          <w:p w14:paraId="1AA422B4" w14:textId="77777777" w:rsidR="003D42BF" w:rsidRPr="006016AB" w:rsidRDefault="003D42BF" w:rsidP="003D42BF">
            <w:pPr>
              <w:jc w:val="both"/>
              <w:rPr>
                <w:b/>
              </w:rPr>
            </w:pPr>
            <w:r w:rsidRPr="006016AB">
              <w:rPr>
                <w:b/>
              </w:rPr>
              <w:t>Název studijního předmětu</w:t>
            </w:r>
          </w:p>
        </w:tc>
        <w:tc>
          <w:tcPr>
            <w:tcW w:w="6954" w:type="dxa"/>
            <w:gridSpan w:val="20"/>
            <w:tcBorders>
              <w:top w:val="double" w:sz="4" w:space="0" w:color="auto"/>
            </w:tcBorders>
          </w:tcPr>
          <w:p w14:paraId="25D40153" w14:textId="66F0B04A" w:rsidR="003D42BF" w:rsidRPr="006016AB" w:rsidRDefault="00251A80" w:rsidP="003D42BF">
            <w:pPr>
              <w:jc w:val="both"/>
              <w:rPr>
                <w:b/>
              </w:rPr>
            </w:pPr>
            <w:bookmarkStart w:id="56" w:name="Podn_akt_II"/>
            <w:bookmarkEnd w:id="56"/>
            <w:r w:rsidRPr="00772BC7">
              <w:rPr>
                <w:b/>
              </w:rPr>
              <w:t>Business Activities II</w:t>
            </w:r>
          </w:p>
        </w:tc>
      </w:tr>
      <w:tr w:rsidR="003D42BF" w14:paraId="08728880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</w:trPr>
        <w:tc>
          <w:tcPr>
            <w:tcW w:w="3080" w:type="dxa"/>
            <w:gridSpan w:val="3"/>
            <w:shd w:val="clear" w:color="auto" w:fill="F7CAAC"/>
          </w:tcPr>
          <w:p w14:paraId="27A73B45" w14:textId="77777777" w:rsidR="003D42BF" w:rsidRPr="006016AB" w:rsidRDefault="003D42BF" w:rsidP="003D42BF">
            <w:pPr>
              <w:jc w:val="both"/>
              <w:rPr>
                <w:b/>
              </w:rPr>
            </w:pPr>
            <w:r w:rsidRPr="006016AB">
              <w:rPr>
                <w:b/>
              </w:rPr>
              <w:t>Typ předmětu</w:t>
            </w:r>
          </w:p>
        </w:tc>
        <w:tc>
          <w:tcPr>
            <w:tcW w:w="3405" w:type="dxa"/>
            <w:gridSpan w:val="8"/>
          </w:tcPr>
          <w:p w14:paraId="55999EEE" w14:textId="77777777" w:rsidR="003D42BF" w:rsidRPr="006016AB" w:rsidRDefault="003D42BF" w:rsidP="003D42BF">
            <w:pPr>
              <w:jc w:val="both"/>
            </w:pPr>
            <w:r w:rsidRPr="006016AB">
              <w:t>povinně volitelný</w:t>
            </w:r>
          </w:p>
        </w:tc>
        <w:tc>
          <w:tcPr>
            <w:tcW w:w="2693" w:type="dxa"/>
            <w:gridSpan w:val="7"/>
            <w:shd w:val="clear" w:color="auto" w:fill="F7CAAC"/>
          </w:tcPr>
          <w:p w14:paraId="0172FAA3" w14:textId="77777777" w:rsidR="003D42BF" w:rsidRPr="006016AB" w:rsidRDefault="003D42BF" w:rsidP="003D42BF">
            <w:pPr>
              <w:jc w:val="both"/>
            </w:pPr>
            <w:r w:rsidRPr="006016AB">
              <w:rPr>
                <w:b/>
              </w:rPr>
              <w:t>doporučený ročník / semestr</w:t>
            </w:r>
          </w:p>
        </w:tc>
        <w:tc>
          <w:tcPr>
            <w:tcW w:w="856" w:type="dxa"/>
            <w:gridSpan w:val="5"/>
          </w:tcPr>
          <w:p w14:paraId="33060174" w14:textId="77777777" w:rsidR="003D42BF" w:rsidRPr="006016AB" w:rsidRDefault="003D42BF" w:rsidP="003D42BF">
            <w:pPr>
              <w:jc w:val="both"/>
            </w:pPr>
            <w:r w:rsidRPr="006016AB">
              <w:t>2/ZS</w:t>
            </w:r>
          </w:p>
        </w:tc>
      </w:tr>
      <w:tr w:rsidR="003D42BF" w14:paraId="22DEA386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</w:trPr>
        <w:tc>
          <w:tcPr>
            <w:tcW w:w="3080" w:type="dxa"/>
            <w:gridSpan w:val="3"/>
            <w:shd w:val="clear" w:color="auto" w:fill="F7CAAC"/>
          </w:tcPr>
          <w:p w14:paraId="2CEB4ECF" w14:textId="77777777" w:rsidR="003D42BF" w:rsidRPr="006016AB" w:rsidRDefault="003D42BF" w:rsidP="003D42BF">
            <w:pPr>
              <w:jc w:val="both"/>
              <w:rPr>
                <w:b/>
              </w:rPr>
            </w:pPr>
            <w:r w:rsidRPr="006016AB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</w:tcPr>
          <w:p w14:paraId="5A3B3526" w14:textId="77777777" w:rsidR="003D42BF" w:rsidRPr="006016AB" w:rsidRDefault="003D42BF" w:rsidP="003D42BF">
            <w:pPr>
              <w:jc w:val="both"/>
            </w:pPr>
            <w:r w:rsidRPr="006016AB">
              <w:t>14p+14s+0l</w:t>
            </w:r>
          </w:p>
        </w:tc>
        <w:tc>
          <w:tcPr>
            <w:tcW w:w="888" w:type="dxa"/>
            <w:shd w:val="clear" w:color="auto" w:fill="F7CAAC"/>
          </w:tcPr>
          <w:p w14:paraId="2C72E21D" w14:textId="77777777" w:rsidR="003D42BF" w:rsidRPr="006016AB" w:rsidRDefault="003D42BF" w:rsidP="003D42BF">
            <w:pPr>
              <w:jc w:val="both"/>
              <w:rPr>
                <w:b/>
              </w:rPr>
            </w:pPr>
            <w:r w:rsidRPr="006016AB"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14:paraId="4E593286" w14:textId="77777777" w:rsidR="003D42BF" w:rsidRPr="006016AB" w:rsidRDefault="003D42BF" w:rsidP="003D42BF">
            <w:pPr>
              <w:jc w:val="both"/>
            </w:pPr>
            <w:r w:rsidRPr="006016AB">
              <w:t>28</w:t>
            </w:r>
          </w:p>
        </w:tc>
        <w:tc>
          <w:tcPr>
            <w:tcW w:w="2154" w:type="dxa"/>
            <w:gridSpan w:val="5"/>
            <w:shd w:val="clear" w:color="auto" w:fill="F7CAAC"/>
          </w:tcPr>
          <w:p w14:paraId="4EF41D2A" w14:textId="77777777" w:rsidR="003D42BF" w:rsidRPr="006016AB" w:rsidRDefault="003D42BF" w:rsidP="003D42BF">
            <w:pPr>
              <w:jc w:val="both"/>
              <w:rPr>
                <w:b/>
              </w:rPr>
            </w:pPr>
            <w:r w:rsidRPr="006016AB">
              <w:rPr>
                <w:b/>
              </w:rPr>
              <w:t>kreditů</w:t>
            </w:r>
          </w:p>
        </w:tc>
        <w:tc>
          <w:tcPr>
            <w:tcW w:w="1395" w:type="dxa"/>
            <w:gridSpan w:val="7"/>
          </w:tcPr>
          <w:p w14:paraId="060FAFF9" w14:textId="77777777" w:rsidR="003D42BF" w:rsidRPr="006016AB" w:rsidRDefault="003D42BF" w:rsidP="003D42BF">
            <w:pPr>
              <w:jc w:val="both"/>
            </w:pPr>
            <w:r w:rsidRPr="006016AB">
              <w:t>2</w:t>
            </w:r>
          </w:p>
        </w:tc>
      </w:tr>
      <w:tr w:rsidR="003D42BF" w14:paraId="2F828856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</w:trPr>
        <w:tc>
          <w:tcPr>
            <w:tcW w:w="3080" w:type="dxa"/>
            <w:gridSpan w:val="3"/>
            <w:shd w:val="clear" w:color="auto" w:fill="F7CAAC"/>
          </w:tcPr>
          <w:p w14:paraId="52340AC5" w14:textId="77777777" w:rsidR="003D42BF" w:rsidRPr="006016AB" w:rsidRDefault="003D42BF" w:rsidP="003D42BF">
            <w:pPr>
              <w:jc w:val="both"/>
              <w:rPr>
                <w:b/>
              </w:rPr>
            </w:pPr>
            <w:r w:rsidRPr="006016AB">
              <w:rPr>
                <w:b/>
              </w:rPr>
              <w:t>Prerekvizity, korekvizity, ekvivalence</w:t>
            </w:r>
          </w:p>
        </w:tc>
        <w:tc>
          <w:tcPr>
            <w:tcW w:w="6954" w:type="dxa"/>
            <w:gridSpan w:val="20"/>
          </w:tcPr>
          <w:p w14:paraId="318DFF29" w14:textId="77777777" w:rsidR="003D42BF" w:rsidRPr="006016AB" w:rsidRDefault="003D42BF" w:rsidP="003D42BF">
            <w:pPr>
              <w:jc w:val="both"/>
            </w:pPr>
          </w:p>
        </w:tc>
      </w:tr>
      <w:tr w:rsidR="003D42BF" w14:paraId="126F26C5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</w:trPr>
        <w:tc>
          <w:tcPr>
            <w:tcW w:w="3080" w:type="dxa"/>
            <w:gridSpan w:val="3"/>
            <w:shd w:val="clear" w:color="auto" w:fill="F7CAAC"/>
          </w:tcPr>
          <w:p w14:paraId="3DB506D0" w14:textId="77777777" w:rsidR="003D42BF" w:rsidRPr="006016AB" w:rsidRDefault="003D42BF" w:rsidP="003D42BF">
            <w:pPr>
              <w:jc w:val="both"/>
              <w:rPr>
                <w:b/>
              </w:rPr>
            </w:pPr>
            <w:r w:rsidRPr="006016AB">
              <w:rPr>
                <w:b/>
              </w:rPr>
              <w:t>Způsob ověření studijních výsledků</w:t>
            </w:r>
          </w:p>
        </w:tc>
        <w:tc>
          <w:tcPr>
            <w:tcW w:w="3405" w:type="dxa"/>
            <w:gridSpan w:val="8"/>
          </w:tcPr>
          <w:p w14:paraId="64D31C8C" w14:textId="77777777" w:rsidR="003D42BF" w:rsidRPr="006016AB" w:rsidRDefault="003D42BF" w:rsidP="003D42BF">
            <w:pPr>
              <w:jc w:val="both"/>
            </w:pPr>
            <w:r w:rsidRPr="006016AB">
              <w:t>klasifikovaný zápočet</w:t>
            </w:r>
          </w:p>
        </w:tc>
        <w:tc>
          <w:tcPr>
            <w:tcW w:w="1558" w:type="dxa"/>
            <w:gridSpan w:val="3"/>
            <w:shd w:val="clear" w:color="auto" w:fill="F7CAAC"/>
          </w:tcPr>
          <w:p w14:paraId="11FB0F8A" w14:textId="77777777" w:rsidR="003D42BF" w:rsidRPr="006016AB" w:rsidRDefault="003D42BF" w:rsidP="003D42BF">
            <w:pPr>
              <w:jc w:val="both"/>
              <w:rPr>
                <w:b/>
              </w:rPr>
            </w:pPr>
            <w:r w:rsidRPr="006016AB">
              <w:rPr>
                <w:b/>
              </w:rPr>
              <w:t>Forma výuky</w:t>
            </w:r>
          </w:p>
        </w:tc>
        <w:tc>
          <w:tcPr>
            <w:tcW w:w="1991" w:type="dxa"/>
            <w:gridSpan w:val="9"/>
          </w:tcPr>
          <w:p w14:paraId="678FCB17" w14:textId="77777777" w:rsidR="003D42BF" w:rsidRPr="006016AB" w:rsidRDefault="003D42BF" w:rsidP="003D42BF">
            <w:pPr>
              <w:jc w:val="both"/>
            </w:pPr>
            <w:r w:rsidRPr="006016AB">
              <w:t>přednášky, semináře</w:t>
            </w:r>
          </w:p>
        </w:tc>
      </w:tr>
      <w:tr w:rsidR="003D42BF" w14:paraId="4300CE32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</w:trPr>
        <w:tc>
          <w:tcPr>
            <w:tcW w:w="3080" w:type="dxa"/>
            <w:gridSpan w:val="3"/>
            <w:shd w:val="clear" w:color="auto" w:fill="F7CAAC"/>
          </w:tcPr>
          <w:p w14:paraId="4D2F1F3E" w14:textId="77777777" w:rsidR="003D42BF" w:rsidRPr="006016AB" w:rsidRDefault="003D42BF" w:rsidP="003D42BF">
            <w:pPr>
              <w:jc w:val="both"/>
              <w:rPr>
                <w:b/>
              </w:rPr>
            </w:pPr>
            <w:r w:rsidRPr="006016AB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954" w:type="dxa"/>
            <w:gridSpan w:val="20"/>
            <w:tcBorders>
              <w:bottom w:val="single" w:sz="4" w:space="0" w:color="auto"/>
            </w:tcBorders>
          </w:tcPr>
          <w:p w14:paraId="23CE78E6" w14:textId="77777777" w:rsidR="003D42BF" w:rsidRPr="006016AB" w:rsidRDefault="003D42BF" w:rsidP="003D42BF">
            <w:pPr>
              <w:jc w:val="both"/>
            </w:pPr>
            <w:r w:rsidRPr="006016AB">
              <w:t>Písemná forma; vypracování podnikatelského plánu.</w:t>
            </w:r>
          </w:p>
        </w:tc>
      </w:tr>
      <w:tr w:rsidR="003D42BF" w14:paraId="4891F8F8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  <w:trHeight w:val="197"/>
        </w:trPr>
        <w:tc>
          <w:tcPr>
            <w:tcW w:w="3080" w:type="dxa"/>
            <w:gridSpan w:val="3"/>
            <w:tcBorders>
              <w:top w:val="nil"/>
            </w:tcBorders>
            <w:shd w:val="clear" w:color="auto" w:fill="F7CAAC"/>
          </w:tcPr>
          <w:p w14:paraId="10F32850" w14:textId="77777777" w:rsidR="003D42BF" w:rsidRPr="006016AB" w:rsidRDefault="003D42BF" w:rsidP="003D42BF">
            <w:pPr>
              <w:jc w:val="both"/>
              <w:rPr>
                <w:b/>
              </w:rPr>
            </w:pPr>
            <w:r w:rsidRPr="006016AB">
              <w:rPr>
                <w:b/>
              </w:rPr>
              <w:t>Garant předmětu</w:t>
            </w:r>
          </w:p>
        </w:tc>
        <w:tc>
          <w:tcPr>
            <w:tcW w:w="6954" w:type="dxa"/>
            <w:gridSpan w:val="20"/>
            <w:tcBorders>
              <w:top w:val="single" w:sz="4" w:space="0" w:color="auto"/>
            </w:tcBorders>
          </w:tcPr>
          <w:p w14:paraId="5B5E37DD" w14:textId="77777777" w:rsidR="003D42BF" w:rsidRPr="006016AB" w:rsidRDefault="003D42BF" w:rsidP="003D42BF">
            <w:pPr>
              <w:jc w:val="both"/>
            </w:pPr>
          </w:p>
        </w:tc>
      </w:tr>
      <w:tr w:rsidR="003D42BF" w14:paraId="2B986B0B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  <w:trHeight w:val="243"/>
        </w:trPr>
        <w:tc>
          <w:tcPr>
            <w:tcW w:w="3080" w:type="dxa"/>
            <w:gridSpan w:val="3"/>
            <w:tcBorders>
              <w:top w:val="nil"/>
            </w:tcBorders>
            <w:shd w:val="clear" w:color="auto" w:fill="F7CAAC"/>
          </w:tcPr>
          <w:p w14:paraId="23091A36" w14:textId="77777777" w:rsidR="003D42BF" w:rsidRPr="006016AB" w:rsidRDefault="003D42BF" w:rsidP="003D42BF">
            <w:pPr>
              <w:jc w:val="both"/>
              <w:rPr>
                <w:b/>
              </w:rPr>
            </w:pPr>
            <w:r w:rsidRPr="006016AB">
              <w:rPr>
                <w:b/>
              </w:rPr>
              <w:t>Zapojení garanta do výuky předmětu</w:t>
            </w:r>
          </w:p>
        </w:tc>
        <w:tc>
          <w:tcPr>
            <w:tcW w:w="6954" w:type="dxa"/>
            <w:gridSpan w:val="20"/>
            <w:tcBorders>
              <w:top w:val="nil"/>
            </w:tcBorders>
          </w:tcPr>
          <w:p w14:paraId="2F3F5479" w14:textId="77777777" w:rsidR="003D42BF" w:rsidRPr="006016AB" w:rsidRDefault="003D42BF" w:rsidP="003D42BF">
            <w:pPr>
              <w:jc w:val="both"/>
            </w:pPr>
          </w:p>
        </w:tc>
      </w:tr>
      <w:tr w:rsidR="003D42BF" w14:paraId="2790526C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</w:trPr>
        <w:tc>
          <w:tcPr>
            <w:tcW w:w="3080" w:type="dxa"/>
            <w:gridSpan w:val="3"/>
            <w:shd w:val="clear" w:color="auto" w:fill="F7CAAC"/>
          </w:tcPr>
          <w:p w14:paraId="114F4A9C" w14:textId="77777777" w:rsidR="003D42BF" w:rsidRPr="002C6D37" w:rsidRDefault="003D42BF" w:rsidP="003D42BF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Vyučující</w:t>
            </w:r>
          </w:p>
        </w:tc>
        <w:tc>
          <w:tcPr>
            <w:tcW w:w="6954" w:type="dxa"/>
            <w:gridSpan w:val="20"/>
            <w:tcBorders>
              <w:bottom w:val="nil"/>
            </w:tcBorders>
          </w:tcPr>
          <w:p w14:paraId="29EDEC55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</w:p>
        </w:tc>
      </w:tr>
      <w:tr w:rsidR="003D42BF" w14:paraId="0965AFC9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  <w:trHeight w:val="304"/>
        </w:trPr>
        <w:tc>
          <w:tcPr>
            <w:tcW w:w="10034" w:type="dxa"/>
            <w:gridSpan w:val="23"/>
            <w:tcBorders>
              <w:top w:val="nil"/>
            </w:tcBorders>
          </w:tcPr>
          <w:p w14:paraId="66B6AF08" w14:textId="77777777" w:rsidR="003D42BF" w:rsidRPr="006016AB" w:rsidRDefault="003D42BF" w:rsidP="003D42BF">
            <w:pPr>
              <w:spacing w:before="40" w:after="40"/>
              <w:jc w:val="both"/>
            </w:pPr>
            <w:r w:rsidRPr="006016AB">
              <w:rPr>
                <w:i/>
              </w:rPr>
              <w:t>Předmět má pro zaměření SP doplňující charakter.</w:t>
            </w:r>
          </w:p>
        </w:tc>
      </w:tr>
      <w:tr w:rsidR="003D42BF" w14:paraId="4A2E9DB9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</w:trPr>
        <w:tc>
          <w:tcPr>
            <w:tcW w:w="3080" w:type="dxa"/>
            <w:gridSpan w:val="3"/>
            <w:shd w:val="clear" w:color="auto" w:fill="F7CAAC"/>
          </w:tcPr>
          <w:p w14:paraId="1D155863" w14:textId="77777777" w:rsidR="003D42BF" w:rsidRPr="006016AB" w:rsidRDefault="003D42BF" w:rsidP="003D42BF">
            <w:pPr>
              <w:jc w:val="both"/>
              <w:rPr>
                <w:b/>
              </w:rPr>
            </w:pPr>
            <w:r w:rsidRPr="006016AB">
              <w:rPr>
                <w:b/>
              </w:rPr>
              <w:t>Stručná anotace předmětu</w:t>
            </w:r>
          </w:p>
        </w:tc>
        <w:tc>
          <w:tcPr>
            <w:tcW w:w="6954" w:type="dxa"/>
            <w:gridSpan w:val="20"/>
            <w:tcBorders>
              <w:bottom w:val="nil"/>
            </w:tcBorders>
          </w:tcPr>
          <w:p w14:paraId="56EC8171" w14:textId="77777777" w:rsidR="003D42BF" w:rsidRPr="006016AB" w:rsidRDefault="003D42BF" w:rsidP="003D42BF">
            <w:pPr>
              <w:jc w:val="both"/>
            </w:pPr>
          </w:p>
        </w:tc>
      </w:tr>
      <w:tr w:rsidR="003D42BF" w:rsidRPr="0067005E" w14:paraId="1F2CD7FE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  <w:trHeight w:val="3938"/>
        </w:trPr>
        <w:tc>
          <w:tcPr>
            <w:tcW w:w="10034" w:type="dxa"/>
            <w:gridSpan w:val="23"/>
            <w:tcBorders>
              <w:top w:val="nil"/>
              <w:bottom w:val="single" w:sz="12" w:space="0" w:color="auto"/>
            </w:tcBorders>
          </w:tcPr>
          <w:p w14:paraId="79659B98" w14:textId="77777777" w:rsidR="003D42BF" w:rsidRPr="006016AB" w:rsidRDefault="003D42BF" w:rsidP="003D42BF">
            <w:pPr>
              <w:jc w:val="both"/>
            </w:pPr>
            <w:r w:rsidRPr="006016AB">
              <w:t>Cílem předmětu je seznámit studenty s podnikatelským prostředím v České republice a v Evropské unii. Studenti získají základní znalosti z oblasti podnikání, zakládání vlastních podnikatelských subjektů a řízení takto vzniklých subjektů. Budou se orientovat v problematice tvorby podnikatelského plánu, právním minimu pro založení a vznik firmy, a to jak fyzické osoby, tak právnické osoby. Budou dále znát základní ekonomické vazby a fungování firem. Studenti budou schopni vytvořit si vlastní podnikání, založit vlastní podnikatelský subjekt a spočítat jeho ekonomickou efektivnost. Obsah předmětu tvoří tyto tematické celky:</w:t>
            </w:r>
          </w:p>
          <w:p w14:paraId="4A0F0ACF" w14:textId="77777777" w:rsidR="003D42BF" w:rsidRPr="006016AB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6016AB">
              <w:t>Úvod do podnikání, podnikatelské prostředí.</w:t>
            </w:r>
          </w:p>
          <w:p w14:paraId="3E1E72F4" w14:textId="77777777" w:rsidR="003D42BF" w:rsidRPr="006016AB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6016AB">
              <w:t>Podnikatelské prostředí v Evropské unii.</w:t>
            </w:r>
          </w:p>
          <w:p w14:paraId="312CC69F" w14:textId="77777777" w:rsidR="003D42BF" w:rsidRPr="006016AB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6016AB">
              <w:t>Právní aspekty podnikání a právní formy podnikání v ČR.</w:t>
            </w:r>
          </w:p>
          <w:p w14:paraId="1DCC7C48" w14:textId="77777777" w:rsidR="003D42BF" w:rsidRPr="006016AB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6016AB">
              <w:t xml:space="preserve">Životní cyklus podniku, vznik a zánik podniku. </w:t>
            </w:r>
          </w:p>
          <w:p w14:paraId="48C8AAAD" w14:textId="77777777" w:rsidR="003D42BF" w:rsidRPr="006016AB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6016AB">
              <w:t>Živnostenské právo.</w:t>
            </w:r>
          </w:p>
          <w:p w14:paraId="5548847D" w14:textId="77777777" w:rsidR="003D42BF" w:rsidRPr="006016AB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6016AB">
              <w:t>Založení fyzické a právnické osoby.</w:t>
            </w:r>
          </w:p>
          <w:p w14:paraId="5A0FA0DA" w14:textId="77777777" w:rsidR="003D42BF" w:rsidRPr="006016AB" w:rsidRDefault="003D42BF" w:rsidP="003D42BF">
            <w:pPr>
              <w:pStyle w:val="Odstavecseseznamem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57"/>
              <w:jc w:val="both"/>
            </w:pPr>
            <w:r w:rsidRPr="006016AB">
              <w:t>Podpora podnikání.</w:t>
            </w:r>
          </w:p>
          <w:p w14:paraId="249AA530" w14:textId="77777777" w:rsidR="003D42BF" w:rsidRPr="006016AB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6016AB">
              <w:t xml:space="preserve">Základy podnikové ekonomiky. </w:t>
            </w:r>
          </w:p>
          <w:p w14:paraId="5BBFDBAE" w14:textId="77777777" w:rsidR="003D42BF" w:rsidRPr="006016AB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6016AB">
              <w:t>Řízení nákladů, výnosů a výsledku hospodaření.</w:t>
            </w:r>
          </w:p>
          <w:p w14:paraId="6A5B99B8" w14:textId="77777777" w:rsidR="003D42BF" w:rsidRPr="006016AB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6016AB">
              <w:t>Majetková a kapitálová struktura podniku.</w:t>
            </w:r>
          </w:p>
          <w:p w14:paraId="57251D2E" w14:textId="77777777" w:rsidR="003D42BF" w:rsidRPr="006016AB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6016AB">
              <w:t xml:space="preserve">Základy financí a finančního řízení v podniku. </w:t>
            </w:r>
          </w:p>
          <w:p w14:paraId="45DD58C9" w14:textId="77777777" w:rsidR="003D42BF" w:rsidRPr="006016AB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6016AB">
              <w:t>Daňové aspekty v podnikání.</w:t>
            </w:r>
          </w:p>
          <w:p w14:paraId="57A3E026" w14:textId="77777777" w:rsidR="003D42BF" w:rsidRPr="006016AB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6016AB">
              <w:t xml:space="preserve">Tvorba podnikatelského plánu. </w:t>
            </w:r>
          </w:p>
          <w:p w14:paraId="44DAF66F" w14:textId="77777777" w:rsidR="003D42BF" w:rsidRPr="006016AB" w:rsidRDefault="003D42BF" w:rsidP="003D42BF">
            <w:pPr>
              <w:pStyle w:val="Odstavecseseznamem"/>
              <w:numPr>
                <w:ilvl w:val="0"/>
                <w:numId w:val="33"/>
              </w:numPr>
              <w:suppressAutoHyphens/>
              <w:ind w:left="284" w:hanging="57"/>
            </w:pPr>
            <w:r w:rsidRPr="006016AB">
              <w:t>Bankovní soustava a pojišťovny v České republice.</w:t>
            </w:r>
          </w:p>
        </w:tc>
      </w:tr>
      <w:tr w:rsidR="003D42BF" w14:paraId="6577388A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  <w:trHeight w:val="265"/>
        </w:trPr>
        <w:tc>
          <w:tcPr>
            <w:tcW w:w="3646" w:type="dxa"/>
            <w:gridSpan w:val="6"/>
            <w:tcBorders>
              <w:top w:val="nil"/>
            </w:tcBorders>
            <w:shd w:val="clear" w:color="auto" w:fill="F7CAAC"/>
          </w:tcPr>
          <w:p w14:paraId="1666F2AF" w14:textId="77777777" w:rsidR="003D42BF" w:rsidRPr="006016AB" w:rsidRDefault="003D42BF" w:rsidP="003D42BF">
            <w:pPr>
              <w:jc w:val="both"/>
            </w:pPr>
            <w:r w:rsidRPr="006016AB">
              <w:rPr>
                <w:b/>
              </w:rPr>
              <w:t>Studijní literatura a studijní pomůcky</w:t>
            </w:r>
          </w:p>
        </w:tc>
        <w:tc>
          <w:tcPr>
            <w:tcW w:w="6388" w:type="dxa"/>
            <w:gridSpan w:val="17"/>
            <w:tcBorders>
              <w:top w:val="nil"/>
              <w:bottom w:val="nil"/>
            </w:tcBorders>
          </w:tcPr>
          <w:p w14:paraId="0678DB06" w14:textId="77777777" w:rsidR="003D42BF" w:rsidRDefault="003D42BF" w:rsidP="003D42BF">
            <w:pPr>
              <w:jc w:val="both"/>
            </w:pPr>
          </w:p>
        </w:tc>
      </w:tr>
      <w:tr w:rsidR="003D42BF" w14:paraId="12BF4D27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  <w:trHeight w:val="555"/>
        </w:trPr>
        <w:tc>
          <w:tcPr>
            <w:tcW w:w="10034" w:type="dxa"/>
            <w:gridSpan w:val="23"/>
            <w:tcBorders>
              <w:top w:val="nil"/>
            </w:tcBorders>
          </w:tcPr>
          <w:p w14:paraId="29C0EB4A" w14:textId="77777777" w:rsidR="003D42BF" w:rsidRDefault="003D42BF" w:rsidP="003D42BF">
            <w:pPr>
              <w:jc w:val="both"/>
            </w:pPr>
            <w:r w:rsidRPr="006016AB">
              <w:rPr>
                <w:u w:val="single"/>
              </w:rPr>
              <w:t>Povinná literatura</w:t>
            </w:r>
            <w:r w:rsidRPr="006016AB">
              <w:t>:</w:t>
            </w:r>
          </w:p>
          <w:p w14:paraId="19ABB6D5" w14:textId="77777777" w:rsidR="00E66D54" w:rsidRPr="008A30DB" w:rsidRDefault="00E66D54" w:rsidP="00E66D54">
            <w:pPr>
              <w:jc w:val="both"/>
            </w:pPr>
            <w:r>
              <w:t>Výukové materiály v anglickém jazyce poskytnuté vyučujícím.</w:t>
            </w:r>
          </w:p>
          <w:p w14:paraId="0E2A7216" w14:textId="77777777" w:rsidR="003D42BF" w:rsidRPr="006016AB" w:rsidRDefault="003D42BF" w:rsidP="003D42BF">
            <w:pPr>
              <w:jc w:val="both"/>
              <w:rPr>
                <w:shd w:val="clear" w:color="auto" w:fill="FFFFFF"/>
              </w:rPr>
            </w:pPr>
            <w:r w:rsidRPr="006016AB">
              <w:rPr>
                <w:shd w:val="clear" w:color="auto" w:fill="FFFFFF"/>
              </w:rPr>
              <w:t>MOSEY, S., NOKE, H., KIRKHAM, P. Building an Entrepreneurial Organisation. London: Routledge, Taylor &amp; Francis Group, 2017. 138 s. Routledge Masters in Entrepreneurship. ISBN 978-1-138-86113-8.</w:t>
            </w:r>
          </w:p>
          <w:p w14:paraId="0D6760B4" w14:textId="77777777" w:rsidR="003D42BF" w:rsidRPr="006016AB" w:rsidRDefault="003D42BF" w:rsidP="003D42BF">
            <w:pPr>
              <w:jc w:val="both"/>
            </w:pPr>
            <w:r w:rsidRPr="006016AB">
              <w:rPr>
                <w:shd w:val="clear" w:color="auto" w:fill="FFFFFF"/>
              </w:rPr>
              <w:t>SHELTON, H. The Secrets to Writing a Successful Business Plan: A Pro Shares a Step-by-Step Guide to Creating a Plan that Gets Results. Upd. and Exp. Ed. Rockville: Summit Valley Press, 2017. 312 s. ISBN 978-0-9899460-3-2.</w:t>
            </w:r>
          </w:p>
          <w:p w14:paraId="51F5A165" w14:textId="77777777" w:rsidR="003D42BF" w:rsidRPr="006016AB" w:rsidRDefault="003D42BF" w:rsidP="003D42BF">
            <w:pPr>
              <w:jc w:val="both"/>
            </w:pPr>
          </w:p>
          <w:p w14:paraId="573D8EE2" w14:textId="77777777" w:rsidR="003D42BF" w:rsidRPr="006016AB" w:rsidRDefault="003D42BF" w:rsidP="003D42BF">
            <w:pPr>
              <w:jc w:val="both"/>
            </w:pPr>
            <w:r w:rsidRPr="006016AB">
              <w:rPr>
                <w:u w:val="single"/>
              </w:rPr>
              <w:t>Doporučená literatura</w:t>
            </w:r>
            <w:r w:rsidRPr="006016AB">
              <w:t>:</w:t>
            </w:r>
          </w:p>
          <w:p w14:paraId="24314F63" w14:textId="77777777" w:rsidR="003D42BF" w:rsidRPr="006016AB" w:rsidRDefault="003D42BF" w:rsidP="003D42BF">
            <w:pPr>
              <w:jc w:val="both"/>
            </w:pPr>
            <w:r w:rsidRPr="006016AB">
              <w:rPr>
                <w:shd w:val="clear" w:color="auto" w:fill="FFFFFF"/>
              </w:rPr>
              <w:t>JOHN, V. How to Run a Business without Risk: The Truth Revealed about Business Risk: Ten Interviews with Experienced Entrepreneurs and Advisors. London: Meriglobe Business Academy, 2017. 247 s. ISBN 978-1-911511-14-4.</w:t>
            </w:r>
          </w:p>
        </w:tc>
      </w:tr>
      <w:tr w:rsidR="003D42BF" w14:paraId="1A3FAC38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</w:trPr>
        <w:tc>
          <w:tcPr>
            <w:tcW w:w="10034" w:type="dxa"/>
            <w:gridSpan w:val="2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FFF8FE2" w14:textId="77777777" w:rsidR="003D42BF" w:rsidRPr="006016AB" w:rsidRDefault="003D42BF" w:rsidP="003D42BF">
            <w:pPr>
              <w:jc w:val="center"/>
              <w:rPr>
                <w:b/>
              </w:rPr>
            </w:pPr>
            <w:r w:rsidRPr="006016AB">
              <w:rPr>
                <w:b/>
              </w:rPr>
              <w:t>Informace ke kombinované nebo distanční formě</w:t>
            </w:r>
          </w:p>
        </w:tc>
      </w:tr>
      <w:tr w:rsidR="003D42BF" w14:paraId="0B6421BA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</w:trPr>
        <w:tc>
          <w:tcPr>
            <w:tcW w:w="4781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14:paraId="17BE8F07" w14:textId="77777777" w:rsidR="003D42BF" w:rsidRPr="006016AB" w:rsidRDefault="003D42BF" w:rsidP="003D42BF">
            <w:pPr>
              <w:jc w:val="both"/>
            </w:pPr>
            <w:r w:rsidRPr="006016AB">
              <w:rPr>
                <w:b/>
              </w:rPr>
              <w:t>Rozsah konzultací (soustředění)</w:t>
            </w:r>
          </w:p>
        </w:tc>
        <w:tc>
          <w:tcPr>
            <w:tcW w:w="888" w:type="dxa"/>
            <w:tcBorders>
              <w:top w:val="single" w:sz="2" w:space="0" w:color="auto"/>
            </w:tcBorders>
          </w:tcPr>
          <w:p w14:paraId="0481B93E" w14:textId="5E6DC609" w:rsidR="003D42BF" w:rsidRPr="006016AB" w:rsidRDefault="003D42BF" w:rsidP="003D42BF">
            <w:pPr>
              <w:jc w:val="center"/>
            </w:pPr>
          </w:p>
        </w:tc>
        <w:tc>
          <w:tcPr>
            <w:tcW w:w="4365" w:type="dxa"/>
            <w:gridSpan w:val="15"/>
            <w:tcBorders>
              <w:top w:val="single" w:sz="2" w:space="0" w:color="auto"/>
            </w:tcBorders>
            <w:shd w:val="clear" w:color="auto" w:fill="F7CAAC"/>
          </w:tcPr>
          <w:p w14:paraId="7FAC2DC0" w14:textId="77777777" w:rsidR="003D42BF" w:rsidRPr="006016AB" w:rsidRDefault="003D42BF" w:rsidP="003D42BF">
            <w:pPr>
              <w:jc w:val="both"/>
              <w:rPr>
                <w:b/>
              </w:rPr>
            </w:pPr>
            <w:r w:rsidRPr="006016AB">
              <w:rPr>
                <w:b/>
              </w:rPr>
              <w:t xml:space="preserve">hodin </w:t>
            </w:r>
          </w:p>
        </w:tc>
      </w:tr>
      <w:tr w:rsidR="003D42BF" w14:paraId="7E844C67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</w:trPr>
        <w:tc>
          <w:tcPr>
            <w:tcW w:w="10034" w:type="dxa"/>
            <w:gridSpan w:val="23"/>
            <w:shd w:val="clear" w:color="auto" w:fill="F7CAAC"/>
          </w:tcPr>
          <w:p w14:paraId="1B6EA388" w14:textId="77777777" w:rsidR="003D42BF" w:rsidRPr="006016AB" w:rsidRDefault="003D42BF" w:rsidP="003D42BF">
            <w:pPr>
              <w:jc w:val="both"/>
              <w:rPr>
                <w:b/>
              </w:rPr>
            </w:pPr>
            <w:r w:rsidRPr="006016AB">
              <w:rPr>
                <w:b/>
              </w:rPr>
              <w:t>Informace o způsobu kontaktu s vyučujícím</w:t>
            </w:r>
          </w:p>
        </w:tc>
      </w:tr>
      <w:tr w:rsidR="003D42BF" w14:paraId="646A584D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Before w:val="1"/>
          <w:wBefore w:w="27" w:type="dxa"/>
          <w:trHeight w:val="696"/>
        </w:trPr>
        <w:tc>
          <w:tcPr>
            <w:tcW w:w="10034" w:type="dxa"/>
            <w:gridSpan w:val="23"/>
          </w:tcPr>
          <w:p w14:paraId="2DD041C3" w14:textId="77777777" w:rsidR="003D42BF" w:rsidRDefault="003D42BF" w:rsidP="003D42BF">
            <w:pPr>
              <w:spacing w:before="60"/>
              <w:jc w:val="both"/>
            </w:pPr>
          </w:p>
          <w:p w14:paraId="2977AA49" w14:textId="77777777" w:rsidR="006016AB" w:rsidRDefault="006016AB" w:rsidP="003D42BF">
            <w:pPr>
              <w:spacing w:before="60"/>
              <w:jc w:val="both"/>
            </w:pPr>
          </w:p>
          <w:p w14:paraId="6ECC8131" w14:textId="77777777" w:rsidR="006016AB" w:rsidRDefault="006016AB" w:rsidP="003D42BF">
            <w:pPr>
              <w:spacing w:before="60"/>
              <w:jc w:val="both"/>
            </w:pPr>
          </w:p>
          <w:p w14:paraId="36852A5D" w14:textId="77777777" w:rsidR="006016AB" w:rsidRDefault="006016AB" w:rsidP="003D42BF">
            <w:pPr>
              <w:spacing w:before="60"/>
              <w:jc w:val="both"/>
            </w:pPr>
          </w:p>
          <w:p w14:paraId="2DB70B7A" w14:textId="77777777" w:rsidR="006016AB" w:rsidRDefault="006016AB" w:rsidP="003D42BF">
            <w:pPr>
              <w:spacing w:before="60"/>
              <w:jc w:val="both"/>
            </w:pPr>
          </w:p>
          <w:p w14:paraId="6B91D3DB" w14:textId="77777777" w:rsidR="006016AB" w:rsidRDefault="006016AB" w:rsidP="003D42BF">
            <w:pPr>
              <w:spacing w:before="60"/>
              <w:jc w:val="both"/>
            </w:pPr>
          </w:p>
          <w:p w14:paraId="6344E0A0" w14:textId="5D609CD7" w:rsidR="00E66D54" w:rsidRDefault="00E66D54" w:rsidP="003D42BF">
            <w:pPr>
              <w:spacing w:before="60"/>
              <w:jc w:val="both"/>
            </w:pPr>
          </w:p>
        </w:tc>
      </w:tr>
      <w:tr w:rsidR="004E6D2C" w14:paraId="3DD04EE7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</w:trPr>
        <w:tc>
          <w:tcPr>
            <w:tcW w:w="9919" w:type="dxa"/>
            <w:gridSpan w:val="23"/>
            <w:tcBorders>
              <w:bottom w:val="double" w:sz="4" w:space="0" w:color="auto"/>
            </w:tcBorders>
            <w:shd w:val="clear" w:color="auto" w:fill="BDD6EE"/>
          </w:tcPr>
          <w:p w14:paraId="618EC960" w14:textId="66443B90" w:rsidR="004E6D2C" w:rsidRDefault="00A163BB" w:rsidP="006E2EE9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 w:rsidR="004E6D2C">
              <w:br w:type="page"/>
            </w:r>
            <w:r w:rsidR="004E6D2C">
              <w:br w:type="page"/>
            </w:r>
            <w:r w:rsidR="004E6D2C">
              <w:rPr>
                <w:b/>
                <w:sz w:val="28"/>
              </w:rPr>
              <w:t>B-III – Charakteristika studijního předmětu</w:t>
            </w:r>
          </w:p>
        </w:tc>
      </w:tr>
      <w:tr w:rsidR="004E6D2C" w14:paraId="40E19FF0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</w:trPr>
        <w:tc>
          <w:tcPr>
            <w:tcW w:w="3097" w:type="dxa"/>
            <w:gridSpan w:val="3"/>
            <w:tcBorders>
              <w:top w:val="double" w:sz="4" w:space="0" w:color="auto"/>
            </w:tcBorders>
            <w:shd w:val="clear" w:color="auto" w:fill="F7CAAC"/>
          </w:tcPr>
          <w:p w14:paraId="7B6FC463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822" w:type="dxa"/>
            <w:gridSpan w:val="20"/>
            <w:tcBorders>
              <w:top w:val="double" w:sz="4" w:space="0" w:color="auto"/>
            </w:tcBorders>
          </w:tcPr>
          <w:p w14:paraId="09CE0D51" w14:textId="60616406" w:rsidR="004E6D2C" w:rsidRPr="00900F3D" w:rsidRDefault="00251A80" w:rsidP="006E2EE9">
            <w:pPr>
              <w:jc w:val="both"/>
              <w:rPr>
                <w:b/>
              </w:rPr>
            </w:pPr>
            <w:bookmarkStart w:id="57" w:name="Akad_dov_v_ang"/>
            <w:bookmarkEnd w:id="57"/>
            <w:r w:rsidRPr="00772BC7">
              <w:rPr>
                <w:b/>
              </w:rPr>
              <w:t>Academic Skills in English</w:t>
            </w:r>
          </w:p>
        </w:tc>
      </w:tr>
      <w:tr w:rsidR="004E6D2C" w14:paraId="0F59BFD7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</w:trPr>
        <w:tc>
          <w:tcPr>
            <w:tcW w:w="3097" w:type="dxa"/>
            <w:gridSpan w:val="3"/>
            <w:shd w:val="clear" w:color="auto" w:fill="F7CAAC"/>
          </w:tcPr>
          <w:p w14:paraId="2AC186EA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26" w:type="dxa"/>
            <w:gridSpan w:val="10"/>
          </w:tcPr>
          <w:p w14:paraId="5D6198D8" w14:textId="77777777" w:rsidR="004E6D2C" w:rsidRDefault="004E6D2C" w:rsidP="006E2EE9">
            <w:r>
              <w:t>povinně volitelný</w:t>
            </w:r>
          </w:p>
        </w:tc>
        <w:tc>
          <w:tcPr>
            <w:tcW w:w="2710" w:type="dxa"/>
            <w:gridSpan w:val="7"/>
            <w:shd w:val="clear" w:color="auto" w:fill="F7CAAC"/>
          </w:tcPr>
          <w:p w14:paraId="04318E82" w14:textId="77777777" w:rsidR="004E6D2C" w:rsidRDefault="004E6D2C" w:rsidP="006E2EE9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86" w:type="dxa"/>
            <w:gridSpan w:val="3"/>
          </w:tcPr>
          <w:p w14:paraId="7C34C440" w14:textId="77777777" w:rsidR="004E6D2C" w:rsidRDefault="004E6D2C" w:rsidP="006E2EE9">
            <w:pPr>
              <w:jc w:val="both"/>
            </w:pPr>
            <w:r>
              <w:t>2/ZS</w:t>
            </w:r>
          </w:p>
        </w:tc>
      </w:tr>
      <w:tr w:rsidR="004E6D2C" w14:paraId="1B13F050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</w:trPr>
        <w:tc>
          <w:tcPr>
            <w:tcW w:w="3097" w:type="dxa"/>
            <w:gridSpan w:val="3"/>
            <w:shd w:val="clear" w:color="auto" w:fill="F7CAAC"/>
          </w:tcPr>
          <w:p w14:paraId="012166DD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11" w:type="dxa"/>
            <w:gridSpan w:val="5"/>
          </w:tcPr>
          <w:p w14:paraId="7973D1E5" w14:textId="77777777" w:rsidR="004E6D2C" w:rsidRDefault="004E6D2C" w:rsidP="006E2EE9">
            <w:pPr>
              <w:jc w:val="both"/>
            </w:pPr>
            <w:r>
              <w:t>0p+28s+0l</w:t>
            </w:r>
          </w:p>
        </w:tc>
        <w:tc>
          <w:tcPr>
            <w:tcW w:w="894" w:type="dxa"/>
            <w:gridSpan w:val="2"/>
            <w:shd w:val="clear" w:color="auto" w:fill="F7CAAC"/>
          </w:tcPr>
          <w:p w14:paraId="6B484570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21" w:type="dxa"/>
            <w:gridSpan w:val="3"/>
          </w:tcPr>
          <w:p w14:paraId="4E9CB9D2" w14:textId="77777777" w:rsidR="004E6D2C" w:rsidRDefault="004E6D2C" w:rsidP="006E2EE9">
            <w:pPr>
              <w:jc w:val="both"/>
            </w:pPr>
            <w:r>
              <w:t>28</w:t>
            </w:r>
          </w:p>
        </w:tc>
        <w:tc>
          <w:tcPr>
            <w:tcW w:w="2168" w:type="dxa"/>
            <w:gridSpan w:val="5"/>
            <w:shd w:val="clear" w:color="auto" w:fill="F7CAAC"/>
          </w:tcPr>
          <w:p w14:paraId="6D9188ED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28" w:type="dxa"/>
            <w:gridSpan w:val="5"/>
          </w:tcPr>
          <w:p w14:paraId="033ECB8F" w14:textId="77777777" w:rsidR="004E6D2C" w:rsidRDefault="004E6D2C" w:rsidP="006E2EE9">
            <w:pPr>
              <w:jc w:val="both"/>
            </w:pPr>
            <w:r>
              <w:t>2</w:t>
            </w:r>
          </w:p>
        </w:tc>
      </w:tr>
      <w:tr w:rsidR="004E6D2C" w14:paraId="3961A903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</w:trPr>
        <w:tc>
          <w:tcPr>
            <w:tcW w:w="3097" w:type="dxa"/>
            <w:gridSpan w:val="3"/>
            <w:shd w:val="clear" w:color="auto" w:fill="F7CAAC"/>
          </w:tcPr>
          <w:p w14:paraId="66F6EBDA" w14:textId="77777777" w:rsidR="004E6D2C" w:rsidRDefault="004E6D2C" w:rsidP="006E2EE9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822" w:type="dxa"/>
            <w:gridSpan w:val="20"/>
          </w:tcPr>
          <w:p w14:paraId="29C30348" w14:textId="77777777" w:rsidR="004E6D2C" w:rsidRDefault="004E6D2C" w:rsidP="006E2EE9">
            <w:pPr>
              <w:jc w:val="both"/>
            </w:pPr>
          </w:p>
        </w:tc>
      </w:tr>
      <w:tr w:rsidR="004E6D2C" w14:paraId="28E3076D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</w:trPr>
        <w:tc>
          <w:tcPr>
            <w:tcW w:w="3097" w:type="dxa"/>
            <w:gridSpan w:val="3"/>
            <w:shd w:val="clear" w:color="auto" w:fill="F7CAAC"/>
          </w:tcPr>
          <w:p w14:paraId="729DB958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26" w:type="dxa"/>
            <w:gridSpan w:val="10"/>
          </w:tcPr>
          <w:p w14:paraId="27DC5C55" w14:textId="77777777" w:rsidR="004E6D2C" w:rsidRDefault="004E6D2C" w:rsidP="006E2EE9">
            <w:pPr>
              <w:jc w:val="both"/>
            </w:pPr>
            <w:r>
              <w:t>klasifikovaný zápočet</w:t>
            </w:r>
          </w:p>
        </w:tc>
        <w:tc>
          <w:tcPr>
            <w:tcW w:w="1562" w:type="dxa"/>
            <w:gridSpan w:val="3"/>
            <w:shd w:val="clear" w:color="auto" w:fill="F7CAAC"/>
          </w:tcPr>
          <w:p w14:paraId="4BCEE9FE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34" w:type="dxa"/>
            <w:gridSpan w:val="7"/>
          </w:tcPr>
          <w:p w14:paraId="5BF38931" w14:textId="77777777" w:rsidR="004E6D2C" w:rsidRDefault="004E6D2C" w:rsidP="006E2EE9">
            <w:pPr>
              <w:jc w:val="both"/>
            </w:pPr>
            <w:r>
              <w:t>semináře</w:t>
            </w:r>
          </w:p>
        </w:tc>
      </w:tr>
      <w:tr w:rsidR="004E6D2C" w14:paraId="4F3E5A39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</w:trPr>
        <w:tc>
          <w:tcPr>
            <w:tcW w:w="3097" w:type="dxa"/>
            <w:gridSpan w:val="3"/>
            <w:shd w:val="clear" w:color="auto" w:fill="F7CAAC"/>
          </w:tcPr>
          <w:p w14:paraId="28A0A648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822" w:type="dxa"/>
            <w:gridSpan w:val="20"/>
            <w:tcBorders>
              <w:bottom w:val="single" w:sz="4" w:space="0" w:color="auto"/>
            </w:tcBorders>
          </w:tcPr>
          <w:p w14:paraId="3617EF26" w14:textId="77777777" w:rsidR="004E6D2C" w:rsidRDefault="004E6D2C" w:rsidP="006E2EE9">
            <w:pPr>
              <w:jc w:val="both"/>
            </w:pPr>
            <w:r>
              <w:t>Práce studentů je průběžně sledována v hodinách. Každý student v průběhu semestru vypracuje krátký abstrakt jeho diplomové práce. Student musí splnit 80% účast na seminářích. Znalost angličtiny je na úrovni pokročilý B2+.</w:t>
            </w:r>
          </w:p>
        </w:tc>
      </w:tr>
      <w:tr w:rsidR="004E6D2C" w14:paraId="17BE80DD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  <w:trHeight w:val="197"/>
        </w:trPr>
        <w:tc>
          <w:tcPr>
            <w:tcW w:w="3097" w:type="dxa"/>
            <w:gridSpan w:val="3"/>
            <w:tcBorders>
              <w:top w:val="nil"/>
            </w:tcBorders>
            <w:shd w:val="clear" w:color="auto" w:fill="F7CAAC"/>
          </w:tcPr>
          <w:p w14:paraId="2618193F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822" w:type="dxa"/>
            <w:gridSpan w:val="20"/>
            <w:tcBorders>
              <w:top w:val="single" w:sz="4" w:space="0" w:color="auto"/>
            </w:tcBorders>
          </w:tcPr>
          <w:p w14:paraId="058D45E1" w14:textId="77777777" w:rsidR="004E6D2C" w:rsidRDefault="004E6D2C" w:rsidP="006E2EE9">
            <w:pPr>
              <w:jc w:val="both"/>
            </w:pPr>
          </w:p>
        </w:tc>
      </w:tr>
      <w:tr w:rsidR="004E6D2C" w14:paraId="5FC10D3F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  <w:trHeight w:val="243"/>
        </w:trPr>
        <w:tc>
          <w:tcPr>
            <w:tcW w:w="3097" w:type="dxa"/>
            <w:gridSpan w:val="3"/>
            <w:tcBorders>
              <w:top w:val="nil"/>
            </w:tcBorders>
            <w:shd w:val="clear" w:color="auto" w:fill="F7CAAC"/>
          </w:tcPr>
          <w:p w14:paraId="026253A3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822" w:type="dxa"/>
            <w:gridSpan w:val="20"/>
            <w:tcBorders>
              <w:top w:val="nil"/>
            </w:tcBorders>
          </w:tcPr>
          <w:p w14:paraId="112F5448" w14:textId="77777777" w:rsidR="004E6D2C" w:rsidRDefault="004E6D2C" w:rsidP="006E2EE9">
            <w:pPr>
              <w:jc w:val="both"/>
            </w:pPr>
          </w:p>
        </w:tc>
      </w:tr>
      <w:tr w:rsidR="004E6D2C" w14:paraId="2C645FA1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</w:trPr>
        <w:tc>
          <w:tcPr>
            <w:tcW w:w="3097" w:type="dxa"/>
            <w:gridSpan w:val="3"/>
            <w:shd w:val="clear" w:color="auto" w:fill="F7CAAC"/>
          </w:tcPr>
          <w:p w14:paraId="0C26187C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822" w:type="dxa"/>
            <w:gridSpan w:val="20"/>
            <w:tcBorders>
              <w:bottom w:val="nil"/>
            </w:tcBorders>
          </w:tcPr>
          <w:p w14:paraId="2C86046C" w14:textId="77777777" w:rsidR="004E6D2C" w:rsidRDefault="004E6D2C" w:rsidP="006E2EE9">
            <w:pPr>
              <w:jc w:val="both"/>
            </w:pPr>
          </w:p>
        </w:tc>
      </w:tr>
      <w:tr w:rsidR="004E6D2C" w14:paraId="472638C3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  <w:trHeight w:val="206"/>
        </w:trPr>
        <w:tc>
          <w:tcPr>
            <w:tcW w:w="9919" w:type="dxa"/>
            <w:gridSpan w:val="23"/>
            <w:tcBorders>
              <w:top w:val="nil"/>
            </w:tcBorders>
          </w:tcPr>
          <w:p w14:paraId="21B56667" w14:textId="77777777" w:rsidR="004E6D2C" w:rsidRDefault="004E6D2C" w:rsidP="006E2EE9">
            <w:pPr>
              <w:spacing w:before="60" w:after="60"/>
              <w:jc w:val="both"/>
            </w:pPr>
            <w:r w:rsidRPr="003F7A8B">
              <w:rPr>
                <w:i/>
              </w:rPr>
              <w:t>Předmět má pro zaměření SP doplňující charakter.</w:t>
            </w:r>
          </w:p>
        </w:tc>
      </w:tr>
      <w:tr w:rsidR="004E6D2C" w14:paraId="732AFD5C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</w:trPr>
        <w:tc>
          <w:tcPr>
            <w:tcW w:w="3097" w:type="dxa"/>
            <w:gridSpan w:val="3"/>
            <w:shd w:val="clear" w:color="auto" w:fill="F7CAAC"/>
          </w:tcPr>
          <w:p w14:paraId="205C6549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822" w:type="dxa"/>
            <w:gridSpan w:val="20"/>
            <w:tcBorders>
              <w:bottom w:val="nil"/>
            </w:tcBorders>
          </w:tcPr>
          <w:p w14:paraId="13A67033" w14:textId="77777777" w:rsidR="004E6D2C" w:rsidRDefault="004E6D2C" w:rsidP="006E2EE9">
            <w:pPr>
              <w:jc w:val="both"/>
            </w:pPr>
          </w:p>
        </w:tc>
      </w:tr>
      <w:tr w:rsidR="004E6D2C" w14:paraId="586177C1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  <w:trHeight w:val="3379"/>
        </w:trPr>
        <w:tc>
          <w:tcPr>
            <w:tcW w:w="9919" w:type="dxa"/>
            <w:gridSpan w:val="23"/>
            <w:tcBorders>
              <w:top w:val="nil"/>
              <w:bottom w:val="single" w:sz="12" w:space="0" w:color="auto"/>
            </w:tcBorders>
          </w:tcPr>
          <w:p w14:paraId="5346B266" w14:textId="77777777" w:rsidR="004E6D2C" w:rsidRDefault="004E6D2C" w:rsidP="006E2EE9">
            <w:pPr>
              <w:jc w:val="both"/>
            </w:pPr>
            <w:r>
              <w:t>Cílem předmětu je naučit studenty pracovat s odbornými texty v angličtině. Obsah předmětu tvoří tyto tematické celky:</w:t>
            </w:r>
          </w:p>
          <w:p w14:paraId="5A36D62F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Specifika psaného akademického jazyka.</w:t>
            </w:r>
          </w:p>
          <w:p w14:paraId="04C3AED5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Základní gramatické celky.</w:t>
            </w:r>
          </w:p>
          <w:p w14:paraId="6216C81D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Shoda podmětu s přísudkem.</w:t>
            </w:r>
          </w:p>
          <w:p w14:paraId="1F07FD38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Trpný rod.</w:t>
            </w:r>
          </w:p>
          <w:p w14:paraId="108A0A6A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Vztažné věty.</w:t>
            </w:r>
          </w:p>
          <w:p w14:paraId="1ABE3969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Spojovací výrazy.</w:t>
            </w:r>
          </w:p>
          <w:p w14:paraId="0EAD2DC4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Syntax a jeho vliv na význam vět.</w:t>
            </w:r>
          </w:p>
          <w:p w14:paraId="24C169A8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Názvy článků, klíčová slova.</w:t>
            </w:r>
          </w:p>
          <w:p w14:paraId="2AFF2760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 xml:space="preserve">Síla tvrzení, zpracování dat a výsledků, popis grafů. </w:t>
            </w:r>
          </w:p>
          <w:p w14:paraId="19966372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Vliv jazykového zpracování na sílu tvrzení při analýze dat, zobecňování.</w:t>
            </w:r>
          </w:p>
          <w:p w14:paraId="3971D086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Zpracování metodiky.</w:t>
            </w:r>
          </w:p>
          <w:p w14:paraId="5E5982CA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Charakteristické části úvodu a závěru odborného článku.</w:t>
            </w:r>
          </w:p>
          <w:p w14:paraId="2AFB5E9E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Efektivní abstrakt.</w:t>
            </w:r>
          </w:p>
          <w:p w14:paraId="0869A812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Nápomocné tipy psaní odborných textů.</w:t>
            </w:r>
          </w:p>
        </w:tc>
      </w:tr>
      <w:tr w:rsidR="004E6D2C" w14:paraId="38143C0A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  <w:trHeight w:val="265"/>
        </w:trPr>
        <w:tc>
          <w:tcPr>
            <w:tcW w:w="3673" w:type="dxa"/>
            <w:gridSpan w:val="7"/>
            <w:tcBorders>
              <w:top w:val="nil"/>
            </w:tcBorders>
            <w:shd w:val="clear" w:color="auto" w:fill="F7CAAC"/>
          </w:tcPr>
          <w:p w14:paraId="2E3C1050" w14:textId="77777777" w:rsidR="004E6D2C" w:rsidRDefault="004E6D2C" w:rsidP="006E2EE9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46" w:type="dxa"/>
            <w:gridSpan w:val="16"/>
            <w:tcBorders>
              <w:top w:val="nil"/>
              <w:bottom w:val="nil"/>
            </w:tcBorders>
          </w:tcPr>
          <w:p w14:paraId="514AA7CD" w14:textId="77777777" w:rsidR="004E6D2C" w:rsidRDefault="004E6D2C" w:rsidP="006E2EE9">
            <w:pPr>
              <w:jc w:val="both"/>
            </w:pPr>
          </w:p>
        </w:tc>
      </w:tr>
      <w:tr w:rsidR="004E6D2C" w14:paraId="176BFB11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  <w:trHeight w:val="1497"/>
        </w:trPr>
        <w:tc>
          <w:tcPr>
            <w:tcW w:w="9919" w:type="dxa"/>
            <w:gridSpan w:val="23"/>
            <w:tcBorders>
              <w:top w:val="nil"/>
            </w:tcBorders>
          </w:tcPr>
          <w:p w14:paraId="7B5019EE" w14:textId="77777777" w:rsidR="004E6D2C" w:rsidRPr="006A0425" w:rsidRDefault="004E6D2C" w:rsidP="006E2EE9">
            <w:pPr>
              <w:jc w:val="both"/>
            </w:pPr>
            <w:r w:rsidRPr="006A0425">
              <w:rPr>
                <w:u w:val="single"/>
              </w:rPr>
              <w:t>Povinná literatura</w:t>
            </w:r>
            <w:r w:rsidRPr="006A0425">
              <w:t>:</w:t>
            </w:r>
          </w:p>
          <w:p w14:paraId="4AFFB88B" w14:textId="77777777" w:rsidR="004E6D2C" w:rsidRPr="006A0425" w:rsidRDefault="004E6D2C" w:rsidP="006E2EE9">
            <w:pPr>
              <w:jc w:val="both"/>
            </w:pPr>
            <w:r w:rsidRPr="00900F3D">
              <w:rPr>
                <w:caps/>
                <w:kern w:val="20"/>
              </w:rPr>
              <w:t>Philpot,</w:t>
            </w:r>
            <w:r w:rsidRPr="006A0425">
              <w:t xml:space="preserve"> S. </w:t>
            </w:r>
            <w:r w:rsidRPr="00900F3D">
              <w:t>Headway Academic Skills Level 2 Student’s Book, Readin</w:t>
            </w:r>
            <w:r>
              <w:t>g</w:t>
            </w:r>
            <w:r w:rsidRPr="00900F3D">
              <w:t>, Writing and Study Skills</w:t>
            </w:r>
            <w:r>
              <w:t xml:space="preserve">. </w:t>
            </w:r>
            <w:r w:rsidRPr="006A0425">
              <w:t>Oxford University Press. ISBN 0194741605.</w:t>
            </w:r>
          </w:p>
          <w:p w14:paraId="4F579AB7" w14:textId="77777777" w:rsidR="004E6D2C" w:rsidRPr="006A0425" w:rsidRDefault="004E6D2C" w:rsidP="006E2EE9">
            <w:pPr>
              <w:jc w:val="both"/>
            </w:pPr>
            <w:r w:rsidRPr="00900F3D">
              <w:rPr>
                <w:caps/>
                <w:kern w:val="20"/>
              </w:rPr>
              <w:t>Murphy,</w:t>
            </w:r>
            <w:r w:rsidRPr="006A0425">
              <w:t xml:space="preserve"> R. </w:t>
            </w:r>
            <w:r w:rsidRPr="00900F3D">
              <w:t>English Grammar in Use.</w:t>
            </w:r>
            <w:r w:rsidRPr="006A0425">
              <w:t xml:space="preserve"> Cambridge, 2003. ISBN 0-521-5293-X.</w:t>
            </w:r>
          </w:p>
          <w:p w14:paraId="6ED73FBC" w14:textId="77777777" w:rsidR="004E6D2C" w:rsidRPr="006A0425" w:rsidRDefault="004E6D2C" w:rsidP="006E2EE9">
            <w:pPr>
              <w:jc w:val="both"/>
            </w:pPr>
          </w:p>
          <w:p w14:paraId="52B506A8" w14:textId="77777777" w:rsidR="004E6D2C" w:rsidRPr="006A0425" w:rsidRDefault="004E6D2C" w:rsidP="006E2EE9">
            <w:pPr>
              <w:jc w:val="both"/>
            </w:pPr>
            <w:r w:rsidRPr="006A0425">
              <w:rPr>
                <w:u w:val="single"/>
              </w:rPr>
              <w:t>Doporučená literatura</w:t>
            </w:r>
            <w:r w:rsidRPr="006A0425">
              <w:t>:</w:t>
            </w:r>
          </w:p>
          <w:p w14:paraId="05CD4283" w14:textId="77777777" w:rsidR="004E6D2C" w:rsidRPr="006A0425" w:rsidRDefault="004E6D2C" w:rsidP="006E2EE9">
            <w:pPr>
              <w:jc w:val="both"/>
            </w:pPr>
            <w:r w:rsidRPr="00900F3D">
              <w:rPr>
                <w:caps/>
                <w:kern w:val="20"/>
              </w:rPr>
              <w:t>Swan, M., Walter</w:t>
            </w:r>
            <w:r w:rsidRPr="006A0425">
              <w:t xml:space="preserve">, C. </w:t>
            </w:r>
            <w:r w:rsidRPr="00900F3D">
              <w:t>Oxford English Grammar Course Intermediate</w:t>
            </w:r>
            <w:r w:rsidRPr="006A0425">
              <w:t>. Oxford University Press, 2011. ISBN</w:t>
            </w:r>
            <w:r>
              <w:t xml:space="preserve"> </w:t>
            </w:r>
            <w:r w:rsidRPr="006A0425">
              <w:t>0194420825.</w:t>
            </w:r>
          </w:p>
          <w:p w14:paraId="2E7D4926" w14:textId="77777777" w:rsidR="004E6D2C" w:rsidRDefault="004E6D2C" w:rsidP="006E2EE9">
            <w:pPr>
              <w:jc w:val="both"/>
            </w:pPr>
            <w:r w:rsidRPr="006A0425">
              <w:t>Vlastní doplňující materiály v e-learningové podobě.</w:t>
            </w:r>
          </w:p>
        </w:tc>
      </w:tr>
      <w:tr w:rsidR="004E6D2C" w14:paraId="16DB4EEB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</w:trPr>
        <w:tc>
          <w:tcPr>
            <w:tcW w:w="9919" w:type="dxa"/>
            <w:gridSpan w:val="2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48B80DC" w14:textId="77777777" w:rsidR="004E6D2C" w:rsidRDefault="004E6D2C" w:rsidP="006E2EE9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4E6D2C" w14:paraId="6D4A6BBE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</w:trPr>
        <w:tc>
          <w:tcPr>
            <w:tcW w:w="4808" w:type="dxa"/>
            <w:gridSpan w:val="8"/>
            <w:tcBorders>
              <w:top w:val="single" w:sz="2" w:space="0" w:color="auto"/>
            </w:tcBorders>
            <w:shd w:val="clear" w:color="auto" w:fill="F7CAAC"/>
          </w:tcPr>
          <w:p w14:paraId="766F3C6C" w14:textId="77777777" w:rsidR="004E6D2C" w:rsidRDefault="004E6D2C" w:rsidP="006E2EE9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94" w:type="dxa"/>
            <w:gridSpan w:val="2"/>
            <w:tcBorders>
              <w:top w:val="single" w:sz="2" w:space="0" w:color="auto"/>
            </w:tcBorders>
          </w:tcPr>
          <w:p w14:paraId="246DFE23" w14:textId="4A1CD552" w:rsidR="004E6D2C" w:rsidRDefault="004E6D2C" w:rsidP="006E2EE9">
            <w:pPr>
              <w:jc w:val="center"/>
            </w:pPr>
          </w:p>
        </w:tc>
        <w:tc>
          <w:tcPr>
            <w:tcW w:w="4217" w:type="dxa"/>
            <w:gridSpan w:val="13"/>
            <w:tcBorders>
              <w:top w:val="single" w:sz="2" w:space="0" w:color="auto"/>
            </w:tcBorders>
            <w:shd w:val="clear" w:color="auto" w:fill="F7CAAC"/>
          </w:tcPr>
          <w:p w14:paraId="2ABB44C8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4E6D2C" w14:paraId="36333EB3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</w:trPr>
        <w:tc>
          <w:tcPr>
            <w:tcW w:w="9919" w:type="dxa"/>
            <w:gridSpan w:val="23"/>
            <w:shd w:val="clear" w:color="auto" w:fill="F7CAAC"/>
          </w:tcPr>
          <w:p w14:paraId="5B1455FA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4E6D2C" w14:paraId="3244E07B" w14:textId="77777777" w:rsidTr="00601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42" w:type="dxa"/>
          <w:trHeight w:val="1373"/>
        </w:trPr>
        <w:tc>
          <w:tcPr>
            <w:tcW w:w="9919" w:type="dxa"/>
            <w:gridSpan w:val="23"/>
          </w:tcPr>
          <w:p w14:paraId="5C0D3B06" w14:textId="77777777" w:rsidR="004E6D2C" w:rsidRDefault="004E6D2C" w:rsidP="006E2EE9">
            <w:pPr>
              <w:jc w:val="both"/>
            </w:pPr>
          </w:p>
          <w:p w14:paraId="029E4401" w14:textId="77777777" w:rsidR="004E6D2C" w:rsidRDefault="004E6D2C" w:rsidP="006E2EE9">
            <w:pPr>
              <w:jc w:val="both"/>
            </w:pPr>
          </w:p>
          <w:p w14:paraId="0CA38048" w14:textId="77777777" w:rsidR="004E6D2C" w:rsidRDefault="004E6D2C" w:rsidP="006E2EE9">
            <w:pPr>
              <w:jc w:val="both"/>
            </w:pPr>
          </w:p>
          <w:p w14:paraId="777CFA2F" w14:textId="77777777" w:rsidR="004E6D2C" w:rsidRDefault="004E6D2C" w:rsidP="006E2EE9">
            <w:pPr>
              <w:jc w:val="both"/>
            </w:pPr>
          </w:p>
          <w:p w14:paraId="1096DE78" w14:textId="77777777" w:rsidR="004E6D2C" w:rsidRDefault="004E6D2C" w:rsidP="006E2EE9">
            <w:pPr>
              <w:jc w:val="both"/>
            </w:pPr>
          </w:p>
          <w:p w14:paraId="62ADF2F4" w14:textId="77777777" w:rsidR="004E6D2C" w:rsidRDefault="004E6D2C" w:rsidP="006E2EE9">
            <w:pPr>
              <w:jc w:val="both"/>
            </w:pPr>
          </w:p>
          <w:p w14:paraId="06E16076" w14:textId="77777777" w:rsidR="004E6D2C" w:rsidRDefault="004E6D2C" w:rsidP="006E2EE9">
            <w:pPr>
              <w:jc w:val="both"/>
            </w:pPr>
          </w:p>
          <w:p w14:paraId="4F307D96" w14:textId="77777777" w:rsidR="006016AB" w:rsidRDefault="006016AB" w:rsidP="006E2EE9">
            <w:pPr>
              <w:jc w:val="both"/>
            </w:pPr>
          </w:p>
          <w:p w14:paraId="124EB252" w14:textId="77777777" w:rsidR="006016AB" w:rsidRDefault="006016AB" w:rsidP="006E2EE9">
            <w:pPr>
              <w:jc w:val="both"/>
            </w:pPr>
          </w:p>
          <w:p w14:paraId="701BAA8F" w14:textId="77777777" w:rsidR="006016AB" w:rsidRDefault="006016AB" w:rsidP="006E2EE9">
            <w:pPr>
              <w:jc w:val="both"/>
            </w:pPr>
          </w:p>
          <w:p w14:paraId="706B27AF" w14:textId="77777777" w:rsidR="006016AB" w:rsidRDefault="006016AB" w:rsidP="006E2EE9">
            <w:pPr>
              <w:jc w:val="both"/>
            </w:pPr>
          </w:p>
          <w:p w14:paraId="0F3E518F" w14:textId="77777777" w:rsidR="004E6D2C" w:rsidRDefault="004E6D2C" w:rsidP="006E2EE9">
            <w:pPr>
              <w:jc w:val="both"/>
            </w:pPr>
          </w:p>
          <w:p w14:paraId="64CB8163" w14:textId="77777777" w:rsidR="004E6D2C" w:rsidRDefault="004E6D2C" w:rsidP="006E2EE9">
            <w:pPr>
              <w:jc w:val="both"/>
            </w:pPr>
          </w:p>
          <w:p w14:paraId="6E2F93C5" w14:textId="77777777" w:rsidR="004E6D2C" w:rsidRDefault="004E6D2C" w:rsidP="006E2EE9">
            <w:pPr>
              <w:jc w:val="both"/>
            </w:pPr>
          </w:p>
        </w:tc>
      </w:tr>
      <w:tr w:rsidR="000E3448" w14:paraId="05056E23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323"/>
        </w:trPr>
        <w:tc>
          <w:tcPr>
            <w:tcW w:w="9245" w:type="dxa"/>
            <w:gridSpan w:val="19"/>
            <w:tcBorders>
              <w:bottom w:val="double" w:sz="1" w:space="0" w:color="000000"/>
            </w:tcBorders>
            <w:shd w:val="clear" w:color="auto" w:fill="BCD5ED"/>
          </w:tcPr>
          <w:p w14:paraId="67AA22C9" w14:textId="77777777" w:rsidR="000E3448" w:rsidRPr="00513C2B" w:rsidRDefault="000E3448" w:rsidP="004E6D2C">
            <w:pPr>
              <w:pStyle w:val="TableParagraph"/>
              <w:spacing w:line="240" w:lineRule="auto"/>
              <w:jc w:val="center"/>
              <w:rPr>
                <w:b/>
                <w:sz w:val="28"/>
                <w:szCs w:val="28"/>
                <w:lang w:val="cs-CZ"/>
              </w:rPr>
            </w:pPr>
            <w:r w:rsidRPr="00513C2B">
              <w:rPr>
                <w:sz w:val="21"/>
                <w:szCs w:val="21"/>
                <w:lang w:val="cs-CZ"/>
              </w:rPr>
              <w:lastRenderedPageBreak/>
              <w:br w:type="page"/>
            </w:r>
            <w:r w:rsidRPr="00513C2B">
              <w:rPr>
                <w:sz w:val="21"/>
                <w:szCs w:val="21"/>
                <w:lang w:val="cs-CZ"/>
              </w:rPr>
              <w:br w:type="page"/>
            </w:r>
            <w:r w:rsidRPr="00513C2B">
              <w:rPr>
                <w:sz w:val="21"/>
                <w:szCs w:val="21"/>
                <w:lang w:val="cs-CZ"/>
              </w:rPr>
              <w:br w:type="page"/>
            </w:r>
            <w:r w:rsidRPr="00513C2B">
              <w:rPr>
                <w:b/>
                <w:sz w:val="28"/>
                <w:szCs w:val="28"/>
                <w:lang w:val="cs-CZ"/>
              </w:rPr>
              <w:t>Personální zabezpečení – přehled vyučujících</w:t>
            </w:r>
          </w:p>
        </w:tc>
      </w:tr>
      <w:tr w:rsidR="000E3448" w:rsidRPr="007E4E11" w14:paraId="63D9C3B4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29"/>
        </w:trPr>
        <w:tc>
          <w:tcPr>
            <w:tcW w:w="2867" w:type="dxa"/>
            <w:gridSpan w:val="3"/>
            <w:tcBorders>
              <w:top w:val="double" w:sz="1" w:space="0" w:color="000000"/>
            </w:tcBorders>
            <w:shd w:val="clear" w:color="auto" w:fill="F7C9AC"/>
          </w:tcPr>
          <w:p w14:paraId="3C5EE485" w14:textId="77777777" w:rsidR="000E3448" w:rsidRPr="007E4E11" w:rsidRDefault="000E3448" w:rsidP="006B5BFC">
            <w:pPr>
              <w:pStyle w:val="TableParagraph"/>
              <w:spacing w:before="40" w:after="20" w:line="252" w:lineRule="auto"/>
              <w:ind w:left="0"/>
              <w:rPr>
                <w:b/>
                <w:sz w:val="20"/>
                <w:szCs w:val="20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Vysoká škola</w:t>
            </w:r>
          </w:p>
        </w:tc>
        <w:tc>
          <w:tcPr>
            <w:tcW w:w="6378" w:type="dxa"/>
            <w:gridSpan w:val="16"/>
            <w:tcBorders>
              <w:top w:val="double" w:sz="1" w:space="0" w:color="000000"/>
            </w:tcBorders>
          </w:tcPr>
          <w:p w14:paraId="1F7197D0" w14:textId="77777777" w:rsidR="000E3448" w:rsidRPr="007E4E11" w:rsidRDefault="000E3448" w:rsidP="006B5BFC">
            <w:pPr>
              <w:pStyle w:val="TableParagraph"/>
              <w:spacing w:before="40" w:after="20" w:line="252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Univerzita Tomáše Bati ve Zlíně</w:t>
            </w:r>
          </w:p>
        </w:tc>
      </w:tr>
      <w:tr w:rsidR="000E3448" w:rsidRPr="007E4E11" w14:paraId="5A7817F3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shd w:val="clear" w:color="auto" w:fill="F7C9AC"/>
          </w:tcPr>
          <w:p w14:paraId="3435B29F" w14:textId="77777777" w:rsidR="000E3448" w:rsidRPr="007E4E11" w:rsidRDefault="000E3448" w:rsidP="006B5BFC">
            <w:pPr>
              <w:pStyle w:val="TableParagraph"/>
              <w:spacing w:before="20" w:after="20" w:line="252" w:lineRule="auto"/>
              <w:ind w:left="0"/>
              <w:rPr>
                <w:b/>
                <w:sz w:val="20"/>
                <w:szCs w:val="20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Součást vysoké školy</w:t>
            </w:r>
          </w:p>
        </w:tc>
        <w:tc>
          <w:tcPr>
            <w:tcW w:w="6378" w:type="dxa"/>
            <w:gridSpan w:val="16"/>
          </w:tcPr>
          <w:p w14:paraId="0B125CA0" w14:textId="77777777" w:rsidR="000E3448" w:rsidRPr="007E4E11" w:rsidRDefault="000E3448" w:rsidP="006B5BFC">
            <w:pPr>
              <w:pStyle w:val="TableParagraph"/>
              <w:spacing w:before="20" w:after="20" w:line="252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Fakulta technologická</w:t>
            </w:r>
          </w:p>
        </w:tc>
      </w:tr>
      <w:tr w:rsidR="000E3448" w:rsidRPr="007E4E11" w14:paraId="77E52725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shd w:val="clear" w:color="auto" w:fill="F7C9AC"/>
          </w:tcPr>
          <w:p w14:paraId="4C3BBD76" w14:textId="77777777" w:rsidR="000E3448" w:rsidRPr="007E4E11" w:rsidRDefault="000E3448" w:rsidP="006B5BFC">
            <w:pPr>
              <w:pStyle w:val="TableParagraph"/>
              <w:spacing w:before="20" w:after="20" w:line="252" w:lineRule="auto"/>
              <w:ind w:left="0"/>
              <w:rPr>
                <w:b/>
                <w:sz w:val="20"/>
                <w:szCs w:val="20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Název studijního programu</w:t>
            </w:r>
          </w:p>
        </w:tc>
        <w:tc>
          <w:tcPr>
            <w:tcW w:w="6378" w:type="dxa"/>
            <w:gridSpan w:val="16"/>
          </w:tcPr>
          <w:p w14:paraId="2AE03F32" w14:textId="77777777" w:rsidR="000E3448" w:rsidRPr="007E4E11" w:rsidRDefault="000E3448" w:rsidP="006B5BFC">
            <w:pPr>
              <w:pStyle w:val="TableParagraph"/>
              <w:spacing w:before="20" w:after="20" w:line="252" w:lineRule="auto"/>
              <w:ind w:left="0"/>
              <w:rPr>
                <w:b/>
                <w:sz w:val="20"/>
                <w:szCs w:val="20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Biomateriály a kosmetika</w:t>
            </w:r>
          </w:p>
        </w:tc>
      </w:tr>
      <w:tr w:rsidR="000E3448" w:rsidRPr="007E4E11" w14:paraId="193B00B6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9245" w:type="dxa"/>
            <w:gridSpan w:val="19"/>
            <w:shd w:val="clear" w:color="auto" w:fill="F7C9AC"/>
          </w:tcPr>
          <w:p w14:paraId="2D1BA94F" w14:textId="77777777" w:rsidR="000E3448" w:rsidRPr="007E4E11" w:rsidRDefault="000E3448" w:rsidP="007E4E11">
            <w:pPr>
              <w:pStyle w:val="TableParagraph"/>
              <w:tabs>
                <w:tab w:val="left" w:pos="5562"/>
              </w:tabs>
              <w:spacing w:before="20" w:after="20" w:line="264" w:lineRule="auto"/>
              <w:ind w:left="3924" w:right="3470"/>
              <w:rPr>
                <w:b/>
                <w:sz w:val="20"/>
                <w:szCs w:val="20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Jmenný seznam</w:t>
            </w:r>
          </w:p>
        </w:tc>
      </w:tr>
      <w:tr w:rsidR="000E3448" w:rsidRPr="007E4E11" w14:paraId="32D189C8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</w:tcPr>
          <w:p w14:paraId="079704C3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b/>
                <w:sz w:val="20"/>
                <w:szCs w:val="20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Příjmení</w:t>
            </w:r>
          </w:p>
        </w:tc>
        <w:tc>
          <w:tcPr>
            <w:tcW w:w="2975" w:type="dxa"/>
            <w:gridSpan w:val="6"/>
          </w:tcPr>
          <w:p w14:paraId="479E5A9F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b/>
                <w:sz w:val="20"/>
                <w:szCs w:val="20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Jméno</w:t>
            </w:r>
          </w:p>
        </w:tc>
        <w:tc>
          <w:tcPr>
            <w:tcW w:w="3403" w:type="dxa"/>
            <w:gridSpan w:val="10"/>
          </w:tcPr>
          <w:p w14:paraId="21075EEE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b/>
                <w:sz w:val="20"/>
                <w:szCs w:val="20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Tituly</w:t>
            </w:r>
          </w:p>
        </w:tc>
      </w:tr>
      <w:tr w:rsidR="000E3448" w:rsidRPr="007E4E11" w14:paraId="05E22278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727FBCE4" w14:textId="77777777" w:rsidR="000E3448" w:rsidRPr="007E4E11" w:rsidRDefault="0066467D" w:rsidP="007E4E11">
            <w:pPr>
              <w:spacing w:before="20" w:after="20" w:line="264" w:lineRule="auto"/>
              <w:rPr>
                <w:color w:val="000000"/>
              </w:rPr>
            </w:pPr>
            <w:hyperlink w:anchor="Buňka" w:history="1">
              <w:r w:rsidR="000E3448" w:rsidRPr="007E4E11">
                <w:rPr>
                  <w:rStyle w:val="Hypertextovodkaz"/>
                </w:rPr>
                <w:t>Buňka</w:t>
              </w:r>
            </w:hyperlink>
          </w:p>
        </w:tc>
        <w:tc>
          <w:tcPr>
            <w:tcW w:w="2975" w:type="dxa"/>
            <w:gridSpan w:val="6"/>
          </w:tcPr>
          <w:p w14:paraId="297E76BC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František</w:t>
            </w:r>
          </w:p>
        </w:tc>
        <w:tc>
          <w:tcPr>
            <w:tcW w:w="3403" w:type="dxa"/>
            <w:gridSpan w:val="10"/>
          </w:tcPr>
          <w:p w14:paraId="739DC02B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doc. Ing., Ph.D.</w:t>
            </w:r>
          </w:p>
        </w:tc>
      </w:tr>
      <w:tr w:rsidR="000E3448" w:rsidRPr="007E4E11" w14:paraId="13B70ACD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4F50F7FC" w14:textId="77777777" w:rsidR="000E3448" w:rsidRPr="007E4E11" w:rsidRDefault="0066467D" w:rsidP="007E4E11">
            <w:pPr>
              <w:spacing w:before="20" w:after="20" w:line="264" w:lineRule="auto"/>
              <w:rPr>
                <w:color w:val="000000"/>
              </w:rPr>
            </w:pPr>
            <w:hyperlink w:anchor="Capáková" w:history="1">
              <w:r w:rsidR="000E3448" w:rsidRPr="007E4E11">
                <w:rPr>
                  <w:rStyle w:val="Hypertextovodkaz"/>
                </w:rPr>
                <w:t>Capáková</w:t>
              </w:r>
            </w:hyperlink>
          </w:p>
        </w:tc>
        <w:tc>
          <w:tcPr>
            <w:tcW w:w="2975" w:type="dxa"/>
            <w:gridSpan w:val="6"/>
          </w:tcPr>
          <w:p w14:paraId="704666B2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Zdenka</w:t>
            </w:r>
          </w:p>
        </w:tc>
        <w:tc>
          <w:tcPr>
            <w:tcW w:w="3403" w:type="dxa"/>
            <w:gridSpan w:val="10"/>
          </w:tcPr>
          <w:p w14:paraId="57DEA6EF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Ing., Ph.D.</w:t>
            </w:r>
          </w:p>
        </w:tc>
      </w:tr>
      <w:tr w:rsidR="000E3448" w:rsidRPr="007E4E11" w14:paraId="726BC078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08DD8B83" w14:textId="77777777" w:rsidR="000E3448" w:rsidRPr="007E4E11" w:rsidRDefault="0066467D" w:rsidP="007E4E11">
            <w:pPr>
              <w:spacing w:before="20" w:after="20" w:line="264" w:lineRule="auto"/>
              <w:rPr>
                <w:color w:val="000000"/>
              </w:rPr>
            </w:pPr>
            <w:hyperlink w:anchor="Čermák" w:history="1">
              <w:r w:rsidR="000E3448" w:rsidRPr="007E4E11">
                <w:rPr>
                  <w:rStyle w:val="Hypertextovodkaz"/>
                </w:rPr>
                <w:t>Čermák</w:t>
              </w:r>
            </w:hyperlink>
          </w:p>
        </w:tc>
        <w:tc>
          <w:tcPr>
            <w:tcW w:w="2975" w:type="dxa"/>
            <w:gridSpan w:val="6"/>
          </w:tcPr>
          <w:p w14:paraId="363DD078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Roman</w:t>
            </w:r>
          </w:p>
        </w:tc>
        <w:tc>
          <w:tcPr>
            <w:tcW w:w="3403" w:type="dxa"/>
            <w:gridSpan w:val="10"/>
          </w:tcPr>
          <w:p w14:paraId="7C73680D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Ing., Ph.D.</w:t>
            </w:r>
          </w:p>
        </w:tc>
      </w:tr>
      <w:tr w:rsidR="000E3448" w:rsidRPr="007E4E11" w14:paraId="4AAE4096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2AC39E47" w14:textId="77777777" w:rsidR="000E3448" w:rsidRPr="007E4E11" w:rsidRDefault="0066467D" w:rsidP="007E4E11">
            <w:pPr>
              <w:spacing w:before="20" w:after="20" w:line="264" w:lineRule="auto"/>
              <w:rPr>
                <w:color w:val="000000"/>
              </w:rPr>
            </w:pPr>
            <w:hyperlink w:anchor="Čermáková" w:history="1">
              <w:r w:rsidR="000E3448" w:rsidRPr="007E4E11">
                <w:rPr>
                  <w:rStyle w:val="Hypertextovodkaz"/>
                </w:rPr>
                <w:t>Čermáková</w:t>
              </w:r>
            </w:hyperlink>
          </w:p>
        </w:tc>
        <w:tc>
          <w:tcPr>
            <w:tcW w:w="2975" w:type="dxa"/>
            <w:gridSpan w:val="6"/>
          </w:tcPr>
          <w:p w14:paraId="2D9BC5D0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magenta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Iva</w:t>
            </w:r>
          </w:p>
        </w:tc>
        <w:tc>
          <w:tcPr>
            <w:tcW w:w="3403" w:type="dxa"/>
            <w:gridSpan w:val="10"/>
          </w:tcPr>
          <w:p w14:paraId="4C0082FF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magenta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RNDr., Ph.D.</w:t>
            </w:r>
          </w:p>
        </w:tc>
      </w:tr>
      <w:tr w:rsidR="000E3448" w:rsidRPr="007E4E11" w14:paraId="49E72597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19F08D11" w14:textId="77777777" w:rsidR="000E3448" w:rsidRPr="007E4E11" w:rsidRDefault="0066467D" w:rsidP="007E4E11">
            <w:pPr>
              <w:spacing w:before="20" w:after="20" w:line="264" w:lineRule="auto"/>
              <w:rPr>
                <w:color w:val="000000"/>
              </w:rPr>
            </w:pPr>
            <w:hyperlink w:anchor="Egner" w:history="1">
              <w:r w:rsidR="000E3448" w:rsidRPr="007E4E11">
                <w:rPr>
                  <w:rStyle w:val="Hypertextovodkaz"/>
                </w:rPr>
                <w:t>Egner</w:t>
              </w:r>
            </w:hyperlink>
            <w:r w:rsidR="000E3448" w:rsidRPr="007E4E11">
              <w:rPr>
                <w:color w:val="000000"/>
              </w:rPr>
              <w:t xml:space="preserve"> </w:t>
            </w:r>
          </w:p>
        </w:tc>
        <w:tc>
          <w:tcPr>
            <w:tcW w:w="2975" w:type="dxa"/>
            <w:gridSpan w:val="6"/>
          </w:tcPr>
          <w:p w14:paraId="3C607F19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magenta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Pavlína</w:t>
            </w:r>
          </w:p>
        </w:tc>
        <w:tc>
          <w:tcPr>
            <w:tcW w:w="3403" w:type="dxa"/>
            <w:gridSpan w:val="10"/>
          </w:tcPr>
          <w:p w14:paraId="5CF8A537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magenta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Ing., Ph.D.</w:t>
            </w:r>
          </w:p>
        </w:tc>
      </w:tr>
      <w:tr w:rsidR="000E3448" w:rsidRPr="007E4E11" w14:paraId="0F020DD7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439A004D" w14:textId="77777777" w:rsidR="000E3448" w:rsidRPr="007E4E11" w:rsidRDefault="0066467D" w:rsidP="007E4E11">
            <w:pPr>
              <w:spacing w:before="20" w:after="20" w:line="264" w:lineRule="auto"/>
              <w:rPr>
                <w:color w:val="000000"/>
              </w:rPr>
            </w:pPr>
            <w:hyperlink w:anchor="Humpolíček" w:history="1">
              <w:r w:rsidR="000E3448" w:rsidRPr="007E4E11">
                <w:rPr>
                  <w:rStyle w:val="Hypertextovodkaz"/>
                </w:rPr>
                <w:t>Humpolíček</w:t>
              </w:r>
            </w:hyperlink>
          </w:p>
        </w:tc>
        <w:tc>
          <w:tcPr>
            <w:tcW w:w="2975" w:type="dxa"/>
            <w:gridSpan w:val="6"/>
          </w:tcPr>
          <w:p w14:paraId="060A59C6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Petr</w:t>
            </w:r>
          </w:p>
        </w:tc>
        <w:tc>
          <w:tcPr>
            <w:tcW w:w="3403" w:type="dxa"/>
            <w:gridSpan w:val="10"/>
          </w:tcPr>
          <w:p w14:paraId="5622C590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Ing., Ph.D.</w:t>
            </w:r>
          </w:p>
        </w:tc>
      </w:tr>
      <w:tr w:rsidR="000E3448" w:rsidRPr="007E4E11" w14:paraId="622332DC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5CD9B37E" w14:textId="77777777" w:rsidR="000E3448" w:rsidRPr="007E4E11" w:rsidRDefault="0066467D" w:rsidP="007E4E11">
            <w:pPr>
              <w:spacing w:before="20" w:after="20" w:line="264" w:lineRule="auto"/>
              <w:rPr>
                <w:color w:val="000000"/>
              </w:rPr>
            </w:pPr>
            <w:hyperlink w:anchor="Ingr" w:history="1">
              <w:r w:rsidR="000E3448" w:rsidRPr="007E4E11">
                <w:rPr>
                  <w:rStyle w:val="Hypertextovodkaz"/>
                </w:rPr>
                <w:t>Ingr</w:t>
              </w:r>
            </w:hyperlink>
          </w:p>
        </w:tc>
        <w:tc>
          <w:tcPr>
            <w:tcW w:w="2975" w:type="dxa"/>
            <w:gridSpan w:val="6"/>
          </w:tcPr>
          <w:p w14:paraId="26C7C011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Marek</w:t>
            </w:r>
          </w:p>
        </w:tc>
        <w:tc>
          <w:tcPr>
            <w:tcW w:w="3403" w:type="dxa"/>
            <w:gridSpan w:val="10"/>
          </w:tcPr>
          <w:p w14:paraId="5820171A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RNDr., Ph.D.</w:t>
            </w:r>
          </w:p>
        </w:tc>
      </w:tr>
      <w:tr w:rsidR="000E3448" w:rsidRPr="007E4E11" w14:paraId="2246F433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7B6309C5" w14:textId="77777777" w:rsidR="000E3448" w:rsidRPr="007E4E11" w:rsidRDefault="0066467D" w:rsidP="007E4E11">
            <w:pPr>
              <w:spacing w:before="20" w:after="20" w:line="264" w:lineRule="auto"/>
              <w:rPr>
                <w:color w:val="000000"/>
              </w:rPr>
            </w:pPr>
            <w:hyperlink w:anchor="Janiš" w:history="1">
              <w:r w:rsidR="000E3448" w:rsidRPr="007E4E11">
                <w:rPr>
                  <w:rStyle w:val="Hypertextovodkaz"/>
                </w:rPr>
                <w:t>Janiš</w:t>
              </w:r>
            </w:hyperlink>
          </w:p>
        </w:tc>
        <w:tc>
          <w:tcPr>
            <w:tcW w:w="2975" w:type="dxa"/>
            <w:gridSpan w:val="6"/>
          </w:tcPr>
          <w:p w14:paraId="217AC154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Rahula</w:t>
            </w:r>
          </w:p>
        </w:tc>
        <w:tc>
          <w:tcPr>
            <w:tcW w:w="3403" w:type="dxa"/>
            <w:gridSpan w:val="10"/>
          </w:tcPr>
          <w:p w14:paraId="7D57899B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Ing., CSc.</w:t>
            </w:r>
          </w:p>
        </w:tc>
      </w:tr>
      <w:tr w:rsidR="000E3448" w:rsidRPr="007E4E11" w14:paraId="370D3215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76733E68" w14:textId="77777777" w:rsidR="000E3448" w:rsidRPr="007E4E11" w:rsidRDefault="0066467D" w:rsidP="007E4E11">
            <w:pPr>
              <w:spacing w:before="20" w:after="20" w:line="264" w:lineRule="auto"/>
              <w:rPr>
                <w:color w:val="000000"/>
              </w:rPr>
            </w:pPr>
            <w:hyperlink w:anchor="Kašpárková" w:history="1">
              <w:r w:rsidR="000E3448" w:rsidRPr="007E4E11">
                <w:rPr>
                  <w:rStyle w:val="Hypertextovodkaz"/>
                </w:rPr>
                <w:t>Kašpárková</w:t>
              </w:r>
            </w:hyperlink>
          </w:p>
        </w:tc>
        <w:tc>
          <w:tcPr>
            <w:tcW w:w="2975" w:type="dxa"/>
            <w:gridSpan w:val="6"/>
          </w:tcPr>
          <w:p w14:paraId="3E2E14B7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Věra</w:t>
            </w:r>
          </w:p>
        </w:tc>
        <w:tc>
          <w:tcPr>
            <w:tcW w:w="3403" w:type="dxa"/>
            <w:gridSpan w:val="10"/>
          </w:tcPr>
          <w:p w14:paraId="08DD90EB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Ing., CSc.</w:t>
            </w:r>
          </w:p>
        </w:tc>
      </w:tr>
      <w:tr w:rsidR="000E3448" w:rsidRPr="007E4E11" w14:paraId="7CEC3AAF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104717A3" w14:textId="77777777" w:rsidR="000E3448" w:rsidRPr="007E4E11" w:rsidRDefault="0066467D" w:rsidP="007E4E11">
            <w:pPr>
              <w:spacing w:before="20" w:after="20" w:line="264" w:lineRule="auto"/>
              <w:rPr>
                <w:color w:val="000000"/>
              </w:rPr>
            </w:pPr>
            <w:hyperlink w:anchor="Kuřitka" w:history="1">
              <w:r w:rsidR="000E3448" w:rsidRPr="007E4E11">
                <w:rPr>
                  <w:rStyle w:val="Hypertextovodkaz"/>
                </w:rPr>
                <w:t>Kuřitka</w:t>
              </w:r>
            </w:hyperlink>
          </w:p>
        </w:tc>
        <w:tc>
          <w:tcPr>
            <w:tcW w:w="2975" w:type="dxa"/>
            <w:gridSpan w:val="6"/>
          </w:tcPr>
          <w:p w14:paraId="1262910C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Ivo</w:t>
            </w:r>
          </w:p>
        </w:tc>
        <w:tc>
          <w:tcPr>
            <w:tcW w:w="3403" w:type="dxa"/>
            <w:gridSpan w:val="10"/>
          </w:tcPr>
          <w:p w14:paraId="6A63421D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Ing. et Ing., Ph.D. et Ph.D.</w:t>
            </w:r>
          </w:p>
        </w:tc>
      </w:tr>
      <w:tr w:rsidR="000E3448" w:rsidRPr="007E4E11" w14:paraId="79C7E056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056FC537" w14:textId="77777777" w:rsidR="000E3448" w:rsidRPr="007E4E11" w:rsidRDefault="0066467D" w:rsidP="007E4E11">
            <w:pPr>
              <w:spacing w:before="20" w:after="20" w:line="264" w:lineRule="auto"/>
              <w:rPr>
                <w:color w:val="000000"/>
              </w:rPr>
            </w:pPr>
            <w:hyperlink w:anchor="Lehocký" w:history="1">
              <w:r w:rsidR="000E3448" w:rsidRPr="007E4E11">
                <w:rPr>
                  <w:rStyle w:val="Hypertextovodkaz"/>
                </w:rPr>
                <w:t>Lehocký</w:t>
              </w:r>
            </w:hyperlink>
          </w:p>
        </w:tc>
        <w:tc>
          <w:tcPr>
            <w:tcW w:w="2975" w:type="dxa"/>
            <w:gridSpan w:val="6"/>
          </w:tcPr>
          <w:p w14:paraId="2BED927E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Marián</w:t>
            </w:r>
          </w:p>
        </w:tc>
        <w:tc>
          <w:tcPr>
            <w:tcW w:w="3403" w:type="dxa"/>
            <w:gridSpan w:val="10"/>
          </w:tcPr>
          <w:p w14:paraId="5419B880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Ing., Ph.D.</w:t>
            </w:r>
          </w:p>
        </w:tc>
      </w:tr>
      <w:tr w:rsidR="00BD4BF3" w:rsidRPr="007E4E11" w14:paraId="646CB119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511F74C6" w14:textId="7FE9994E" w:rsidR="00BD4BF3" w:rsidRPr="007E4E11" w:rsidRDefault="0066467D" w:rsidP="007E4E11">
            <w:pPr>
              <w:spacing w:before="20" w:after="20" w:line="264" w:lineRule="auto"/>
            </w:pPr>
            <w:hyperlink w:anchor="Moučka" w:history="1">
              <w:r w:rsidR="00BD4BF3" w:rsidRPr="007E4E11">
                <w:rPr>
                  <w:rStyle w:val="Hypertextovodkaz"/>
                </w:rPr>
                <w:t>Moučka</w:t>
              </w:r>
            </w:hyperlink>
          </w:p>
        </w:tc>
        <w:tc>
          <w:tcPr>
            <w:tcW w:w="2975" w:type="dxa"/>
            <w:gridSpan w:val="6"/>
          </w:tcPr>
          <w:p w14:paraId="3ECFAE31" w14:textId="152BF59A" w:rsidR="00BD4BF3" w:rsidRPr="007E4E11" w:rsidRDefault="00BD4BF3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Robert</w:t>
            </w:r>
          </w:p>
        </w:tc>
        <w:tc>
          <w:tcPr>
            <w:tcW w:w="3403" w:type="dxa"/>
            <w:gridSpan w:val="10"/>
          </w:tcPr>
          <w:p w14:paraId="405A549C" w14:textId="5279C007" w:rsidR="00BD4BF3" w:rsidRPr="007E4E11" w:rsidRDefault="00BD4BF3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Ing., Ph.D.</w:t>
            </w:r>
          </w:p>
        </w:tc>
      </w:tr>
      <w:tr w:rsidR="000E3448" w:rsidRPr="007E4E11" w14:paraId="2773A352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7CE129F3" w14:textId="77777777" w:rsidR="000E3448" w:rsidRPr="007E4E11" w:rsidRDefault="0066467D" w:rsidP="007E4E11">
            <w:pPr>
              <w:spacing w:before="20" w:after="20" w:line="264" w:lineRule="auto"/>
              <w:rPr>
                <w:color w:val="000000"/>
              </w:rPr>
            </w:pPr>
            <w:hyperlink w:anchor="Minařík" w:history="1">
              <w:r w:rsidR="000E3448" w:rsidRPr="007E4E11">
                <w:rPr>
                  <w:rStyle w:val="Hypertextovodkaz"/>
                </w:rPr>
                <w:t>Minařík</w:t>
              </w:r>
            </w:hyperlink>
          </w:p>
        </w:tc>
        <w:tc>
          <w:tcPr>
            <w:tcW w:w="2975" w:type="dxa"/>
            <w:gridSpan w:val="6"/>
          </w:tcPr>
          <w:p w14:paraId="65134F7A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Antonín</w:t>
            </w:r>
          </w:p>
        </w:tc>
        <w:tc>
          <w:tcPr>
            <w:tcW w:w="3403" w:type="dxa"/>
            <w:gridSpan w:val="10"/>
          </w:tcPr>
          <w:p w14:paraId="30DCF36E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Ing., Ph.D.</w:t>
            </w:r>
          </w:p>
        </w:tc>
      </w:tr>
      <w:tr w:rsidR="000E3448" w:rsidRPr="007E4E11" w14:paraId="01095401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0587DB79" w14:textId="77777777" w:rsidR="000E3448" w:rsidRPr="007E4E11" w:rsidRDefault="0066467D" w:rsidP="007E4E11">
            <w:pPr>
              <w:spacing w:before="20" w:after="20" w:line="264" w:lineRule="auto"/>
              <w:rPr>
                <w:color w:val="000000"/>
              </w:rPr>
            </w:pPr>
            <w:hyperlink w:anchor="Pavlačková" w:history="1">
              <w:r w:rsidR="000E3448" w:rsidRPr="007E4E11">
                <w:rPr>
                  <w:rStyle w:val="Hypertextovodkaz"/>
                </w:rPr>
                <w:t>Pavlačková</w:t>
              </w:r>
            </w:hyperlink>
          </w:p>
        </w:tc>
        <w:tc>
          <w:tcPr>
            <w:tcW w:w="2975" w:type="dxa"/>
            <w:gridSpan w:val="6"/>
          </w:tcPr>
          <w:p w14:paraId="47FB7178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Jana</w:t>
            </w:r>
          </w:p>
        </w:tc>
        <w:tc>
          <w:tcPr>
            <w:tcW w:w="3403" w:type="dxa"/>
            <w:gridSpan w:val="10"/>
          </w:tcPr>
          <w:p w14:paraId="143CF17F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Ing., Ph.D.</w:t>
            </w:r>
          </w:p>
        </w:tc>
      </w:tr>
      <w:tr w:rsidR="000E3448" w:rsidRPr="007E4E11" w14:paraId="40776E2D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5DE86D0C" w14:textId="77777777" w:rsidR="000E3448" w:rsidRPr="007E4E11" w:rsidRDefault="0066467D" w:rsidP="007E4E11">
            <w:pPr>
              <w:spacing w:before="20" w:after="20" w:line="264" w:lineRule="auto"/>
              <w:rPr>
                <w:color w:val="000000"/>
              </w:rPr>
            </w:pPr>
            <w:hyperlink w:anchor="Ponížil" w:history="1">
              <w:r w:rsidR="000E3448" w:rsidRPr="007E4E11">
                <w:rPr>
                  <w:rStyle w:val="Hypertextovodkaz"/>
                </w:rPr>
                <w:t>Ponížil</w:t>
              </w:r>
            </w:hyperlink>
          </w:p>
        </w:tc>
        <w:tc>
          <w:tcPr>
            <w:tcW w:w="2975" w:type="dxa"/>
            <w:gridSpan w:val="6"/>
          </w:tcPr>
          <w:p w14:paraId="38AC5887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Petr</w:t>
            </w:r>
          </w:p>
        </w:tc>
        <w:tc>
          <w:tcPr>
            <w:tcW w:w="3403" w:type="dxa"/>
            <w:gridSpan w:val="10"/>
          </w:tcPr>
          <w:p w14:paraId="46CCF8F3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RNDr., Ph.D.</w:t>
            </w:r>
          </w:p>
        </w:tc>
      </w:tr>
      <w:tr w:rsidR="000E3448" w:rsidRPr="007E4E11" w14:paraId="6801551E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40CA7D67" w14:textId="77777777" w:rsidR="000E3448" w:rsidRPr="007E4E11" w:rsidRDefault="0066467D" w:rsidP="007E4E11">
            <w:pPr>
              <w:spacing w:before="20" w:after="20" w:line="264" w:lineRule="auto"/>
              <w:rPr>
                <w:color w:val="000000"/>
              </w:rPr>
            </w:pPr>
            <w:hyperlink w:anchor="Rudolf" w:history="1">
              <w:r w:rsidR="000E3448" w:rsidRPr="007E4E11">
                <w:rPr>
                  <w:rStyle w:val="Hypertextovodkaz"/>
                </w:rPr>
                <w:t>Rudolf</w:t>
              </w:r>
            </w:hyperlink>
          </w:p>
        </w:tc>
        <w:tc>
          <w:tcPr>
            <w:tcW w:w="2975" w:type="dxa"/>
            <w:gridSpan w:val="6"/>
          </w:tcPr>
          <w:p w14:paraId="3339B614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Ondřej</w:t>
            </w:r>
          </w:p>
        </w:tc>
        <w:tc>
          <w:tcPr>
            <w:tcW w:w="3403" w:type="dxa"/>
            <w:gridSpan w:val="10"/>
          </w:tcPr>
          <w:p w14:paraId="480AF90D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Ing., Ph.D.</w:t>
            </w:r>
          </w:p>
        </w:tc>
      </w:tr>
      <w:tr w:rsidR="000E3448" w:rsidRPr="007E4E11" w14:paraId="46B75891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162B413C" w14:textId="77777777" w:rsidR="000E3448" w:rsidRPr="007E4E11" w:rsidRDefault="0066467D" w:rsidP="007E4E11">
            <w:pPr>
              <w:spacing w:before="20" w:after="20" w:line="264" w:lineRule="auto"/>
              <w:rPr>
                <w:color w:val="000000"/>
              </w:rPr>
            </w:pPr>
            <w:hyperlink w:anchor="Sedláček" w:history="1">
              <w:r w:rsidR="000E3448" w:rsidRPr="007E4E11">
                <w:rPr>
                  <w:rStyle w:val="Hypertextovodkaz"/>
                </w:rPr>
                <w:t>Sedláček</w:t>
              </w:r>
            </w:hyperlink>
          </w:p>
        </w:tc>
        <w:tc>
          <w:tcPr>
            <w:tcW w:w="2975" w:type="dxa"/>
            <w:gridSpan w:val="6"/>
          </w:tcPr>
          <w:p w14:paraId="14724C67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Tomáš</w:t>
            </w:r>
          </w:p>
        </w:tc>
        <w:tc>
          <w:tcPr>
            <w:tcW w:w="3403" w:type="dxa"/>
            <w:gridSpan w:val="10"/>
          </w:tcPr>
          <w:p w14:paraId="7FE9C855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Ing., Ph.D.</w:t>
            </w:r>
          </w:p>
        </w:tc>
      </w:tr>
      <w:tr w:rsidR="000E3448" w:rsidRPr="007E4E11" w14:paraId="77ECE038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02CD9DE7" w14:textId="77777777" w:rsidR="000E3448" w:rsidRPr="007E4E11" w:rsidRDefault="0066467D" w:rsidP="007E4E11">
            <w:pPr>
              <w:spacing w:before="20" w:after="20" w:line="264" w:lineRule="auto"/>
              <w:rPr>
                <w:color w:val="000000"/>
              </w:rPr>
            </w:pPr>
            <w:hyperlink w:anchor="Sedlaříková" w:history="1">
              <w:r w:rsidR="000E3448" w:rsidRPr="007E4E11">
                <w:rPr>
                  <w:rStyle w:val="Hypertextovodkaz"/>
                </w:rPr>
                <w:t>Sedlaříková</w:t>
              </w:r>
            </w:hyperlink>
          </w:p>
        </w:tc>
        <w:tc>
          <w:tcPr>
            <w:tcW w:w="2975" w:type="dxa"/>
            <w:gridSpan w:val="6"/>
          </w:tcPr>
          <w:p w14:paraId="252F57A0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Jana</w:t>
            </w:r>
          </w:p>
        </w:tc>
        <w:tc>
          <w:tcPr>
            <w:tcW w:w="3403" w:type="dxa"/>
            <w:gridSpan w:val="10"/>
          </w:tcPr>
          <w:p w14:paraId="24414B27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Ing., Ph.D.</w:t>
            </w:r>
          </w:p>
        </w:tc>
      </w:tr>
      <w:tr w:rsidR="000E3448" w:rsidRPr="007E4E11" w14:paraId="3ECD4075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5562C85E" w14:textId="77777777" w:rsidR="000E3448" w:rsidRPr="007E4E11" w:rsidRDefault="0066467D" w:rsidP="007E4E11">
            <w:pPr>
              <w:spacing w:before="20" w:after="20" w:line="264" w:lineRule="auto"/>
              <w:rPr>
                <w:color w:val="000000"/>
              </w:rPr>
            </w:pPr>
            <w:hyperlink w:anchor="Šenkárová" w:history="1">
              <w:r w:rsidR="000E3448" w:rsidRPr="007E4E11">
                <w:rPr>
                  <w:rStyle w:val="Hypertextovodkaz"/>
                </w:rPr>
                <w:t>Šenkárová</w:t>
              </w:r>
            </w:hyperlink>
            <w:r w:rsidR="000E3448" w:rsidRPr="007E4E11">
              <w:rPr>
                <w:color w:val="000000"/>
              </w:rPr>
              <w:t xml:space="preserve"> </w:t>
            </w:r>
          </w:p>
        </w:tc>
        <w:tc>
          <w:tcPr>
            <w:tcW w:w="2975" w:type="dxa"/>
            <w:gridSpan w:val="6"/>
          </w:tcPr>
          <w:p w14:paraId="49AD9A16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Lenka</w:t>
            </w:r>
          </w:p>
        </w:tc>
        <w:tc>
          <w:tcPr>
            <w:tcW w:w="3403" w:type="dxa"/>
            <w:gridSpan w:val="10"/>
          </w:tcPr>
          <w:p w14:paraId="23FD12F7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Ing., Ph.D.</w:t>
            </w:r>
          </w:p>
        </w:tc>
      </w:tr>
      <w:tr w:rsidR="000E3448" w:rsidRPr="007E4E11" w14:paraId="3EF184C7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304BA202" w14:textId="77777777" w:rsidR="000E3448" w:rsidRPr="007E4E11" w:rsidRDefault="0066467D" w:rsidP="007E4E11">
            <w:pPr>
              <w:spacing w:before="20" w:after="20" w:line="264" w:lineRule="auto"/>
              <w:rPr>
                <w:color w:val="000000"/>
              </w:rPr>
            </w:pPr>
            <w:hyperlink w:anchor="Vilčáková" w:history="1">
              <w:r w:rsidR="000E3448" w:rsidRPr="007E4E11">
                <w:rPr>
                  <w:rStyle w:val="Hypertextovodkaz"/>
                </w:rPr>
                <w:t>Vilčáková</w:t>
              </w:r>
            </w:hyperlink>
          </w:p>
        </w:tc>
        <w:tc>
          <w:tcPr>
            <w:tcW w:w="2975" w:type="dxa"/>
            <w:gridSpan w:val="6"/>
          </w:tcPr>
          <w:p w14:paraId="6092F4E0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Jarmila</w:t>
            </w:r>
          </w:p>
        </w:tc>
        <w:tc>
          <w:tcPr>
            <w:tcW w:w="3403" w:type="dxa"/>
            <w:gridSpan w:val="10"/>
          </w:tcPr>
          <w:p w14:paraId="00C92087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Ing., Ph.D.</w:t>
            </w:r>
          </w:p>
        </w:tc>
      </w:tr>
      <w:tr w:rsidR="000E3448" w:rsidRPr="007E4E11" w14:paraId="062EE9FB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9245" w:type="dxa"/>
            <w:gridSpan w:val="19"/>
            <w:shd w:val="clear" w:color="auto" w:fill="A8D08D" w:themeFill="accent6" w:themeFillTint="99"/>
            <w:vAlign w:val="center"/>
          </w:tcPr>
          <w:p w14:paraId="527FA6CD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57"/>
              <w:jc w:val="center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Odborníci z praxe - Jmenný seznam</w:t>
            </w:r>
          </w:p>
        </w:tc>
      </w:tr>
      <w:tr w:rsidR="00513C2B" w:rsidRPr="007E4E11" w14:paraId="11E6269D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50D2FE0D" w14:textId="4D703E03" w:rsidR="00513C2B" w:rsidRPr="007E4E11" w:rsidRDefault="0066467D" w:rsidP="007E4E11">
            <w:pPr>
              <w:spacing w:line="264" w:lineRule="auto"/>
              <w:rPr>
                <w:b/>
                <w:color w:val="000000"/>
              </w:rPr>
            </w:pPr>
            <w:hyperlink w:anchor="Buček" w:history="1">
              <w:r w:rsidR="00513C2B" w:rsidRPr="007E4E11">
                <w:rPr>
                  <w:rStyle w:val="Hypertextovodkaz"/>
                </w:rPr>
                <w:t>Buček</w:t>
              </w:r>
            </w:hyperlink>
          </w:p>
        </w:tc>
        <w:tc>
          <w:tcPr>
            <w:tcW w:w="2975" w:type="dxa"/>
            <w:gridSpan w:val="6"/>
          </w:tcPr>
          <w:p w14:paraId="49691795" w14:textId="5F5D3269" w:rsidR="00513C2B" w:rsidRPr="007E4E11" w:rsidRDefault="00513C2B" w:rsidP="0053157E">
            <w:pPr>
              <w:pStyle w:val="TableParagraph"/>
              <w:spacing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Milan</w:t>
            </w:r>
          </w:p>
        </w:tc>
        <w:tc>
          <w:tcPr>
            <w:tcW w:w="3403" w:type="dxa"/>
            <w:gridSpan w:val="10"/>
          </w:tcPr>
          <w:p w14:paraId="5FBA8751" w14:textId="7603E42F" w:rsidR="00513C2B" w:rsidRPr="007E4E11" w:rsidRDefault="00513C2B" w:rsidP="0053157E">
            <w:pPr>
              <w:pStyle w:val="TableParagraph"/>
              <w:spacing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 xml:space="preserve">doc. MUDr., CSc. </w:t>
            </w:r>
          </w:p>
        </w:tc>
      </w:tr>
      <w:tr w:rsidR="00513C2B" w:rsidRPr="007E4E11" w14:paraId="516922A8" w14:textId="77777777" w:rsidTr="006016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3"/>
          <w:wBefore w:w="278" w:type="dxa"/>
          <w:wAfter w:w="538" w:type="dxa"/>
          <w:trHeight w:val="230"/>
        </w:trPr>
        <w:tc>
          <w:tcPr>
            <w:tcW w:w="2867" w:type="dxa"/>
            <w:gridSpan w:val="3"/>
            <w:vAlign w:val="center"/>
          </w:tcPr>
          <w:p w14:paraId="456415FF" w14:textId="34E9C2FF" w:rsidR="00513C2B" w:rsidRPr="007E4E11" w:rsidRDefault="0066467D" w:rsidP="007E4E11">
            <w:pPr>
              <w:spacing w:line="264" w:lineRule="auto"/>
              <w:rPr>
                <w:color w:val="000000"/>
              </w:rPr>
            </w:pPr>
            <w:hyperlink w:anchor="Caras" w:history="1">
              <w:r w:rsidR="00513C2B" w:rsidRPr="007E4E11">
                <w:rPr>
                  <w:rStyle w:val="Hypertextovodkaz"/>
                </w:rPr>
                <w:t>Caras</w:t>
              </w:r>
            </w:hyperlink>
          </w:p>
        </w:tc>
        <w:tc>
          <w:tcPr>
            <w:tcW w:w="2975" w:type="dxa"/>
            <w:gridSpan w:val="6"/>
          </w:tcPr>
          <w:p w14:paraId="2BACC3FC" w14:textId="06EA8CA7" w:rsidR="00513C2B" w:rsidRPr="007E4E11" w:rsidRDefault="00513C2B" w:rsidP="0053157E">
            <w:pPr>
              <w:pStyle w:val="TableParagraph"/>
              <w:spacing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Michael</w:t>
            </w:r>
          </w:p>
        </w:tc>
        <w:tc>
          <w:tcPr>
            <w:tcW w:w="3403" w:type="dxa"/>
            <w:gridSpan w:val="10"/>
          </w:tcPr>
          <w:p w14:paraId="1DE7670D" w14:textId="065FFC38" w:rsidR="00513C2B" w:rsidRPr="007E4E11" w:rsidRDefault="00D544BB" w:rsidP="0053157E">
            <w:pPr>
              <w:pStyle w:val="TableParagraph"/>
              <w:spacing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MVDr.</w:t>
            </w:r>
          </w:p>
        </w:tc>
      </w:tr>
    </w:tbl>
    <w:p w14:paraId="6CFF3A6B" w14:textId="77777777" w:rsidR="000E3448" w:rsidRPr="007E4E11" w:rsidRDefault="000E3448" w:rsidP="000E3448">
      <w:pPr>
        <w:spacing w:line="288" w:lineRule="auto"/>
        <w:jc w:val="both"/>
        <w:rPr>
          <w:b/>
          <w:bCs/>
          <w:u w:val="single"/>
        </w:rPr>
      </w:pPr>
    </w:p>
    <w:p w14:paraId="16710A4B" w14:textId="77777777" w:rsidR="000E3448" w:rsidRPr="007E4E11" w:rsidRDefault="000E3448" w:rsidP="00955C62">
      <w:pPr>
        <w:pStyle w:val="Zkladntext"/>
        <w:spacing w:before="91"/>
        <w:ind w:left="142"/>
        <w:jc w:val="both"/>
        <w:rPr>
          <w:b/>
        </w:rPr>
      </w:pPr>
      <w:r w:rsidRPr="007E4E11">
        <w:rPr>
          <w:b/>
        </w:rPr>
        <w:t>Prohlašujeme, že u pracovníků, jejichž pracovní smlouva je aktuálně sjednána na dobu určitou, jsme připraveni pracovní smlouvy prodloužit tak, aby po dobu platnosti akreditace bylo zajištěno odpovídající personální zabezpečení studijního programu i po skončení platnosti současných smluv.</w:t>
      </w:r>
    </w:p>
    <w:p w14:paraId="09A4969F" w14:textId="77777777" w:rsidR="000E3448" w:rsidRDefault="000E3448" w:rsidP="000E3448">
      <w:pPr>
        <w:spacing w:after="200" w:line="276" w:lineRule="auto"/>
        <w:rPr>
          <w:b/>
          <w:bCs/>
          <w:sz w:val="28"/>
          <w:szCs w:val="28"/>
          <w:u w:val="single"/>
        </w:rPr>
      </w:pPr>
    </w:p>
    <w:p w14:paraId="0A330E28" w14:textId="3726F484" w:rsidR="000E3448" w:rsidRDefault="000E3448" w:rsidP="000E3448">
      <w:pPr>
        <w:spacing w:after="200" w:line="276" w:lineRule="auto"/>
        <w:rPr>
          <w:b/>
          <w:bCs/>
          <w:sz w:val="28"/>
          <w:szCs w:val="28"/>
          <w:u w:val="single"/>
        </w:rPr>
      </w:pPr>
    </w:p>
    <w:p w14:paraId="6C7F2CEA" w14:textId="77777777" w:rsidR="000E3448" w:rsidRDefault="000E3448" w:rsidP="000E3448">
      <w:pPr>
        <w:spacing w:after="200" w:line="276" w:lineRule="auto"/>
        <w:rPr>
          <w:b/>
          <w:bCs/>
          <w:sz w:val="28"/>
          <w:szCs w:val="28"/>
          <w:u w:val="single"/>
        </w:rPr>
      </w:pPr>
    </w:p>
    <w:p w14:paraId="330553BC" w14:textId="77777777" w:rsidR="00513C2B" w:rsidRDefault="00513C2B">
      <w:r>
        <w:br w:type="page"/>
      </w: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87"/>
        <w:gridCol w:w="18"/>
        <w:gridCol w:w="83"/>
        <w:gridCol w:w="26"/>
        <w:gridCol w:w="62"/>
        <w:gridCol w:w="19"/>
        <w:gridCol w:w="9"/>
        <w:gridCol w:w="9"/>
        <w:gridCol w:w="5"/>
        <w:gridCol w:w="7"/>
        <w:gridCol w:w="2"/>
        <w:gridCol w:w="12"/>
        <w:gridCol w:w="70"/>
        <w:gridCol w:w="22"/>
        <w:gridCol w:w="29"/>
        <w:gridCol w:w="43"/>
        <w:gridCol w:w="163"/>
        <w:gridCol w:w="85"/>
        <w:gridCol w:w="220"/>
        <w:gridCol w:w="13"/>
        <w:gridCol w:w="48"/>
        <w:gridCol w:w="71"/>
        <w:gridCol w:w="28"/>
        <w:gridCol w:w="2"/>
        <w:gridCol w:w="4"/>
        <w:gridCol w:w="19"/>
        <w:gridCol w:w="88"/>
        <w:gridCol w:w="23"/>
        <w:gridCol w:w="65"/>
        <w:gridCol w:w="1424"/>
        <w:gridCol w:w="51"/>
        <w:gridCol w:w="10"/>
        <w:gridCol w:w="9"/>
        <w:gridCol w:w="102"/>
        <w:gridCol w:w="4"/>
        <w:gridCol w:w="44"/>
        <w:gridCol w:w="64"/>
        <w:gridCol w:w="27"/>
        <w:gridCol w:w="65"/>
        <w:gridCol w:w="37"/>
        <w:gridCol w:w="100"/>
        <w:gridCol w:w="14"/>
        <w:gridCol w:w="10"/>
        <w:gridCol w:w="58"/>
        <w:gridCol w:w="5"/>
        <w:gridCol w:w="94"/>
        <w:gridCol w:w="25"/>
        <w:gridCol w:w="3"/>
        <w:gridCol w:w="59"/>
        <w:gridCol w:w="224"/>
        <w:gridCol w:w="12"/>
        <w:gridCol w:w="51"/>
        <w:gridCol w:w="95"/>
        <w:gridCol w:w="35"/>
        <w:gridCol w:w="4"/>
        <w:gridCol w:w="16"/>
        <w:gridCol w:w="68"/>
        <w:gridCol w:w="21"/>
        <w:gridCol w:w="718"/>
        <w:gridCol w:w="13"/>
        <w:gridCol w:w="30"/>
        <w:gridCol w:w="80"/>
        <w:gridCol w:w="71"/>
        <w:gridCol w:w="2"/>
        <w:gridCol w:w="34"/>
        <w:gridCol w:w="26"/>
        <w:gridCol w:w="4"/>
        <w:gridCol w:w="37"/>
        <w:gridCol w:w="187"/>
        <w:gridCol w:w="46"/>
        <w:gridCol w:w="196"/>
        <w:gridCol w:w="11"/>
        <w:gridCol w:w="10"/>
        <w:gridCol w:w="12"/>
        <w:gridCol w:w="21"/>
        <w:gridCol w:w="37"/>
        <w:gridCol w:w="19"/>
        <w:gridCol w:w="52"/>
        <w:gridCol w:w="21"/>
        <w:gridCol w:w="10"/>
        <w:gridCol w:w="9"/>
        <w:gridCol w:w="2"/>
        <w:gridCol w:w="55"/>
        <w:gridCol w:w="21"/>
        <w:gridCol w:w="3"/>
        <w:gridCol w:w="26"/>
        <w:gridCol w:w="12"/>
        <w:gridCol w:w="13"/>
        <w:gridCol w:w="43"/>
        <w:gridCol w:w="15"/>
        <w:gridCol w:w="31"/>
        <w:gridCol w:w="46"/>
        <w:gridCol w:w="44"/>
        <w:gridCol w:w="119"/>
        <w:gridCol w:w="75"/>
        <w:gridCol w:w="41"/>
        <w:gridCol w:w="9"/>
        <w:gridCol w:w="36"/>
        <w:gridCol w:w="85"/>
        <w:gridCol w:w="1"/>
        <w:gridCol w:w="16"/>
        <w:gridCol w:w="15"/>
        <w:gridCol w:w="29"/>
        <w:gridCol w:w="88"/>
        <w:gridCol w:w="8"/>
        <w:gridCol w:w="16"/>
        <w:gridCol w:w="36"/>
        <w:gridCol w:w="27"/>
        <w:gridCol w:w="211"/>
        <w:gridCol w:w="122"/>
        <w:gridCol w:w="34"/>
        <w:gridCol w:w="175"/>
        <w:gridCol w:w="70"/>
        <w:gridCol w:w="13"/>
        <w:gridCol w:w="21"/>
        <w:gridCol w:w="710"/>
        <w:gridCol w:w="21"/>
        <w:gridCol w:w="49"/>
        <w:gridCol w:w="2"/>
        <w:gridCol w:w="141"/>
      </w:tblGrid>
      <w:tr w:rsidR="000E3448" w14:paraId="5EFFEBC1" w14:textId="77777777" w:rsidTr="00D44001">
        <w:tc>
          <w:tcPr>
            <w:tcW w:w="10490" w:type="dxa"/>
            <w:gridSpan w:val="12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63B2D771" w14:textId="2BE2B34D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706AEE" w:rsidRPr="00A405B4" w14:paraId="7A6FB457" w14:textId="77777777" w:rsidTr="00D44001"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1B0445E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759" w:type="dxa"/>
            <w:gridSpan w:val="106"/>
          </w:tcPr>
          <w:p w14:paraId="0DFB3D6A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706AEE" w:rsidRPr="00A405B4" w14:paraId="6CF059BA" w14:textId="77777777" w:rsidTr="00D44001">
        <w:tc>
          <w:tcPr>
            <w:tcW w:w="2731" w:type="dxa"/>
            <w:gridSpan w:val="14"/>
            <w:shd w:val="clear" w:color="auto" w:fill="F7CAAC"/>
          </w:tcPr>
          <w:p w14:paraId="2A666D9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759" w:type="dxa"/>
            <w:gridSpan w:val="106"/>
          </w:tcPr>
          <w:p w14:paraId="3686D043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706AEE" w14:paraId="2F55B8CB" w14:textId="77777777" w:rsidTr="00D44001">
        <w:tc>
          <w:tcPr>
            <w:tcW w:w="2731" w:type="dxa"/>
            <w:gridSpan w:val="14"/>
            <w:shd w:val="clear" w:color="auto" w:fill="F7CAAC"/>
          </w:tcPr>
          <w:p w14:paraId="5BAF280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759" w:type="dxa"/>
            <w:gridSpan w:val="106"/>
          </w:tcPr>
          <w:p w14:paraId="699FB7A9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706AEE" w14:paraId="2C4486E1" w14:textId="77777777" w:rsidTr="00D44001">
        <w:tc>
          <w:tcPr>
            <w:tcW w:w="2731" w:type="dxa"/>
            <w:gridSpan w:val="14"/>
            <w:shd w:val="clear" w:color="auto" w:fill="F7CAAC"/>
          </w:tcPr>
          <w:p w14:paraId="069F1AE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06" w:type="dxa"/>
            <w:gridSpan w:val="52"/>
          </w:tcPr>
          <w:p w14:paraId="20D759D2" w14:textId="77777777" w:rsidR="000E3448" w:rsidRPr="00A52DB8" w:rsidRDefault="000E3448" w:rsidP="000E3448">
            <w:pPr>
              <w:jc w:val="both"/>
              <w:rPr>
                <w:b/>
              </w:rPr>
            </w:pPr>
            <w:bookmarkStart w:id="58" w:name="Buček"/>
            <w:bookmarkEnd w:id="58"/>
            <w:r w:rsidRPr="00A52DB8">
              <w:rPr>
                <w:b/>
              </w:rPr>
              <w:t>Milan Buček</w:t>
            </w:r>
          </w:p>
        </w:tc>
        <w:tc>
          <w:tcPr>
            <w:tcW w:w="779" w:type="dxa"/>
            <w:gridSpan w:val="20"/>
            <w:shd w:val="clear" w:color="auto" w:fill="F7CAAC"/>
          </w:tcPr>
          <w:p w14:paraId="009DA19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74" w:type="dxa"/>
            <w:gridSpan w:val="34"/>
          </w:tcPr>
          <w:p w14:paraId="3A4CB83B" w14:textId="77777777" w:rsidR="000E3448" w:rsidRDefault="000E3448" w:rsidP="000E3448">
            <w:pPr>
              <w:jc w:val="both"/>
            </w:pPr>
            <w:r>
              <w:t>doc. MUDr., CSc.</w:t>
            </w:r>
          </w:p>
        </w:tc>
      </w:tr>
      <w:tr w:rsidR="0094363B" w:rsidRPr="006B21F1" w14:paraId="01A4B3B7" w14:textId="77777777" w:rsidTr="00D44001">
        <w:tc>
          <w:tcPr>
            <w:tcW w:w="2731" w:type="dxa"/>
            <w:gridSpan w:val="14"/>
            <w:shd w:val="clear" w:color="auto" w:fill="F7CAAC"/>
          </w:tcPr>
          <w:p w14:paraId="5BF723B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3321928C" w14:textId="77777777" w:rsidR="000E3448" w:rsidRDefault="000E3448" w:rsidP="000E3448">
            <w:pPr>
              <w:jc w:val="both"/>
            </w:pPr>
            <w:r>
              <w:t>1940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29FFDCC0" w14:textId="77777777" w:rsidR="000E3448" w:rsidRPr="006B21F1" w:rsidRDefault="000E3448" w:rsidP="000E3448">
            <w:pPr>
              <w:jc w:val="both"/>
              <w:rPr>
                <w:b/>
              </w:rPr>
            </w:pPr>
            <w:r w:rsidRPr="006B21F1"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57C48E0F" w14:textId="77777777" w:rsidR="000E3448" w:rsidRPr="006B21F1" w:rsidRDefault="000E3448" w:rsidP="000E3448">
            <w:pPr>
              <w:jc w:val="both"/>
            </w:pPr>
            <w:r w:rsidRPr="006B21F1">
              <w:t>DPP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2A8ACD43" w14:textId="77777777" w:rsidR="000E3448" w:rsidRPr="006B21F1" w:rsidRDefault="000E3448" w:rsidP="000E3448">
            <w:pPr>
              <w:jc w:val="both"/>
              <w:rPr>
                <w:b/>
              </w:rPr>
            </w:pPr>
            <w:r w:rsidRPr="006B21F1">
              <w:rPr>
                <w:b/>
              </w:rPr>
              <w:t>rozsah</w:t>
            </w:r>
          </w:p>
        </w:tc>
        <w:tc>
          <w:tcPr>
            <w:tcW w:w="779" w:type="dxa"/>
            <w:gridSpan w:val="20"/>
          </w:tcPr>
          <w:p w14:paraId="29F147D3" w14:textId="77777777" w:rsidR="000E3448" w:rsidRPr="006B21F1" w:rsidRDefault="000E3448" w:rsidP="000E3448">
            <w:pPr>
              <w:jc w:val="both"/>
            </w:pPr>
            <w:r w:rsidRPr="006B21F1">
              <w:t>8</w:t>
            </w:r>
          </w:p>
        </w:tc>
        <w:tc>
          <w:tcPr>
            <w:tcW w:w="570" w:type="dxa"/>
            <w:gridSpan w:val="14"/>
            <w:shd w:val="clear" w:color="auto" w:fill="F7CAAC"/>
          </w:tcPr>
          <w:p w14:paraId="285D443E" w14:textId="77777777" w:rsidR="000E3448" w:rsidRPr="006B21F1" w:rsidRDefault="000E3448" w:rsidP="000E3448">
            <w:pPr>
              <w:jc w:val="both"/>
              <w:rPr>
                <w:b/>
              </w:rPr>
            </w:pPr>
            <w:r w:rsidRPr="006B21F1">
              <w:rPr>
                <w:b/>
              </w:rPr>
              <w:t>do kdy</w:t>
            </w:r>
          </w:p>
        </w:tc>
        <w:tc>
          <w:tcPr>
            <w:tcW w:w="1804" w:type="dxa"/>
            <w:gridSpan w:val="20"/>
          </w:tcPr>
          <w:p w14:paraId="1D0FC928" w14:textId="77777777" w:rsidR="000E3448" w:rsidRPr="006B21F1" w:rsidRDefault="000E3448" w:rsidP="000E3448">
            <w:pPr>
              <w:jc w:val="both"/>
            </w:pPr>
            <w:r w:rsidRPr="00A149E6">
              <w:t>12/2017</w:t>
            </w:r>
          </w:p>
        </w:tc>
      </w:tr>
      <w:tr w:rsidR="000E3448" w:rsidRPr="00C32277" w14:paraId="5192E4EC" w14:textId="77777777" w:rsidTr="00D44001">
        <w:tc>
          <w:tcPr>
            <w:tcW w:w="5340" w:type="dxa"/>
            <w:gridSpan w:val="37"/>
            <w:shd w:val="clear" w:color="auto" w:fill="F7CAAC"/>
          </w:tcPr>
          <w:p w14:paraId="268F1F1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5BA88441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6AE6A13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79" w:type="dxa"/>
            <w:gridSpan w:val="20"/>
          </w:tcPr>
          <w:p w14:paraId="2CC3BD3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570" w:type="dxa"/>
            <w:gridSpan w:val="14"/>
            <w:shd w:val="clear" w:color="auto" w:fill="F7CAAC"/>
          </w:tcPr>
          <w:p w14:paraId="6C3E686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804" w:type="dxa"/>
            <w:gridSpan w:val="20"/>
          </w:tcPr>
          <w:p w14:paraId="31382291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D54EC0">
              <w:t>---</w:t>
            </w:r>
          </w:p>
        </w:tc>
      </w:tr>
      <w:tr w:rsidR="000E3448" w14:paraId="7954753B" w14:textId="77777777" w:rsidTr="00D44001">
        <w:tc>
          <w:tcPr>
            <w:tcW w:w="6342" w:type="dxa"/>
            <w:gridSpan w:val="57"/>
            <w:shd w:val="clear" w:color="auto" w:fill="F7CAAC"/>
          </w:tcPr>
          <w:p w14:paraId="0B65202F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4" w:type="dxa"/>
            <w:gridSpan w:val="29"/>
            <w:shd w:val="clear" w:color="auto" w:fill="F7CAAC"/>
          </w:tcPr>
          <w:p w14:paraId="4190548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74" w:type="dxa"/>
            <w:gridSpan w:val="34"/>
            <w:shd w:val="clear" w:color="auto" w:fill="F7CAAC"/>
          </w:tcPr>
          <w:p w14:paraId="5906EA3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4AB01319" w14:textId="77777777" w:rsidTr="00D44001">
        <w:tc>
          <w:tcPr>
            <w:tcW w:w="6342" w:type="dxa"/>
            <w:gridSpan w:val="57"/>
          </w:tcPr>
          <w:p w14:paraId="3822412F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74" w:type="dxa"/>
            <w:gridSpan w:val="29"/>
          </w:tcPr>
          <w:p w14:paraId="152B7F8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74" w:type="dxa"/>
            <w:gridSpan w:val="34"/>
          </w:tcPr>
          <w:p w14:paraId="40C7C3D1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2A9AD328" w14:textId="77777777" w:rsidTr="00D44001">
        <w:tc>
          <w:tcPr>
            <w:tcW w:w="6342" w:type="dxa"/>
            <w:gridSpan w:val="57"/>
          </w:tcPr>
          <w:p w14:paraId="5FD98EAE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384398EE" w14:textId="77777777" w:rsidR="000E3448" w:rsidRDefault="000E3448" w:rsidP="000E3448">
            <w:pPr>
              <w:jc w:val="both"/>
            </w:pPr>
          </w:p>
        </w:tc>
        <w:tc>
          <w:tcPr>
            <w:tcW w:w="2374" w:type="dxa"/>
            <w:gridSpan w:val="34"/>
          </w:tcPr>
          <w:p w14:paraId="144EB5A2" w14:textId="77777777" w:rsidR="000E3448" w:rsidRDefault="000E3448" w:rsidP="000E3448">
            <w:pPr>
              <w:jc w:val="both"/>
            </w:pPr>
          </w:p>
        </w:tc>
      </w:tr>
      <w:tr w:rsidR="000E3448" w14:paraId="5A51919E" w14:textId="77777777" w:rsidTr="00D44001">
        <w:tc>
          <w:tcPr>
            <w:tcW w:w="6342" w:type="dxa"/>
            <w:gridSpan w:val="57"/>
          </w:tcPr>
          <w:p w14:paraId="10A36E11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68C22F0E" w14:textId="77777777" w:rsidR="000E3448" w:rsidRDefault="000E3448" w:rsidP="000E3448">
            <w:pPr>
              <w:jc w:val="both"/>
            </w:pPr>
          </w:p>
        </w:tc>
        <w:tc>
          <w:tcPr>
            <w:tcW w:w="2374" w:type="dxa"/>
            <w:gridSpan w:val="34"/>
          </w:tcPr>
          <w:p w14:paraId="7C9424B8" w14:textId="77777777" w:rsidR="000E3448" w:rsidRDefault="000E3448" w:rsidP="000E3448">
            <w:pPr>
              <w:jc w:val="both"/>
            </w:pPr>
          </w:p>
        </w:tc>
      </w:tr>
      <w:tr w:rsidR="000E3448" w14:paraId="5A4F382A" w14:textId="77777777" w:rsidTr="00D44001">
        <w:tc>
          <w:tcPr>
            <w:tcW w:w="6342" w:type="dxa"/>
            <w:gridSpan w:val="57"/>
          </w:tcPr>
          <w:p w14:paraId="064C2E19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33912470" w14:textId="77777777" w:rsidR="000E3448" w:rsidRDefault="000E3448" w:rsidP="000E3448">
            <w:pPr>
              <w:jc w:val="both"/>
            </w:pPr>
          </w:p>
        </w:tc>
        <w:tc>
          <w:tcPr>
            <w:tcW w:w="2374" w:type="dxa"/>
            <w:gridSpan w:val="34"/>
          </w:tcPr>
          <w:p w14:paraId="622FAEBB" w14:textId="77777777" w:rsidR="000E3448" w:rsidRDefault="000E3448" w:rsidP="000E3448">
            <w:pPr>
              <w:jc w:val="both"/>
            </w:pPr>
          </w:p>
        </w:tc>
      </w:tr>
      <w:tr w:rsidR="000E3448" w14:paraId="75F9AF25" w14:textId="77777777" w:rsidTr="00D44001">
        <w:tc>
          <w:tcPr>
            <w:tcW w:w="10490" w:type="dxa"/>
            <w:gridSpan w:val="120"/>
            <w:shd w:val="clear" w:color="auto" w:fill="F7CAAC"/>
          </w:tcPr>
          <w:p w14:paraId="2C2A833E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3AC9E5CA" w14:textId="77777777" w:rsidTr="00D44001">
        <w:trPr>
          <w:trHeight w:val="323"/>
        </w:trPr>
        <w:tc>
          <w:tcPr>
            <w:tcW w:w="10490" w:type="dxa"/>
            <w:gridSpan w:val="120"/>
            <w:tcBorders>
              <w:top w:val="nil"/>
            </w:tcBorders>
          </w:tcPr>
          <w:p w14:paraId="06C1258A" w14:textId="4BE747F7" w:rsidR="000E3448" w:rsidRPr="00D17438" w:rsidRDefault="00742590" w:rsidP="00D17438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742590">
              <w:rPr>
                <w:sz w:val="21"/>
                <w:szCs w:val="21"/>
                <w:lang w:val="en-GB"/>
              </w:rPr>
              <w:t>Dermal Pharmacology and Immunology</w:t>
            </w:r>
            <w:r w:rsidRPr="008F0F63">
              <w:rPr>
                <w:lang w:val="en-GB"/>
              </w:rPr>
              <w:t xml:space="preserve"> </w:t>
            </w:r>
            <w:r w:rsidR="00D17438" w:rsidRPr="00D17438">
              <w:rPr>
                <w:sz w:val="21"/>
                <w:szCs w:val="21"/>
              </w:rPr>
              <w:t>(100% p)</w:t>
            </w:r>
          </w:p>
        </w:tc>
      </w:tr>
      <w:tr w:rsidR="000E3448" w14:paraId="7395F95D" w14:textId="77777777" w:rsidTr="00D44001">
        <w:tc>
          <w:tcPr>
            <w:tcW w:w="10490" w:type="dxa"/>
            <w:gridSpan w:val="120"/>
            <w:shd w:val="clear" w:color="auto" w:fill="F7CAAC"/>
          </w:tcPr>
          <w:p w14:paraId="6E815B3C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26063B1E" w14:textId="77777777" w:rsidTr="00D44001">
        <w:trPr>
          <w:trHeight w:val="372"/>
        </w:trPr>
        <w:tc>
          <w:tcPr>
            <w:tcW w:w="10490" w:type="dxa"/>
            <w:gridSpan w:val="120"/>
          </w:tcPr>
          <w:p w14:paraId="5B8C6CA1" w14:textId="77777777" w:rsidR="000E3448" w:rsidRPr="00577228" w:rsidRDefault="000E3448" w:rsidP="000E3448">
            <w:pPr>
              <w:spacing w:before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1969: UP Olomouc, LF, Dermatovenerologie - I. atestace </w:t>
            </w:r>
          </w:p>
          <w:p w14:paraId="35304277" w14:textId="77777777" w:rsidR="000E3448" w:rsidRPr="00577228" w:rsidRDefault="000E3448" w:rsidP="00577228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1978: UP Olomouc, LF, Dermatovenerologie - II. atestace</w:t>
            </w:r>
          </w:p>
          <w:p w14:paraId="1772B13D" w14:textId="77777777" w:rsidR="000E3448" w:rsidRDefault="000E3448" w:rsidP="000E3448">
            <w:pPr>
              <w:spacing w:after="60"/>
              <w:jc w:val="both"/>
              <w:rPr>
                <w:b/>
              </w:rPr>
            </w:pPr>
            <w:r w:rsidRPr="00577228">
              <w:rPr>
                <w:sz w:val="21"/>
                <w:szCs w:val="21"/>
              </w:rPr>
              <w:t>1982</w:t>
            </w:r>
            <w:r w:rsidRPr="00577228">
              <w:rPr>
                <w:rFonts w:eastAsia="Calibri"/>
                <w:sz w:val="21"/>
                <w:szCs w:val="21"/>
              </w:rPr>
              <w:t xml:space="preserve">: </w:t>
            </w:r>
            <w:r w:rsidRPr="00577228">
              <w:rPr>
                <w:sz w:val="21"/>
                <w:szCs w:val="21"/>
              </w:rPr>
              <w:t>UP Olomouc</w:t>
            </w:r>
            <w:r w:rsidRPr="00577228">
              <w:rPr>
                <w:rFonts w:eastAsia="Calibri"/>
                <w:sz w:val="21"/>
                <w:szCs w:val="21"/>
              </w:rPr>
              <w:t xml:space="preserve">, LF, obor </w:t>
            </w:r>
            <w:r w:rsidRPr="00577228">
              <w:rPr>
                <w:sz w:val="21"/>
                <w:szCs w:val="21"/>
              </w:rPr>
              <w:t>Dermatovenerologie</w:t>
            </w:r>
            <w:r w:rsidRPr="00577228">
              <w:rPr>
                <w:rFonts w:eastAsia="Calibri"/>
                <w:sz w:val="21"/>
                <w:szCs w:val="21"/>
              </w:rPr>
              <w:t>, CSc.</w:t>
            </w:r>
          </w:p>
        </w:tc>
      </w:tr>
      <w:tr w:rsidR="000E3448" w14:paraId="78D4BF0D" w14:textId="77777777" w:rsidTr="00D44001">
        <w:tc>
          <w:tcPr>
            <w:tcW w:w="10490" w:type="dxa"/>
            <w:gridSpan w:val="120"/>
            <w:shd w:val="clear" w:color="auto" w:fill="F7CAAC"/>
          </w:tcPr>
          <w:p w14:paraId="5816AC1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0D59A24A" w14:textId="77777777" w:rsidTr="00D44001">
        <w:trPr>
          <w:trHeight w:val="1090"/>
        </w:trPr>
        <w:tc>
          <w:tcPr>
            <w:tcW w:w="10490" w:type="dxa"/>
            <w:gridSpan w:val="120"/>
          </w:tcPr>
          <w:p w14:paraId="14B2479E" w14:textId="77777777" w:rsidR="000E3448" w:rsidRPr="002924F7" w:rsidRDefault="000E3448" w:rsidP="000E3448">
            <w:pPr>
              <w:spacing w:before="60"/>
              <w:jc w:val="both"/>
              <w:rPr>
                <w:sz w:val="21"/>
                <w:szCs w:val="21"/>
              </w:rPr>
            </w:pPr>
            <w:r w:rsidRPr="002924F7">
              <w:rPr>
                <w:sz w:val="21"/>
                <w:szCs w:val="21"/>
              </w:rPr>
              <w:t xml:space="preserve">1990 </w:t>
            </w:r>
            <w:r w:rsidRPr="002924F7">
              <w:rPr>
                <w:rFonts w:eastAsia="Calibri"/>
                <w:sz w:val="21"/>
                <w:szCs w:val="21"/>
              </w:rPr>
              <w:t>–</w:t>
            </w:r>
            <w:r w:rsidRPr="002924F7">
              <w:rPr>
                <w:sz w:val="21"/>
                <w:szCs w:val="21"/>
              </w:rPr>
              <w:t xml:space="preserve"> 2006: UP Olomouc, LF, Dermatovenerologická klinika, přednosta kliniky</w:t>
            </w:r>
          </w:p>
          <w:p w14:paraId="16722F79" w14:textId="77777777" w:rsidR="000E3448" w:rsidRPr="002924F7" w:rsidRDefault="000E3448" w:rsidP="00577228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2924F7">
              <w:rPr>
                <w:sz w:val="21"/>
                <w:szCs w:val="21"/>
              </w:rPr>
              <w:t>2006 – dosud: Odborný léčebný ústav Moravský Beroun, odborný kožní lékař (jpp. 16 h/t, doba neurčitá)</w:t>
            </w:r>
          </w:p>
          <w:p w14:paraId="3593FBD7" w14:textId="77777777" w:rsidR="000E3448" w:rsidRPr="002924F7" w:rsidRDefault="000E3448" w:rsidP="00577228">
            <w:pPr>
              <w:autoSpaceDE w:val="0"/>
              <w:autoSpaceDN w:val="0"/>
              <w:adjustRightInd w:val="0"/>
              <w:spacing w:before="20" w:after="20"/>
              <w:jc w:val="both"/>
              <w:rPr>
                <w:sz w:val="21"/>
                <w:szCs w:val="21"/>
              </w:rPr>
            </w:pPr>
            <w:r w:rsidRPr="002924F7">
              <w:rPr>
                <w:sz w:val="21"/>
                <w:szCs w:val="21"/>
              </w:rPr>
              <w:t xml:space="preserve">2008 </w:t>
            </w:r>
            <w:r w:rsidRPr="002924F7">
              <w:rPr>
                <w:rFonts w:eastAsia="Calibri"/>
                <w:sz w:val="21"/>
                <w:szCs w:val="21"/>
              </w:rPr>
              <w:t>–</w:t>
            </w:r>
            <w:r w:rsidRPr="002924F7">
              <w:rPr>
                <w:sz w:val="21"/>
                <w:szCs w:val="21"/>
              </w:rPr>
              <w:t xml:space="preserve"> dosud: Česká akademie dermatovenerologie, čestné členství</w:t>
            </w:r>
          </w:p>
          <w:p w14:paraId="09313A81" w14:textId="77777777" w:rsidR="000E3448" w:rsidRPr="002924F7" w:rsidRDefault="000E3448" w:rsidP="00577228">
            <w:pPr>
              <w:autoSpaceDE w:val="0"/>
              <w:autoSpaceDN w:val="0"/>
              <w:adjustRightInd w:val="0"/>
              <w:spacing w:before="20" w:after="20"/>
              <w:jc w:val="both"/>
              <w:rPr>
                <w:sz w:val="21"/>
                <w:szCs w:val="21"/>
              </w:rPr>
            </w:pPr>
            <w:r w:rsidRPr="002924F7">
              <w:rPr>
                <w:sz w:val="21"/>
                <w:szCs w:val="21"/>
              </w:rPr>
              <w:t>2009 – 2014: UTB Zlín, FT, Ústav technologie tuků, tenzidů a kosmetiky, docent</w:t>
            </w:r>
          </w:p>
          <w:p w14:paraId="409E20B5" w14:textId="77777777" w:rsidR="000E3448" w:rsidRDefault="000E3448" w:rsidP="000E3448">
            <w:pPr>
              <w:autoSpaceDE w:val="0"/>
              <w:autoSpaceDN w:val="0"/>
              <w:adjustRightInd w:val="0"/>
              <w:spacing w:after="60"/>
              <w:jc w:val="both"/>
            </w:pPr>
            <w:r w:rsidRPr="002924F7">
              <w:rPr>
                <w:sz w:val="21"/>
                <w:szCs w:val="21"/>
              </w:rPr>
              <w:t>2017 – dosud: UTB Zlín, FT, Ústav technologie tuků, tenzidů a kosmetiky, docent (jpp.)</w:t>
            </w:r>
          </w:p>
        </w:tc>
      </w:tr>
      <w:tr w:rsidR="000E3448" w14:paraId="7FE35888" w14:textId="77777777" w:rsidTr="00D44001">
        <w:trPr>
          <w:trHeight w:val="250"/>
        </w:trPr>
        <w:tc>
          <w:tcPr>
            <w:tcW w:w="10490" w:type="dxa"/>
            <w:gridSpan w:val="120"/>
            <w:shd w:val="clear" w:color="auto" w:fill="F7CAAC"/>
          </w:tcPr>
          <w:p w14:paraId="42B39EE4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53287298" w14:textId="77777777" w:rsidTr="00D44001">
        <w:trPr>
          <w:trHeight w:val="184"/>
        </w:trPr>
        <w:tc>
          <w:tcPr>
            <w:tcW w:w="10490" w:type="dxa"/>
            <w:gridSpan w:val="120"/>
          </w:tcPr>
          <w:p w14:paraId="4FC85317" w14:textId="77777777" w:rsidR="000E3448" w:rsidRPr="00577228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577228">
              <w:rPr>
                <w:rFonts w:eastAsia="Calibri"/>
                <w:sz w:val="21"/>
                <w:szCs w:val="21"/>
              </w:rPr>
              <w:t xml:space="preserve">– </w:t>
            </w:r>
            <w:r w:rsidRPr="00577228">
              <w:rPr>
                <w:sz w:val="21"/>
                <w:szCs w:val="21"/>
              </w:rPr>
              <w:t>2017: 1 BP.</w:t>
            </w:r>
          </w:p>
        </w:tc>
      </w:tr>
      <w:tr w:rsidR="0094363B" w14:paraId="49313B0B" w14:textId="77777777" w:rsidTr="00D44001">
        <w:trPr>
          <w:cantSplit/>
        </w:trPr>
        <w:tc>
          <w:tcPr>
            <w:tcW w:w="2966" w:type="dxa"/>
            <w:gridSpan w:val="17"/>
            <w:tcBorders>
              <w:top w:val="single" w:sz="12" w:space="0" w:color="auto"/>
            </w:tcBorders>
            <w:shd w:val="clear" w:color="auto" w:fill="F7CAAC"/>
          </w:tcPr>
          <w:p w14:paraId="51C117DF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466" w:type="dxa"/>
            <w:gridSpan w:val="22"/>
            <w:tcBorders>
              <w:top w:val="single" w:sz="12" w:space="0" w:color="auto"/>
            </w:tcBorders>
            <w:shd w:val="clear" w:color="auto" w:fill="F7CAAC"/>
          </w:tcPr>
          <w:p w14:paraId="77BD9A01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429" w:type="dxa"/>
            <w:gridSpan w:val="36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FCA09F4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629" w:type="dxa"/>
            <w:gridSpan w:val="45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44ECBD9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3E8C99CC" w14:textId="77777777" w:rsidTr="00D44001">
        <w:trPr>
          <w:cantSplit/>
        </w:trPr>
        <w:tc>
          <w:tcPr>
            <w:tcW w:w="2966" w:type="dxa"/>
            <w:gridSpan w:val="17"/>
          </w:tcPr>
          <w:p w14:paraId="00B2E6E6" w14:textId="77777777" w:rsidR="000E3448" w:rsidRPr="00577228" w:rsidRDefault="000E3448" w:rsidP="00577228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Dermatovenerologie</w:t>
            </w:r>
          </w:p>
        </w:tc>
        <w:tc>
          <w:tcPr>
            <w:tcW w:w="2466" w:type="dxa"/>
            <w:gridSpan w:val="22"/>
          </w:tcPr>
          <w:p w14:paraId="6A50A71F" w14:textId="77777777" w:rsidR="000E3448" w:rsidRPr="00577228" w:rsidRDefault="000E3448" w:rsidP="00577228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1990</w:t>
            </w:r>
          </w:p>
        </w:tc>
        <w:tc>
          <w:tcPr>
            <w:tcW w:w="2429" w:type="dxa"/>
            <w:gridSpan w:val="36"/>
            <w:tcBorders>
              <w:right w:val="single" w:sz="12" w:space="0" w:color="auto"/>
            </w:tcBorders>
          </w:tcPr>
          <w:p w14:paraId="3328387D" w14:textId="77777777" w:rsidR="000E3448" w:rsidRPr="00577228" w:rsidRDefault="000E3448" w:rsidP="00577228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MU Brno</w:t>
            </w:r>
          </w:p>
        </w:tc>
        <w:tc>
          <w:tcPr>
            <w:tcW w:w="856" w:type="dxa"/>
            <w:gridSpan w:val="27"/>
            <w:tcBorders>
              <w:left w:val="single" w:sz="12" w:space="0" w:color="auto"/>
            </w:tcBorders>
            <w:shd w:val="clear" w:color="auto" w:fill="F7CAAC"/>
          </w:tcPr>
          <w:p w14:paraId="290BEBC1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0" w:type="dxa"/>
            <w:gridSpan w:val="13"/>
            <w:shd w:val="clear" w:color="auto" w:fill="F7CAAC"/>
          </w:tcPr>
          <w:p w14:paraId="49600482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923" w:type="dxa"/>
            <w:gridSpan w:val="5"/>
            <w:shd w:val="clear" w:color="auto" w:fill="F7CAAC"/>
          </w:tcPr>
          <w:p w14:paraId="0399CE51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:rsidRPr="00E44B75" w14:paraId="1604B62B" w14:textId="77777777" w:rsidTr="00D44001">
        <w:trPr>
          <w:cantSplit/>
          <w:trHeight w:val="70"/>
        </w:trPr>
        <w:tc>
          <w:tcPr>
            <w:tcW w:w="2966" w:type="dxa"/>
            <w:gridSpan w:val="17"/>
            <w:shd w:val="clear" w:color="auto" w:fill="F7CAAC"/>
          </w:tcPr>
          <w:p w14:paraId="32F4EC92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466" w:type="dxa"/>
            <w:gridSpan w:val="22"/>
            <w:shd w:val="clear" w:color="auto" w:fill="F7CAAC"/>
          </w:tcPr>
          <w:p w14:paraId="79245F1F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429" w:type="dxa"/>
            <w:gridSpan w:val="36"/>
            <w:tcBorders>
              <w:right w:val="single" w:sz="12" w:space="0" w:color="auto"/>
            </w:tcBorders>
            <w:shd w:val="clear" w:color="auto" w:fill="F7CAAC"/>
          </w:tcPr>
          <w:p w14:paraId="03623069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856" w:type="dxa"/>
            <w:gridSpan w:val="27"/>
            <w:vMerge w:val="restart"/>
            <w:tcBorders>
              <w:left w:val="single" w:sz="12" w:space="0" w:color="auto"/>
            </w:tcBorders>
          </w:tcPr>
          <w:p w14:paraId="68E7E144" w14:textId="77777777" w:rsidR="000E3448" w:rsidRPr="00A149E6" w:rsidRDefault="000E3448" w:rsidP="000E3448">
            <w:pPr>
              <w:jc w:val="both"/>
              <w:rPr>
                <w:b/>
              </w:rPr>
            </w:pPr>
            <w:r w:rsidRPr="00A149E6">
              <w:rPr>
                <w:b/>
              </w:rPr>
              <w:t>0</w:t>
            </w:r>
          </w:p>
        </w:tc>
        <w:tc>
          <w:tcPr>
            <w:tcW w:w="850" w:type="dxa"/>
            <w:gridSpan w:val="13"/>
            <w:vMerge w:val="restart"/>
          </w:tcPr>
          <w:p w14:paraId="22B9E597" w14:textId="77777777" w:rsidR="000E3448" w:rsidRPr="00A149E6" w:rsidRDefault="000E3448" w:rsidP="000E3448">
            <w:pPr>
              <w:jc w:val="both"/>
              <w:rPr>
                <w:b/>
              </w:rPr>
            </w:pPr>
            <w:r w:rsidRPr="00A149E6">
              <w:rPr>
                <w:b/>
              </w:rPr>
              <w:t>0</w:t>
            </w:r>
          </w:p>
        </w:tc>
        <w:tc>
          <w:tcPr>
            <w:tcW w:w="923" w:type="dxa"/>
            <w:gridSpan w:val="5"/>
            <w:vMerge w:val="restart"/>
          </w:tcPr>
          <w:p w14:paraId="50A99D4F" w14:textId="77777777" w:rsidR="000E3448" w:rsidRPr="00A149E6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A149E6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4AD39630" w14:textId="77777777" w:rsidTr="00D44001">
        <w:trPr>
          <w:trHeight w:val="205"/>
        </w:trPr>
        <w:tc>
          <w:tcPr>
            <w:tcW w:w="2966" w:type="dxa"/>
            <w:gridSpan w:val="17"/>
          </w:tcPr>
          <w:p w14:paraId="4DCD5AA0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466" w:type="dxa"/>
            <w:gridSpan w:val="22"/>
          </w:tcPr>
          <w:p w14:paraId="5A1A7F2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429" w:type="dxa"/>
            <w:gridSpan w:val="36"/>
            <w:tcBorders>
              <w:right w:val="single" w:sz="12" w:space="0" w:color="auto"/>
            </w:tcBorders>
          </w:tcPr>
          <w:p w14:paraId="458C922C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856" w:type="dxa"/>
            <w:gridSpan w:val="27"/>
            <w:vMerge/>
            <w:tcBorders>
              <w:left w:val="single" w:sz="12" w:space="0" w:color="auto"/>
            </w:tcBorders>
            <w:vAlign w:val="center"/>
          </w:tcPr>
          <w:p w14:paraId="3CD072C2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50" w:type="dxa"/>
            <w:gridSpan w:val="13"/>
            <w:vMerge/>
            <w:vAlign w:val="center"/>
          </w:tcPr>
          <w:p w14:paraId="23CF4EFA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923" w:type="dxa"/>
            <w:gridSpan w:val="5"/>
            <w:vMerge/>
            <w:vAlign w:val="center"/>
          </w:tcPr>
          <w:p w14:paraId="63157FC5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4961EBAA" w14:textId="77777777" w:rsidTr="00D44001">
        <w:tc>
          <w:tcPr>
            <w:tcW w:w="10490" w:type="dxa"/>
            <w:gridSpan w:val="120"/>
            <w:shd w:val="clear" w:color="auto" w:fill="F7CAAC"/>
          </w:tcPr>
          <w:p w14:paraId="32357F5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010C8276" w14:textId="77777777" w:rsidTr="00D44001">
        <w:trPr>
          <w:trHeight w:val="283"/>
        </w:trPr>
        <w:tc>
          <w:tcPr>
            <w:tcW w:w="10490" w:type="dxa"/>
            <w:gridSpan w:val="120"/>
          </w:tcPr>
          <w:p w14:paraId="4C9ABD29" w14:textId="77777777" w:rsidR="000E3448" w:rsidRPr="00577228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b/>
                <w:sz w:val="21"/>
                <w:szCs w:val="21"/>
              </w:rPr>
              <w:t>BUČEK, M.</w:t>
            </w:r>
            <w:r w:rsidRPr="00577228">
              <w:rPr>
                <w:sz w:val="21"/>
                <w:szCs w:val="21"/>
              </w:rPr>
              <w:t xml:space="preserve"> </w:t>
            </w:r>
            <w:r w:rsidRPr="00577228">
              <w:rPr>
                <w:b/>
                <w:sz w:val="21"/>
                <w:szCs w:val="21"/>
              </w:rPr>
              <w:t>(100%)</w:t>
            </w:r>
            <w:r w:rsidRPr="00577228">
              <w:rPr>
                <w:sz w:val="21"/>
                <w:szCs w:val="21"/>
              </w:rPr>
              <w:t xml:space="preserve">: </w:t>
            </w:r>
            <w:r w:rsidRPr="00577228">
              <w:rPr>
                <w:iCs/>
                <w:sz w:val="21"/>
                <w:szCs w:val="21"/>
              </w:rPr>
              <w:t>Dermatovenerologie</w:t>
            </w:r>
            <w:r w:rsidRPr="00577228">
              <w:rPr>
                <w:sz w:val="21"/>
                <w:szCs w:val="21"/>
              </w:rPr>
              <w:t xml:space="preserve">. UTB Zlín, </w:t>
            </w:r>
            <w:r w:rsidRPr="00577228">
              <w:rPr>
                <w:b/>
                <w:sz w:val="21"/>
                <w:szCs w:val="21"/>
              </w:rPr>
              <w:t>2015</w:t>
            </w:r>
            <w:r w:rsidRPr="00577228">
              <w:rPr>
                <w:sz w:val="21"/>
                <w:szCs w:val="21"/>
              </w:rPr>
              <w:t>.</w:t>
            </w:r>
            <w:r w:rsidRPr="00577228">
              <w:rPr>
                <w:b/>
                <w:sz w:val="21"/>
                <w:szCs w:val="21"/>
              </w:rPr>
              <w:t xml:space="preserve"> </w:t>
            </w:r>
            <w:r w:rsidRPr="00577228">
              <w:rPr>
                <w:sz w:val="21"/>
                <w:szCs w:val="21"/>
              </w:rPr>
              <w:t>Skripta.</w:t>
            </w:r>
            <w:r w:rsidRPr="00577228">
              <w:rPr>
                <w:b/>
                <w:sz w:val="21"/>
                <w:szCs w:val="21"/>
              </w:rPr>
              <w:t xml:space="preserve"> </w:t>
            </w:r>
          </w:p>
          <w:p w14:paraId="6757B704" w14:textId="77777777" w:rsidR="000E3448" w:rsidRPr="00577228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b/>
                <w:sz w:val="21"/>
                <w:szCs w:val="21"/>
              </w:rPr>
              <w:t>BUČEK, M.</w:t>
            </w:r>
            <w:r w:rsidRPr="00577228">
              <w:rPr>
                <w:sz w:val="21"/>
                <w:szCs w:val="21"/>
              </w:rPr>
              <w:t xml:space="preserve"> </w:t>
            </w:r>
            <w:r w:rsidRPr="00577228">
              <w:rPr>
                <w:b/>
                <w:sz w:val="21"/>
                <w:szCs w:val="21"/>
              </w:rPr>
              <w:t>(100%)</w:t>
            </w:r>
            <w:r w:rsidRPr="00577228">
              <w:rPr>
                <w:sz w:val="21"/>
                <w:szCs w:val="21"/>
              </w:rPr>
              <w:t xml:space="preserve">: </w:t>
            </w:r>
            <w:r w:rsidRPr="00577228">
              <w:rPr>
                <w:iCs/>
                <w:sz w:val="21"/>
                <w:szCs w:val="21"/>
              </w:rPr>
              <w:t>Dermální farmakologie a imunologie</w:t>
            </w:r>
            <w:r w:rsidRPr="00577228">
              <w:rPr>
                <w:sz w:val="21"/>
                <w:szCs w:val="21"/>
              </w:rPr>
              <w:t xml:space="preserve"> UTB Zlín, </w:t>
            </w:r>
            <w:r w:rsidRPr="00577228">
              <w:rPr>
                <w:b/>
                <w:sz w:val="21"/>
                <w:szCs w:val="21"/>
              </w:rPr>
              <w:t>2015</w:t>
            </w:r>
            <w:r w:rsidRPr="00577228">
              <w:rPr>
                <w:sz w:val="21"/>
                <w:szCs w:val="21"/>
              </w:rPr>
              <w:t>.</w:t>
            </w:r>
            <w:r w:rsidRPr="00577228">
              <w:rPr>
                <w:b/>
                <w:sz w:val="21"/>
                <w:szCs w:val="21"/>
              </w:rPr>
              <w:t xml:space="preserve"> </w:t>
            </w:r>
            <w:r w:rsidRPr="00577228">
              <w:rPr>
                <w:sz w:val="21"/>
                <w:szCs w:val="21"/>
              </w:rPr>
              <w:t xml:space="preserve">Skripta. </w:t>
            </w:r>
          </w:p>
          <w:p w14:paraId="2B150E96" w14:textId="77777777" w:rsidR="000E3448" w:rsidRPr="00577228" w:rsidRDefault="000E3448" w:rsidP="00577228">
            <w:pPr>
              <w:tabs>
                <w:tab w:val="left" w:pos="1226"/>
              </w:tabs>
              <w:spacing w:before="120" w:after="120"/>
              <w:jc w:val="both"/>
              <w:rPr>
                <w:sz w:val="21"/>
                <w:szCs w:val="21"/>
              </w:rPr>
            </w:pPr>
          </w:p>
          <w:p w14:paraId="1BC52331" w14:textId="645E2466" w:rsidR="002924F7" w:rsidRPr="00577228" w:rsidRDefault="002924F7" w:rsidP="00577228">
            <w:pPr>
              <w:tabs>
                <w:tab w:val="left" w:pos="1226"/>
              </w:tabs>
              <w:spacing w:before="120" w:after="120"/>
              <w:jc w:val="both"/>
              <w:rPr>
                <w:sz w:val="21"/>
                <w:szCs w:val="21"/>
                <w:u w:val="single"/>
              </w:rPr>
            </w:pPr>
            <w:r w:rsidRPr="00577228">
              <w:rPr>
                <w:sz w:val="21"/>
                <w:szCs w:val="21"/>
                <w:u w:val="single"/>
              </w:rPr>
              <w:t>Profesní činnost (odborník z praxe) vztahující se k zabezpečovaným předmětům:</w:t>
            </w:r>
          </w:p>
          <w:p w14:paraId="06B24BA4" w14:textId="77777777" w:rsidR="000E3448" w:rsidRDefault="000E3448" w:rsidP="00577228">
            <w:pPr>
              <w:tabs>
                <w:tab w:val="left" w:pos="1226"/>
              </w:tabs>
              <w:spacing w:before="120" w:after="120"/>
              <w:jc w:val="both"/>
              <w:rPr>
                <w:b/>
              </w:rPr>
            </w:pPr>
            <w:r w:rsidRPr="00577228">
              <w:rPr>
                <w:sz w:val="21"/>
                <w:szCs w:val="21"/>
              </w:rPr>
              <w:t>2006 – dosud: Odborný léčebný ústav Moravský Beroun, odborný kožní lékař</w:t>
            </w:r>
          </w:p>
        </w:tc>
      </w:tr>
      <w:tr w:rsidR="000E3448" w14:paraId="04E0491F" w14:textId="77777777" w:rsidTr="00D44001">
        <w:trPr>
          <w:trHeight w:val="218"/>
        </w:trPr>
        <w:tc>
          <w:tcPr>
            <w:tcW w:w="10490" w:type="dxa"/>
            <w:gridSpan w:val="120"/>
            <w:shd w:val="clear" w:color="auto" w:fill="F7CAAC"/>
          </w:tcPr>
          <w:p w14:paraId="57F59EF7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3B927537" w14:textId="77777777" w:rsidTr="00D44001">
        <w:trPr>
          <w:trHeight w:val="328"/>
        </w:trPr>
        <w:tc>
          <w:tcPr>
            <w:tcW w:w="10490" w:type="dxa"/>
            <w:gridSpan w:val="120"/>
          </w:tcPr>
          <w:p w14:paraId="2B61CB9B" w14:textId="77777777" w:rsidR="000E3448" w:rsidRPr="00E922E5" w:rsidRDefault="000E3448" w:rsidP="000E3448">
            <w:pPr>
              <w:rPr>
                <w:b/>
              </w:rPr>
            </w:pPr>
            <w:r w:rsidRPr="00E922E5">
              <w:rPr>
                <w:rFonts w:ascii="TimesNewRomanPSMT" w:eastAsia="Calibri" w:hAnsi="TimesNewRomanPSMT" w:cs="TimesNewRomanPSMT"/>
                <w:b/>
                <w:sz w:val="22"/>
                <w:szCs w:val="22"/>
              </w:rPr>
              <w:t>---</w:t>
            </w:r>
          </w:p>
          <w:p w14:paraId="61CCCCA1" w14:textId="77777777" w:rsidR="000E3448" w:rsidRDefault="000E3448" w:rsidP="000E3448">
            <w:pPr>
              <w:rPr>
                <w:b/>
              </w:rPr>
            </w:pPr>
          </w:p>
          <w:p w14:paraId="08D315BB" w14:textId="77777777" w:rsidR="000E3448" w:rsidRDefault="000E3448" w:rsidP="000E3448">
            <w:pPr>
              <w:rPr>
                <w:b/>
              </w:rPr>
            </w:pPr>
          </w:p>
          <w:p w14:paraId="24F56739" w14:textId="77777777" w:rsidR="000E3448" w:rsidRDefault="000E3448" w:rsidP="000E3448">
            <w:pPr>
              <w:rPr>
                <w:b/>
              </w:rPr>
            </w:pPr>
          </w:p>
          <w:p w14:paraId="143028C4" w14:textId="77777777" w:rsidR="000E3448" w:rsidRDefault="000E3448" w:rsidP="000E3448">
            <w:pPr>
              <w:rPr>
                <w:b/>
              </w:rPr>
            </w:pPr>
          </w:p>
          <w:p w14:paraId="1698B4C2" w14:textId="77777777" w:rsidR="000E3448" w:rsidRDefault="000E3448" w:rsidP="000E3448">
            <w:pPr>
              <w:rPr>
                <w:b/>
              </w:rPr>
            </w:pPr>
          </w:p>
          <w:p w14:paraId="7585C9B3" w14:textId="77777777" w:rsidR="000E3448" w:rsidRDefault="000E3448" w:rsidP="000E3448">
            <w:pPr>
              <w:rPr>
                <w:b/>
              </w:rPr>
            </w:pPr>
          </w:p>
          <w:p w14:paraId="2897C99F" w14:textId="77777777" w:rsidR="000E3448" w:rsidRDefault="000E3448" w:rsidP="000E3448">
            <w:pPr>
              <w:rPr>
                <w:b/>
              </w:rPr>
            </w:pPr>
          </w:p>
          <w:p w14:paraId="621E9A52" w14:textId="77777777" w:rsidR="000E3448" w:rsidRDefault="000E3448" w:rsidP="000E3448">
            <w:pPr>
              <w:rPr>
                <w:b/>
              </w:rPr>
            </w:pPr>
          </w:p>
          <w:p w14:paraId="4B133985" w14:textId="77777777" w:rsidR="000E3448" w:rsidRDefault="000E3448" w:rsidP="000E3448">
            <w:pPr>
              <w:rPr>
                <w:b/>
              </w:rPr>
            </w:pPr>
          </w:p>
        </w:tc>
      </w:tr>
      <w:tr w:rsidR="00706AEE" w14:paraId="4501E8D8" w14:textId="77777777" w:rsidTr="00D44001">
        <w:trPr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7CA786E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41EF80DF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1"/>
            <w:shd w:val="clear" w:color="auto" w:fill="F7CAAC"/>
          </w:tcPr>
          <w:p w14:paraId="1C2FB7F7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362" w:type="dxa"/>
            <w:gridSpan w:val="33"/>
          </w:tcPr>
          <w:p w14:paraId="6DB1471C" w14:textId="77777777" w:rsidR="000E3448" w:rsidRDefault="000E3448" w:rsidP="000E3448">
            <w:pPr>
              <w:jc w:val="both"/>
            </w:pPr>
          </w:p>
        </w:tc>
      </w:tr>
      <w:tr w:rsidR="000E3448" w14:paraId="79E2C0CE" w14:textId="77777777" w:rsidTr="00D321F6">
        <w:trPr>
          <w:gridAfter w:val="4"/>
          <w:wAfter w:w="213" w:type="dxa"/>
        </w:trPr>
        <w:tc>
          <w:tcPr>
            <w:tcW w:w="10277" w:type="dxa"/>
            <w:gridSpan w:val="11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5FB9E714" w14:textId="77777777" w:rsidR="000E3448" w:rsidRPr="004421F7" w:rsidRDefault="000E3448" w:rsidP="000E3448">
            <w:pPr>
              <w:jc w:val="both"/>
            </w:pPr>
            <w:r>
              <w:lastRenderedPageBreak/>
              <w:br w:type="page"/>
            </w:r>
            <w:r w:rsidRPr="004421F7">
              <w:rPr>
                <w:b/>
                <w:sz w:val="28"/>
              </w:rPr>
              <w:t>C-I – Personální zabezpečení</w:t>
            </w:r>
          </w:p>
        </w:tc>
      </w:tr>
      <w:tr w:rsidR="0094363B" w:rsidRPr="00A405B4" w14:paraId="35F91EF3" w14:textId="77777777" w:rsidTr="00D321F6">
        <w:trPr>
          <w:gridAfter w:val="4"/>
          <w:wAfter w:w="213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0B0B972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546" w:type="dxa"/>
            <w:gridSpan w:val="102"/>
          </w:tcPr>
          <w:p w14:paraId="56B34208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94363B" w:rsidRPr="00A405B4" w14:paraId="1E05C6D4" w14:textId="77777777" w:rsidTr="00D321F6">
        <w:trPr>
          <w:gridAfter w:val="4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3125154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546" w:type="dxa"/>
            <w:gridSpan w:val="102"/>
          </w:tcPr>
          <w:p w14:paraId="76AE7685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94363B" w14:paraId="354FBCAE" w14:textId="77777777" w:rsidTr="00D321F6">
        <w:trPr>
          <w:gridAfter w:val="4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5EA965E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546" w:type="dxa"/>
            <w:gridSpan w:val="102"/>
          </w:tcPr>
          <w:p w14:paraId="23B6C27B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14:paraId="78F9105B" w14:textId="77777777" w:rsidTr="00D321F6">
        <w:trPr>
          <w:gridAfter w:val="4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4F062A7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44" w:type="dxa"/>
            <w:gridSpan w:val="49"/>
          </w:tcPr>
          <w:p w14:paraId="3A96F29D" w14:textId="77777777" w:rsidR="000E3448" w:rsidRPr="00293D5D" w:rsidRDefault="000E3448" w:rsidP="000E3448">
            <w:pPr>
              <w:jc w:val="both"/>
              <w:rPr>
                <w:b/>
              </w:rPr>
            </w:pPr>
            <w:bookmarkStart w:id="59" w:name="Buňka"/>
            <w:bookmarkEnd w:id="59"/>
            <w:r w:rsidRPr="00293D5D">
              <w:rPr>
                <w:b/>
              </w:rPr>
              <w:t>František Buňka</w:t>
            </w:r>
          </w:p>
        </w:tc>
        <w:tc>
          <w:tcPr>
            <w:tcW w:w="715" w:type="dxa"/>
            <w:gridSpan w:val="16"/>
            <w:shd w:val="clear" w:color="auto" w:fill="F7CAAC"/>
          </w:tcPr>
          <w:p w14:paraId="4BE6486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87" w:type="dxa"/>
            <w:gridSpan w:val="37"/>
          </w:tcPr>
          <w:p w14:paraId="5C746950" w14:textId="77777777" w:rsidR="000E3448" w:rsidRDefault="000E3448" w:rsidP="000E3448">
            <w:pPr>
              <w:jc w:val="both"/>
            </w:pPr>
            <w:r>
              <w:t xml:space="preserve">doc. Ing., Ph.D. </w:t>
            </w:r>
          </w:p>
        </w:tc>
      </w:tr>
      <w:tr w:rsidR="0094363B" w:rsidRPr="005B3BDD" w14:paraId="4CE4372E" w14:textId="77777777" w:rsidTr="00D321F6">
        <w:trPr>
          <w:gridAfter w:val="4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05F55B4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725" w:type="dxa"/>
            <w:gridSpan w:val="12"/>
          </w:tcPr>
          <w:p w14:paraId="30BBCC79" w14:textId="77777777" w:rsidR="000E3448" w:rsidRDefault="000E3448" w:rsidP="000E3448">
            <w:pPr>
              <w:jc w:val="both"/>
            </w:pPr>
            <w:r>
              <w:t>1978</w:t>
            </w:r>
          </w:p>
        </w:tc>
        <w:tc>
          <w:tcPr>
            <w:tcW w:w="1884" w:type="dxa"/>
            <w:gridSpan w:val="11"/>
            <w:shd w:val="clear" w:color="auto" w:fill="F7CAAC"/>
          </w:tcPr>
          <w:p w14:paraId="2FA0065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879" w:type="dxa"/>
            <w:gridSpan w:val="16"/>
          </w:tcPr>
          <w:p w14:paraId="291FFCEA" w14:textId="77777777" w:rsidR="000E3448" w:rsidRPr="005B3BDD" w:rsidRDefault="000E3448" w:rsidP="000E3448">
            <w:pPr>
              <w:jc w:val="both"/>
            </w:pPr>
            <w:r w:rsidRPr="005B3BDD">
              <w:t>pp.</w:t>
            </w:r>
          </w:p>
        </w:tc>
        <w:tc>
          <w:tcPr>
            <w:tcW w:w="1056" w:type="dxa"/>
            <w:gridSpan w:val="10"/>
            <w:shd w:val="clear" w:color="auto" w:fill="F7CAAC"/>
          </w:tcPr>
          <w:p w14:paraId="4B367785" w14:textId="77777777" w:rsidR="000E3448" w:rsidRPr="005B3BDD" w:rsidRDefault="000E3448" w:rsidP="000E3448">
            <w:pPr>
              <w:jc w:val="both"/>
              <w:rPr>
                <w:b/>
              </w:rPr>
            </w:pPr>
            <w:r w:rsidRPr="005B3BDD">
              <w:rPr>
                <w:b/>
              </w:rPr>
              <w:t>rozsah</w:t>
            </w:r>
          </w:p>
        </w:tc>
        <w:tc>
          <w:tcPr>
            <w:tcW w:w="715" w:type="dxa"/>
            <w:gridSpan w:val="16"/>
          </w:tcPr>
          <w:p w14:paraId="03941358" w14:textId="77777777" w:rsidR="000E3448" w:rsidRPr="005B3BDD" w:rsidRDefault="000E3448" w:rsidP="000E3448">
            <w:pPr>
              <w:jc w:val="both"/>
            </w:pPr>
            <w:r w:rsidRPr="005B3BDD">
              <w:t>40</w:t>
            </w:r>
          </w:p>
        </w:tc>
        <w:tc>
          <w:tcPr>
            <w:tcW w:w="610" w:type="dxa"/>
            <w:gridSpan w:val="19"/>
            <w:shd w:val="clear" w:color="auto" w:fill="F7CAAC"/>
          </w:tcPr>
          <w:p w14:paraId="62B6CB44" w14:textId="77777777" w:rsidR="000E3448" w:rsidRPr="005B3BDD" w:rsidRDefault="000E3448" w:rsidP="000E3448">
            <w:pPr>
              <w:jc w:val="both"/>
              <w:rPr>
                <w:b/>
              </w:rPr>
            </w:pPr>
            <w:r w:rsidRPr="005B3BDD">
              <w:rPr>
                <w:b/>
              </w:rPr>
              <w:t>do kdy</w:t>
            </w:r>
          </w:p>
        </w:tc>
        <w:tc>
          <w:tcPr>
            <w:tcW w:w="1677" w:type="dxa"/>
            <w:gridSpan w:val="18"/>
          </w:tcPr>
          <w:p w14:paraId="19A0E7AA" w14:textId="77777777" w:rsidR="000E3448" w:rsidRPr="005B3BDD" w:rsidRDefault="000E3448" w:rsidP="000E3448">
            <w:pPr>
              <w:jc w:val="both"/>
            </w:pPr>
            <w:r w:rsidRPr="005B3BDD">
              <w:t>N</w:t>
            </w:r>
          </w:p>
        </w:tc>
      </w:tr>
      <w:tr w:rsidR="000E3448" w:rsidRPr="00C32277" w14:paraId="5E6AA791" w14:textId="77777777" w:rsidTr="00D321F6">
        <w:trPr>
          <w:gridAfter w:val="4"/>
          <w:wAfter w:w="213" w:type="dxa"/>
        </w:trPr>
        <w:tc>
          <w:tcPr>
            <w:tcW w:w="5340" w:type="dxa"/>
            <w:gridSpan w:val="37"/>
            <w:shd w:val="clear" w:color="auto" w:fill="F7CAAC"/>
          </w:tcPr>
          <w:p w14:paraId="6A25B20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879" w:type="dxa"/>
            <w:gridSpan w:val="16"/>
          </w:tcPr>
          <w:p w14:paraId="432CB4D4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056" w:type="dxa"/>
            <w:gridSpan w:val="10"/>
            <w:shd w:val="clear" w:color="auto" w:fill="F7CAAC"/>
          </w:tcPr>
          <w:p w14:paraId="2521F88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15" w:type="dxa"/>
            <w:gridSpan w:val="16"/>
          </w:tcPr>
          <w:p w14:paraId="2347AF14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10" w:type="dxa"/>
            <w:gridSpan w:val="19"/>
            <w:shd w:val="clear" w:color="auto" w:fill="F7CAAC"/>
          </w:tcPr>
          <w:p w14:paraId="101464E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677" w:type="dxa"/>
            <w:gridSpan w:val="18"/>
          </w:tcPr>
          <w:p w14:paraId="797025E4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C53C43">
              <w:t>---</w:t>
            </w:r>
          </w:p>
        </w:tc>
      </w:tr>
      <w:tr w:rsidR="000E3448" w14:paraId="5F32C841" w14:textId="77777777" w:rsidTr="00D321F6">
        <w:trPr>
          <w:gridAfter w:val="4"/>
          <w:wAfter w:w="213" w:type="dxa"/>
        </w:trPr>
        <w:tc>
          <w:tcPr>
            <w:tcW w:w="6219" w:type="dxa"/>
            <w:gridSpan w:val="53"/>
            <w:shd w:val="clear" w:color="auto" w:fill="F7CAAC"/>
          </w:tcPr>
          <w:p w14:paraId="3CAB5CBD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1" w:type="dxa"/>
            <w:gridSpan w:val="26"/>
            <w:shd w:val="clear" w:color="auto" w:fill="F7CAAC"/>
          </w:tcPr>
          <w:p w14:paraId="15118A3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87" w:type="dxa"/>
            <w:gridSpan w:val="37"/>
            <w:shd w:val="clear" w:color="auto" w:fill="F7CAAC"/>
          </w:tcPr>
          <w:p w14:paraId="5CEF30D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6C778F3E" w14:textId="77777777" w:rsidTr="00D321F6">
        <w:trPr>
          <w:gridAfter w:val="4"/>
          <w:wAfter w:w="213" w:type="dxa"/>
        </w:trPr>
        <w:tc>
          <w:tcPr>
            <w:tcW w:w="6219" w:type="dxa"/>
            <w:gridSpan w:val="53"/>
          </w:tcPr>
          <w:p w14:paraId="3A395F5F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71" w:type="dxa"/>
            <w:gridSpan w:val="26"/>
          </w:tcPr>
          <w:p w14:paraId="460C9FB8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87" w:type="dxa"/>
            <w:gridSpan w:val="37"/>
          </w:tcPr>
          <w:p w14:paraId="6D58385F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762BF975" w14:textId="77777777" w:rsidTr="00D321F6">
        <w:trPr>
          <w:gridAfter w:val="4"/>
          <w:wAfter w:w="213" w:type="dxa"/>
        </w:trPr>
        <w:tc>
          <w:tcPr>
            <w:tcW w:w="6219" w:type="dxa"/>
            <w:gridSpan w:val="53"/>
          </w:tcPr>
          <w:p w14:paraId="41BF2BBE" w14:textId="77777777" w:rsidR="000E3448" w:rsidRDefault="000E3448" w:rsidP="000E3448">
            <w:pPr>
              <w:jc w:val="both"/>
            </w:pPr>
          </w:p>
        </w:tc>
        <w:tc>
          <w:tcPr>
            <w:tcW w:w="1771" w:type="dxa"/>
            <w:gridSpan w:val="26"/>
          </w:tcPr>
          <w:p w14:paraId="5DFDF95B" w14:textId="77777777" w:rsidR="000E3448" w:rsidRDefault="000E3448" w:rsidP="000E3448">
            <w:pPr>
              <w:jc w:val="both"/>
            </w:pPr>
          </w:p>
        </w:tc>
        <w:tc>
          <w:tcPr>
            <w:tcW w:w="2287" w:type="dxa"/>
            <w:gridSpan w:val="37"/>
          </w:tcPr>
          <w:p w14:paraId="7353F006" w14:textId="77777777" w:rsidR="000E3448" w:rsidRDefault="000E3448" w:rsidP="000E3448">
            <w:pPr>
              <w:jc w:val="both"/>
            </w:pPr>
          </w:p>
        </w:tc>
      </w:tr>
      <w:tr w:rsidR="000E3448" w14:paraId="77A2005E" w14:textId="77777777" w:rsidTr="00D321F6">
        <w:trPr>
          <w:gridAfter w:val="4"/>
          <w:wAfter w:w="213" w:type="dxa"/>
        </w:trPr>
        <w:tc>
          <w:tcPr>
            <w:tcW w:w="6219" w:type="dxa"/>
            <w:gridSpan w:val="53"/>
          </w:tcPr>
          <w:p w14:paraId="100DF145" w14:textId="77777777" w:rsidR="000E3448" w:rsidRDefault="000E3448" w:rsidP="000E3448">
            <w:pPr>
              <w:jc w:val="both"/>
            </w:pPr>
          </w:p>
        </w:tc>
        <w:tc>
          <w:tcPr>
            <w:tcW w:w="1771" w:type="dxa"/>
            <w:gridSpan w:val="26"/>
          </w:tcPr>
          <w:p w14:paraId="01EDAFF9" w14:textId="77777777" w:rsidR="000E3448" w:rsidRDefault="000E3448" w:rsidP="000E3448">
            <w:pPr>
              <w:jc w:val="both"/>
            </w:pPr>
          </w:p>
        </w:tc>
        <w:tc>
          <w:tcPr>
            <w:tcW w:w="2287" w:type="dxa"/>
            <w:gridSpan w:val="37"/>
          </w:tcPr>
          <w:p w14:paraId="16849703" w14:textId="77777777" w:rsidR="000E3448" w:rsidRDefault="000E3448" w:rsidP="000E3448">
            <w:pPr>
              <w:jc w:val="both"/>
            </w:pPr>
          </w:p>
        </w:tc>
      </w:tr>
      <w:tr w:rsidR="00446059" w14:paraId="0588008B" w14:textId="77777777" w:rsidTr="00D321F6">
        <w:trPr>
          <w:gridAfter w:val="4"/>
          <w:wAfter w:w="213" w:type="dxa"/>
        </w:trPr>
        <w:tc>
          <w:tcPr>
            <w:tcW w:w="6219" w:type="dxa"/>
            <w:gridSpan w:val="53"/>
          </w:tcPr>
          <w:p w14:paraId="6719B15E" w14:textId="77777777" w:rsidR="00446059" w:rsidRDefault="00446059" w:rsidP="000E3448">
            <w:pPr>
              <w:jc w:val="both"/>
            </w:pPr>
          </w:p>
        </w:tc>
        <w:tc>
          <w:tcPr>
            <w:tcW w:w="1771" w:type="dxa"/>
            <w:gridSpan w:val="26"/>
          </w:tcPr>
          <w:p w14:paraId="5FB66359" w14:textId="77777777" w:rsidR="00446059" w:rsidRDefault="00446059" w:rsidP="000E3448">
            <w:pPr>
              <w:jc w:val="both"/>
            </w:pPr>
          </w:p>
        </w:tc>
        <w:tc>
          <w:tcPr>
            <w:tcW w:w="2287" w:type="dxa"/>
            <w:gridSpan w:val="37"/>
          </w:tcPr>
          <w:p w14:paraId="730E455D" w14:textId="77777777" w:rsidR="00446059" w:rsidRDefault="00446059" w:rsidP="000E3448">
            <w:pPr>
              <w:jc w:val="both"/>
            </w:pPr>
          </w:p>
        </w:tc>
      </w:tr>
      <w:tr w:rsidR="000E3448" w14:paraId="7E6AAED7" w14:textId="77777777" w:rsidTr="00D321F6">
        <w:trPr>
          <w:gridAfter w:val="4"/>
          <w:wAfter w:w="213" w:type="dxa"/>
        </w:trPr>
        <w:tc>
          <w:tcPr>
            <w:tcW w:w="10277" w:type="dxa"/>
            <w:gridSpan w:val="116"/>
            <w:shd w:val="clear" w:color="auto" w:fill="F7CAAC"/>
          </w:tcPr>
          <w:p w14:paraId="1CF5026C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05960F51" w14:textId="77777777" w:rsidTr="00D321F6">
        <w:trPr>
          <w:gridAfter w:val="4"/>
          <w:wAfter w:w="213" w:type="dxa"/>
          <w:trHeight w:val="323"/>
        </w:trPr>
        <w:tc>
          <w:tcPr>
            <w:tcW w:w="10277" w:type="dxa"/>
            <w:gridSpan w:val="116"/>
            <w:tcBorders>
              <w:top w:val="nil"/>
            </w:tcBorders>
          </w:tcPr>
          <w:p w14:paraId="5DC2647E" w14:textId="578C6FE3" w:rsidR="000E3448" w:rsidRPr="0087443F" w:rsidRDefault="00742590" w:rsidP="0087443F">
            <w:pPr>
              <w:pStyle w:val="Zkladntext"/>
              <w:spacing w:before="60" w:after="60" w:line="240" w:lineRule="auto"/>
              <w:ind w:right="108"/>
              <w:rPr>
                <w:b/>
                <w:sz w:val="21"/>
                <w:szCs w:val="21"/>
              </w:rPr>
            </w:pPr>
            <w:r w:rsidRPr="00742590">
              <w:rPr>
                <w:b/>
                <w:sz w:val="21"/>
                <w:szCs w:val="21"/>
                <w:lang w:val="en-GB"/>
              </w:rPr>
              <w:t>Sensory Analysis of Cosmetics</w:t>
            </w:r>
            <w:r w:rsidRPr="008F0F63">
              <w:rPr>
                <w:lang w:val="en-GB"/>
              </w:rPr>
              <w:t xml:space="preserve"> </w:t>
            </w:r>
            <w:r w:rsidR="001F77FD">
              <w:rPr>
                <w:sz w:val="21"/>
                <w:szCs w:val="21"/>
              </w:rPr>
              <w:t xml:space="preserve">(35% </w:t>
            </w:r>
            <w:r w:rsidR="0087443F" w:rsidRPr="0087443F">
              <w:rPr>
                <w:sz w:val="21"/>
                <w:szCs w:val="21"/>
              </w:rPr>
              <w:t>p)</w:t>
            </w:r>
          </w:p>
        </w:tc>
      </w:tr>
      <w:tr w:rsidR="000E3448" w14:paraId="00371096" w14:textId="77777777" w:rsidTr="00D321F6">
        <w:trPr>
          <w:gridAfter w:val="4"/>
          <w:wAfter w:w="213" w:type="dxa"/>
        </w:trPr>
        <w:tc>
          <w:tcPr>
            <w:tcW w:w="10277" w:type="dxa"/>
            <w:gridSpan w:val="116"/>
            <w:shd w:val="clear" w:color="auto" w:fill="F7CAAC"/>
          </w:tcPr>
          <w:p w14:paraId="68D64C39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:rsidRPr="004F33F0" w14:paraId="6FBBDB66" w14:textId="77777777" w:rsidTr="00D321F6">
        <w:trPr>
          <w:gridAfter w:val="4"/>
          <w:wAfter w:w="213" w:type="dxa"/>
          <w:trHeight w:val="306"/>
        </w:trPr>
        <w:tc>
          <w:tcPr>
            <w:tcW w:w="10277" w:type="dxa"/>
            <w:gridSpan w:val="116"/>
          </w:tcPr>
          <w:p w14:paraId="5B83F0DB" w14:textId="77777777" w:rsidR="000E3448" w:rsidRPr="004F33F0" w:rsidRDefault="000E3448" w:rsidP="0057722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4F33F0">
              <w:rPr>
                <w:sz w:val="21"/>
                <w:szCs w:val="21"/>
              </w:rPr>
              <w:t xml:space="preserve">2003: VVŠ PV Vyškov, FEOS, </w:t>
            </w:r>
            <w:r w:rsidRPr="004F33F0">
              <w:rPr>
                <w:rFonts w:eastAsia="Calibri"/>
                <w:sz w:val="21"/>
                <w:szCs w:val="21"/>
              </w:rPr>
              <w:t>SP Ekonomika a management, obor</w:t>
            </w:r>
            <w:r w:rsidRPr="004F33F0">
              <w:rPr>
                <w:sz w:val="21"/>
                <w:szCs w:val="21"/>
              </w:rPr>
              <w:t xml:space="preserve"> Ekonomika a hygiena výživy, Ph.D.</w:t>
            </w:r>
          </w:p>
        </w:tc>
      </w:tr>
      <w:tr w:rsidR="000E3448" w14:paraId="72900547" w14:textId="77777777" w:rsidTr="00D321F6">
        <w:trPr>
          <w:gridAfter w:val="4"/>
          <w:wAfter w:w="213" w:type="dxa"/>
        </w:trPr>
        <w:tc>
          <w:tcPr>
            <w:tcW w:w="10277" w:type="dxa"/>
            <w:gridSpan w:val="116"/>
            <w:shd w:val="clear" w:color="auto" w:fill="F7CAAC"/>
          </w:tcPr>
          <w:p w14:paraId="14DCB81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:rsidRPr="004F33F0" w14:paraId="738171D5" w14:textId="77777777" w:rsidTr="00D321F6">
        <w:trPr>
          <w:gridAfter w:val="4"/>
          <w:wAfter w:w="213" w:type="dxa"/>
          <w:trHeight w:val="505"/>
        </w:trPr>
        <w:tc>
          <w:tcPr>
            <w:tcW w:w="10277" w:type="dxa"/>
            <w:gridSpan w:val="116"/>
          </w:tcPr>
          <w:p w14:paraId="1A275F58" w14:textId="77777777" w:rsidR="000E3448" w:rsidRPr="004F33F0" w:rsidRDefault="000E3448" w:rsidP="00577228">
            <w:pPr>
              <w:spacing w:before="60" w:after="60"/>
              <w:jc w:val="both"/>
            </w:pPr>
            <w:r w:rsidRPr="004F33F0">
              <w:rPr>
                <w:sz w:val="21"/>
                <w:szCs w:val="21"/>
              </w:rPr>
              <w:t>2003 – dosud: UTB Zlín, FT, odborný asistent, od r. 2009 docent, od r. 2011 ředitel Ústavu technologie potravin, od r. 2015 děkan FT</w:t>
            </w:r>
          </w:p>
        </w:tc>
      </w:tr>
      <w:tr w:rsidR="000E3448" w14:paraId="31ED05EA" w14:textId="77777777" w:rsidTr="00D321F6">
        <w:trPr>
          <w:gridAfter w:val="4"/>
          <w:wAfter w:w="213" w:type="dxa"/>
          <w:trHeight w:val="250"/>
        </w:trPr>
        <w:tc>
          <w:tcPr>
            <w:tcW w:w="10277" w:type="dxa"/>
            <w:gridSpan w:val="116"/>
            <w:shd w:val="clear" w:color="auto" w:fill="F7CAAC"/>
          </w:tcPr>
          <w:p w14:paraId="47F8E16E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:rsidRPr="00A13455" w14:paraId="007D83A4" w14:textId="77777777" w:rsidTr="00D321F6">
        <w:trPr>
          <w:gridAfter w:val="4"/>
          <w:wAfter w:w="213" w:type="dxa"/>
          <w:trHeight w:val="184"/>
        </w:trPr>
        <w:tc>
          <w:tcPr>
            <w:tcW w:w="10277" w:type="dxa"/>
            <w:gridSpan w:val="116"/>
          </w:tcPr>
          <w:p w14:paraId="6D08AA63" w14:textId="77777777" w:rsidR="000E3448" w:rsidRPr="00A13455" w:rsidRDefault="000E3448" w:rsidP="00577228">
            <w:pPr>
              <w:spacing w:before="60" w:after="60"/>
              <w:jc w:val="both"/>
            </w:pPr>
            <w:r w:rsidRPr="004F33F0">
              <w:rPr>
                <w:sz w:val="21"/>
                <w:szCs w:val="21"/>
              </w:rPr>
              <w:t>Počet obhájených prací, které vyučující vedl v období 2013 – 2017: 10 BP, 16 DP, 4 DisP.</w:t>
            </w:r>
          </w:p>
        </w:tc>
      </w:tr>
      <w:tr w:rsidR="0094363B" w14:paraId="56DDED16" w14:textId="77777777" w:rsidTr="00D321F6">
        <w:trPr>
          <w:gridAfter w:val="4"/>
          <w:wAfter w:w="213" w:type="dxa"/>
          <w:cantSplit/>
        </w:trPr>
        <w:tc>
          <w:tcPr>
            <w:tcW w:w="3456" w:type="dxa"/>
            <w:gridSpan w:val="26"/>
            <w:tcBorders>
              <w:top w:val="single" w:sz="12" w:space="0" w:color="auto"/>
            </w:tcBorders>
            <w:shd w:val="clear" w:color="auto" w:fill="F7CAAC"/>
          </w:tcPr>
          <w:p w14:paraId="6A2FDECD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94" w:type="dxa"/>
            <w:gridSpan w:val="20"/>
            <w:tcBorders>
              <w:top w:val="single" w:sz="12" w:space="0" w:color="auto"/>
            </w:tcBorders>
            <w:shd w:val="clear" w:color="auto" w:fill="F7CAAC"/>
          </w:tcPr>
          <w:p w14:paraId="49834F77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66" w:type="dxa"/>
            <w:gridSpan w:val="40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4D8C6A3C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161" w:type="dxa"/>
            <w:gridSpan w:val="30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1ED4701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70C102BF" w14:textId="77777777" w:rsidTr="00D321F6">
        <w:trPr>
          <w:gridAfter w:val="4"/>
          <w:wAfter w:w="213" w:type="dxa"/>
          <w:cantSplit/>
        </w:trPr>
        <w:tc>
          <w:tcPr>
            <w:tcW w:w="3456" w:type="dxa"/>
            <w:gridSpan w:val="26"/>
          </w:tcPr>
          <w:p w14:paraId="1ADD5C0E" w14:textId="77777777" w:rsidR="000E3448" w:rsidRPr="00577228" w:rsidRDefault="000E3448" w:rsidP="00577228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Zpracování zemědělských produktů</w:t>
            </w:r>
          </w:p>
        </w:tc>
        <w:tc>
          <w:tcPr>
            <w:tcW w:w="2294" w:type="dxa"/>
            <w:gridSpan w:val="20"/>
          </w:tcPr>
          <w:p w14:paraId="3921509D" w14:textId="77777777" w:rsidR="000E3448" w:rsidRPr="00577228" w:rsidRDefault="000E3448" w:rsidP="00577228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2009</w:t>
            </w:r>
          </w:p>
        </w:tc>
        <w:tc>
          <w:tcPr>
            <w:tcW w:w="2366" w:type="dxa"/>
            <w:gridSpan w:val="40"/>
            <w:tcBorders>
              <w:right w:val="single" w:sz="12" w:space="0" w:color="auto"/>
            </w:tcBorders>
          </w:tcPr>
          <w:p w14:paraId="4E1E7478" w14:textId="77777777" w:rsidR="000E3448" w:rsidRPr="00577228" w:rsidRDefault="000E3448" w:rsidP="00577228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577228">
              <w:rPr>
                <w:rFonts w:ascii="TimesNewRomanPSMT" w:eastAsia="Calibri" w:hAnsi="TimesNewRomanPSMT" w:cs="TimesNewRomanPSMT"/>
                <w:sz w:val="21"/>
                <w:szCs w:val="21"/>
                <w:lang w:eastAsia="en-US"/>
              </w:rPr>
              <w:t>SPU Nitra, SR</w:t>
            </w:r>
          </w:p>
        </w:tc>
        <w:tc>
          <w:tcPr>
            <w:tcW w:w="742" w:type="dxa"/>
            <w:gridSpan w:val="20"/>
            <w:tcBorders>
              <w:left w:val="single" w:sz="12" w:space="0" w:color="auto"/>
            </w:tcBorders>
            <w:shd w:val="clear" w:color="auto" w:fill="F7CAAC"/>
          </w:tcPr>
          <w:p w14:paraId="01670CD8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09" w:type="dxa"/>
            <w:gridSpan w:val="9"/>
            <w:shd w:val="clear" w:color="auto" w:fill="F7CAAC"/>
          </w:tcPr>
          <w:p w14:paraId="69646780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10" w:type="dxa"/>
            <w:shd w:val="clear" w:color="auto" w:fill="F7CAAC"/>
          </w:tcPr>
          <w:p w14:paraId="4BE379B5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:rsidRPr="004607DA" w14:paraId="72B61764" w14:textId="77777777" w:rsidTr="00D321F6">
        <w:trPr>
          <w:gridAfter w:val="4"/>
          <w:wAfter w:w="213" w:type="dxa"/>
          <w:cantSplit/>
          <w:trHeight w:val="70"/>
        </w:trPr>
        <w:tc>
          <w:tcPr>
            <w:tcW w:w="3456" w:type="dxa"/>
            <w:gridSpan w:val="26"/>
            <w:shd w:val="clear" w:color="auto" w:fill="F7CAAC"/>
          </w:tcPr>
          <w:p w14:paraId="37934C1A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94" w:type="dxa"/>
            <w:gridSpan w:val="20"/>
            <w:shd w:val="clear" w:color="auto" w:fill="F7CAAC"/>
          </w:tcPr>
          <w:p w14:paraId="28DB5EE2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66" w:type="dxa"/>
            <w:gridSpan w:val="40"/>
            <w:tcBorders>
              <w:right w:val="single" w:sz="12" w:space="0" w:color="auto"/>
            </w:tcBorders>
            <w:shd w:val="clear" w:color="auto" w:fill="F7CAAC"/>
          </w:tcPr>
          <w:p w14:paraId="02D3CAFD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42" w:type="dxa"/>
            <w:gridSpan w:val="20"/>
            <w:vMerge w:val="restart"/>
            <w:tcBorders>
              <w:left w:val="single" w:sz="12" w:space="0" w:color="auto"/>
            </w:tcBorders>
          </w:tcPr>
          <w:p w14:paraId="121EF8F2" w14:textId="77777777" w:rsidR="000E3448" w:rsidRPr="004607DA" w:rsidRDefault="000E3448" w:rsidP="000E3448">
            <w:pPr>
              <w:jc w:val="both"/>
              <w:rPr>
                <w:b/>
              </w:rPr>
            </w:pPr>
            <w:r w:rsidRPr="004607DA">
              <w:rPr>
                <w:b/>
              </w:rPr>
              <w:t>348</w:t>
            </w:r>
          </w:p>
        </w:tc>
        <w:tc>
          <w:tcPr>
            <w:tcW w:w="709" w:type="dxa"/>
            <w:gridSpan w:val="9"/>
            <w:vMerge w:val="restart"/>
          </w:tcPr>
          <w:p w14:paraId="494115C3" w14:textId="77777777" w:rsidR="000E3448" w:rsidRPr="004607DA" w:rsidRDefault="000E3448" w:rsidP="000E3448">
            <w:pPr>
              <w:jc w:val="both"/>
              <w:rPr>
                <w:b/>
              </w:rPr>
            </w:pPr>
            <w:r w:rsidRPr="004607DA">
              <w:rPr>
                <w:b/>
              </w:rPr>
              <w:t>418</w:t>
            </w:r>
          </w:p>
        </w:tc>
        <w:tc>
          <w:tcPr>
            <w:tcW w:w="710" w:type="dxa"/>
            <w:vMerge w:val="restart"/>
          </w:tcPr>
          <w:p w14:paraId="60ECAD02" w14:textId="77777777" w:rsidR="000E3448" w:rsidRPr="004607DA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4607DA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2BB4B0D9" w14:textId="77777777" w:rsidTr="00D321F6">
        <w:trPr>
          <w:gridAfter w:val="4"/>
          <w:wAfter w:w="213" w:type="dxa"/>
          <w:trHeight w:val="205"/>
        </w:trPr>
        <w:tc>
          <w:tcPr>
            <w:tcW w:w="3456" w:type="dxa"/>
            <w:gridSpan w:val="26"/>
          </w:tcPr>
          <w:p w14:paraId="4EAC463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4" w:type="dxa"/>
            <w:gridSpan w:val="20"/>
          </w:tcPr>
          <w:p w14:paraId="420ECBF4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66" w:type="dxa"/>
            <w:gridSpan w:val="40"/>
            <w:tcBorders>
              <w:right w:val="single" w:sz="12" w:space="0" w:color="auto"/>
            </w:tcBorders>
          </w:tcPr>
          <w:p w14:paraId="4CB321E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42" w:type="dxa"/>
            <w:gridSpan w:val="20"/>
            <w:vMerge/>
            <w:tcBorders>
              <w:left w:val="single" w:sz="12" w:space="0" w:color="auto"/>
            </w:tcBorders>
            <w:vAlign w:val="center"/>
          </w:tcPr>
          <w:p w14:paraId="0F28D26C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09" w:type="dxa"/>
            <w:gridSpan w:val="9"/>
            <w:vMerge/>
            <w:vAlign w:val="center"/>
          </w:tcPr>
          <w:p w14:paraId="2C1D267E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10" w:type="dxa"/>
            <w:vMerge/>
            <w:vAlign w:val="center"/>
          </w:tcPr>
          <w:p w14:paraId="755A7E85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3CC2F566" w14:textId="77777777" w:rsidTr="00D321F6">
        <w:trPr>
          <w:gridAfter w:val="4"/>
          <w:wAfter w:w="213" w:type="dxa"/>
        </w:trPr>
        <w:tc>
          <w:tcPr>
            <w:tcW w:w="10277" w:type="dxa"/>
            <w:gridSpan w:val="116"/>
            <w:shd w:val="clear" w:color="auto" w:fill="F7CAAC"/>
          </w:tcPr>
          <w:p w14:paraId="4DF14A7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2C94E1D3" w14:textId="77777777" w:rsidTr="00D321F6">
        <w:trPr>
          <w:gridAfter w:val="4"/>
          <w:wAfter w:w="213" w:type="dxa"/>
          <w:trHeight w:val="283"/>
        </w:trPr>
        <w:tc>
          <w:tcPr>
            <w:tcW w:w="10277" w:type="dxa"/>
            <w:gridSpan w:val="116"/>
          </w:tcPr>
          <w:p w14:paraId="1E4D240C" w14:textId="77777777" w:rsidR="000E3448" w:rsidRPr="00165023" w:rsidRDefault="000E3448" w:rsidP="00577228">
            <w:pPr>
              <w:tabs>
                <w:tab w:val="left" w:pos="567"/>
              </w:tabs>
              <w:spacing w:before="120" w:after="120"/>
              <w:jc w:val="both"/>
              <w:rPr>
                <w:sz w:val="21"/>
                <w:szCs w:val="21"/>
                <w:lang w:val="en-US"/>
              </w:rPr>
            </w:pPr>
            <w:r w:rsidRPr="004F33F0">
              <w:rPr>
                <w:sz w:val="21"/>
                <w:szCs w:val="21"/>
                <w:lang w:val="en-GB"/>
              </w:rPr>
              <w:t xml:space="preserve">SALEK, R.N., ČERNÍKOVÁ, M., MADĚROVÁ, S., LAPČÍK, L., </w:t>
            </w:r>
            <w:r w:rsidRPr="004F33F0">
              <w:rPr>
                <w:b/>
                <w:sz w:val="21"/>
                <w:szCs w:val="21"/>
                <w:lang w:val="en-GB"/>
              </w:rPr>
              <w:t>BUŇKA, F. (25%)</w:t>
            </w:r>
            <w:r w:rsidRPr="004F33F0">
              <w:rPr>
                <w:sz w:val="21"/>
                <w:szCs w:val="21"/>
                <w:lang w:val="en-GB"/>
              </w:rPr>
              <w:t xml:space="preserve">: The effect of different composition of ternary mixtures of emulsifying salts on the consistency of processed cheese spreads manufactured from Swiss-type cheese with different degrees of maturity. </w:t>
            </w:r>
            <w:r w:rsidRPr="004F33F0">
              <w:rPr>
                <w:i/>
                <w:sz w:val="21"/>
                <w:szCs w:val="21"/>
                <w:lang w:val="en-GB"/>
              </w:rPr>
              <w:t>Journal of Dairy Science</w:t>
            </w:r>
            <w:r w:rsidRPr="004F33F0">
              <w:rPr>
                <w:sz w:val="21"/>
                <w:szCs w:val="21"/>
                <w:lang w:val="en-GB"/>
              </w:rPr>
              <w:t xml:space="preserve"> 99, 3274-3287, </w:t>
            </w:r>
            <w:r w:rsidRPr="004F33F0">
              <w:rPr>
                <w:b/>
                <w:sz w:val="21"/>
                <w:szCs w:val="21"/>
                <w:lang w:val="en-GB"/>
              </w:rPr>
              <w:t>2016</w:t>
            </w:r>
            <w:r w:rsidRPr="004F33F0">
              <w:rPr>
                <w:sz w:val="21"/>
                <w:szCs w:val="21"/>
                <w:lang w:val="en-GB"/>
              </w:rPr>
              <w:t>.</w:t>
            </w:r>
            <w:r w:rsidRPr="00165023">
              <w:rPr>
                <w:sz w:val="21"/>
                <w:szCs w:val="21"/>
                <w:lang w:val="en-US"/>
              </w:rPr>
              <w:t xml:space="preserve"> </w:t>
            </w:r>
          </w:p>
          <w:p w14:paraId="106C999C" w14:textId="77777777" w:rsidR="000E3448" w:rsidRPr="004F33F0" w:rsidRDefault="000E3448" w:rsidP="009C69E7">
            <w:pPr>
              <w:tabs>
                <w:tab w:val="left" w:pos="567"/>
              </w:tabs>
              <w:spacing w:after="120"/>
              <w:jc w:val="both"/>
              <w:rPr>
                <w:b/>
                <w:sz w:val="21"/>
                <w:szCs w:val="21"/>
                <w:lang w:val="en-GB"/>
              </w:rPr>
            </w:pPr>
            <w:r w:rsidRPr="004F33F0">
              <w:rPr>
                <w:color w:val="212121"/>
                <w:sz w:val="21"/>
                <w:szCs w:val="21"/>
                <w:shd w:val="clear" w:color="auto" w:fill="FFFFFF"/>
              </w:rPr>
              <w:t xml:space="preserve">BUBELOVÁ, Z., TREMLOVÁ, B., BUŇKOVÁ, L., POSPIECH, M., VÍTOVÁ, E., </w:t>
            </w:r>
            <w:r w:rsidRPr="004F33F0">
              <w:rPr>
                <w:b/>
                <w:color w:val="212121"/>
                <w:sz w:val="21"/>
                <w:szCs w:val="21"/>
                <w:shd w:val="clear" w:color="auto" w:fill="FFFFFF"/>
              </w:rPr>
              <w:t>BUŇKA, F. (25%)</w:t>
            </w:r>
            <w:r w:rsidRPr="004F33F0">
              <w:rPr>
                <w:color w:val="212121"/>
                <w:sz w:val="21"/>
                <w:szCs w:val="21"/>
                <w:shd w:val="clear" w:color="auto" w:fill="FFFFFF"/>
              </w:rPr>
              <w:t>: The effect of long-term storage on the quality of sterilized processed cheese. </w:t>
            </w:r>
            <w:r w:rsidRPr="004F33F0">
              <w:rPr>
                <w:i/>
                <w:iCs/>
                <w:color w:val="212121"/>
                <w:sz w:val="21"/>
                <w:szCs w:val="21"/>
                <w:shd w:val="clear" w:color="auto" w:fill="FFFFFF"/>
              </w:rPr>
              <w:t>Journal of Food Science and Technology</w:t>
            </w:r>
            <w:r w:rsidRPr="004F33F0">
              <w:rPr>
                <w:color w:val="212121"/>
                <w:sz w:val="21"/>
                <w:szCs w:val="21"/>
                <w:shd w:val="clear" w:color="auto" w:fill="FFFFFF"/>
              </w:rPr>
              <w:t xml:space="preserve"> 52, 8, 4985-4993, </w:t>
            </w:r>
            <w:r w:rsidRPr="004F33F0">
              <w:rPr>
                <w:b/>
                <w:color w:val="212121"/>
                <w:sz w:val="21"/>
                <w:szCs w:val="21"/>
                <w:shd w:val="clear" w:color="auto" w:fill="FFFFFF"/>
              </w:rPr>
              <w:t>2015</w:t>
            </w:r>
            <w:r w:rsidRPr="004F33F0">
              <w:rPr>
                <w:color w:val="212121"/>
                <w:sz w:val="21"/>
                <w:szCs w:val="21"/>
                <w:shd w:val="clear" w:color="auto" w:fill="FFFFFF"/>
              </w:rPr>
              <w:t xml:space="preserve">. </w:t>
            </w:r>
          </w:p>
          <w:p w14:paraId="314DA075" w14:textId="77777777" w:rsidR="000E3448" w:rsidRPr="00165023" w:rsidRDefault="000E3448" w:rsidP="009C69E7">
            <w:pPr>
              <w:tabs>
                <w:tab w:val="left" w:pos="567"/>
              </w:tabs>
              <w:spacing w:after="120"/>
              <w:jc w:val="both"/>
              <w:rPr>
                <w:sz w:val="21"/>
                <w:szCs w:val="21"/>
                <w:lang w:val="en-US"/>
              </w:rPr>
            </w:pPr>
            <w:r w:rsidRPr="004F33F0">
              <w:rPr>
                <w:b/>
                <w:sz w:val="21"/>
                <w:szCs w:val="21"/>
                <w:lang w:val="en-GB"/>
              </w:rPr>
              <w:t>BUŇKA, F. (30%)</w:t>
            </w:r>
            <w:r w:rsidRPr="004F33F0">
              <w:rPr>
                <w:sz w:val="21"/>
                <w:szCs w:val="21"/>
                <w:lang w:val="en-GB"/>
              </w:rPr>
              <w:t xml:space="preserve">, DOUDOVÁ, L., WEISEROVÁ, E., ČERNÍKOVÁ, M., KUCHAŘ, D., SLAVÍKOVÁ, Š., NAGYOVÁ, G., PONÍŽIL, P., GRŮBER, T., MICHÁLEK, J.: The effect of concentration and composition of ternary emulsifying salts on the textural properties of processed cheese spreads. </w:t>
            </w:r>
            <w:r w:rsidRPr="00165023">
              <w:rPr>
                <w:i/>
                <w:sz w:val="21"/>
                <w:szCs w:val="21"/>
                <w:lang w:val="en-US"/>
              </w:rPr>
              <w:t>Lebensmittel Wissenschaft und Technologie - Food Science and Technology</w:t>
            </w:r>
            <w:r w:rsidRPr="00165023">
              <w:rPr>
                <w:sz w:val="21"/>
                <w:szCs w:val="21"/>
                <w:lang w:val="en-US"/>
              </w:rPr>
              <w:t xml:space="preserve"> 58, 247-255, </w:t>
            </w:r>
            <w:r w:rsidRPr="00165023">
              <w:rPr>
                <w:b/>
                <w:sz w:val="21"/>
                <w:szCs w:val="21"/>
                <w:lang w:val="en-US"/>
              </w:rPr>
              <w:t>2014</w:t>
            </w:r>
            <w:r w:rsidRPr="00165023">
              <w:rPr>
                <w:sz w:val="21"/>
                <w:szCs w:val="21"/>
                <w:lang w:val="en-US"/>
              </w:rPr>
              <w:t xml:space="preserve">. </w:t>
            </w:r>
          </w:p>
          <w:p w14:paraId="0A11777B" w14:textId="77777777" w:rsidR="000E3448" w:rsidRPr="004F33F0" w:rsidRDefault="000E3448" w:rsidP="009C69E7">
            <w:pPr>
              <w:tabs>
                <w:tab w:val="left" w:pos="567"/>
              </w:tabs>
              <w:spacing w:after="120"/>
              <w:jc w:val="both"/>
              <w:rPr>
                <w:sz w:val="21"/>
                <w:szCs w:val="21"/>
                <w:lang w:val="en-GB"/>
              </w:rPr>
            </w:pPr>
            <w:r w:rsidRPr="004F33F0">
              <w:rPr>
                <w:b/>
                <w:sz w:val="21"/>
                <w:szCs w:val="21"/>
                <w:lang w:val="en-GB"/>
              </w:rPr>
              <w:t>BUŇKA, F. (35%)</w:t>
            </w:r>
            <w:r w:rsidRPr="004F33F0">
              <w:rPr>
                <w:sz w:val="21"/>
                <w:szCs w:val="21"/>
                <w:lang w:val="en-GB"/>
              </w:rPr>
              <w:t xml:space="preserve">, BUDINSKÝ, P., ZIMÁKOVÁ, B., MERHAUT, M., FLASAROVÁ, R., PACHLOVÁ, V., KUBÁŇ, V., BUŇKOVÁ, L.: Biogenic amines occurrence in fish meat sampled from restaurants in region of Czech Republic. </w:t>
            </w:r>
            <w:r w:rsidRPr="004F33F0">
              <w:rPr>
                <w:i/>
                <w:sz w:val="21"/>
                <w:szCs w:val="21"/>
                <w:lang w:val="en-GB"/>
              </w:rPr>
              <w:t xml:space="preserve">Food Control </w:t>
            </w:r>
            <w:r w:rsidRPr="004F33F0">
              <w:rPr>
                <w:sz w:val="21"/>
                <w:szCs w:val="21"/>
                <w:lang w:val="en-GB"/>
              </w:rPr>
              <w:t xml:space="preserve">31(1), 49-52, </w:t>
            </w:r>
            <w:r w:rsidRPr="004F33F0">
              <w:rPr>
                <w:b/>
                <w:sz w:val="21"/>
                <w:szCs w:val="21"/>
                <w:lang w:val="en-GB"/>
              </w:rPr>
              <w:t>2013</w:t>
            </w:r>
            <w:r w:rsidRPr="004F33F0">
              <w:rPr>
                <w:sz w:val="21"/>
                <w:szCs w:val="21"/>
                <w:lang w:val="en-GB"/>
              </w:rPr>
              <w:t xml:space="preserve">. </w:t>
            </w:r>
          </w:p>
          <w:p w14:paraId="5B216E64" w14:textId="77777777" w:rsidR="000E3448" w:rsidRDefault="000E3448" w:rsidP="009C69E7">
            <w:pPr>
              <w:pStyle w:val="Zkladntext"/>
              <w:jc w:val="both"/>
              <w:rPr>
                <w:b/>
              </w:rPr>
            </w:pPr>
            <w:r w:rsidRPr="004F33F0">
              <w:rPr>
                <w:b/>
                <w:sz w:val="21"/>
                <w:szCs w:val="21"/>
              </w:rPr>
              <w:t>BUŇKA, F. (40%)</w:t>
            </w:r>
            <w:r w:rsidRPr="004F33F0">
              <w:rPr>
                <w:sz w:val="21"/>
                <w:szCs w:val="21"/>
              </w:rPr>
              <w:t xml:space="preserve">, BUDINSKÝ, P., ČECHOVÁ, M., DRIENOVSKÝ, V., PACHLOVÁ, V., MATOULKOVÁ, D., KUBÁŇ, V., BUŇKOVÁ, L.: Content of biogenic amines and polyamines in beers from the Czech Republic. </w:t>
            </w:r>
            <w:r w:rsidRPr="004F33F0">
              <w:rPr>
                <w:i/>
                <w:sz w:val="21"/>
                <w:szCs w:val="21"/>
                <w:lang w:val="en-GB"/>
              </w:rPr>
              <w:t xml:space="preserve">Journal of the Institute of Brewing </w:t>
            </w:r>
            <w:r w:rsidRPr="004F33F0">
              <w:rPr>
                <w:sz w:val="21"/>
                <w:szCs w:val="21"/>
                <w:lang w:val="en-GB"/>
              </w:rPr>
              <w:t xml:space="preserve">118(2), 213-216, </w:t>
            </w:r>
            <w:r w:rsidRPr="004F33F0">
              <w:rPr>
                <w:b/>
                <w:sz w:val="21"/>
                <w:szCs w:val="21"/>
                <w:lang w:val="en-GB"/>
              </w:rPr>
              <w:t>2012</w:t>
            </w:r>
            <w:r w:rsidRPr="004F33F0">
              <w:rPr>
                <w:sz w:val="21"/>
                <w:szCs w:val="21"/>
                <w:lang w:val="en-GB"/>
              </w:rPr>
              <w:t>.</w:t>
            </w:r>
            <w:r w:rsidRPr="00A13455">
              <w:rPr>
                <w:lang w:val="en-GB"/>
              </w:rPr>
              <w:t xml:space="preserve"> </w:t>
            </w:r>
          </w:p>
        </w:tc>
      </w:tr>
      <w:tr w:rsidR="000E3448" w14:paraId="59F72409" w14:textId="77777777" w:rsidTr="00D321F6">
        <w:trPr>
          <w:gridAfter w:val="4"/>
          <w:wAfter w:w="213" w:type="dxa"/>
          <w:trHeight w:val="218"/>
        </w:trPr>
        <w:tc>
          <w:tcPr>
            <w:tcW w:w="10277" w:type="dxa"/>
            <w:gridSpan w:val="116"/>
            <w:shd w:val="clear" w:color="auto" w:fill="F7CAAC"/>
          </w:tcPr>
          <w:p w14:paraId="66A819EA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:rsidRPr="00C53C43" w14:paraId="38285756" w14:textId="77777777" w:rsidTr="00D321F6">
        <w:trPr>
          <w:gridAfter w:val="4"/>
          <w:wAfter w:w="213" w:type="dxa"/>
          <w:trHeight w:val="328"/>
        </w:trPr>
        <w:tc>
          <w:tcPr>
            <w:tcW w:w="10277" w:type="dxa"/>
            <w:gridSpan w:val="116"/>
          </w:tcPr>
          <w:p w14:paraId="792E5B09" w14:textId="77777777" w:rsidR="000E3448" w:rsidRDefault="000E3448" w:rsidP="000E3448">
            <w:r>
              <w:t>---</w:t>
            </w:r>
          </w:p>
          <w:p w14:paraId="54B814C6" w14:textId="77777777" w:rsidR="000E3448" w:rsidRDefault="000E3448" w:rsidP="000E3448"/>
          <w:p w14:paraId="501EB21A" w14:textId="77777777" w:rsidR="00513C2B" w:rsidRDefault="00513C2B" w:rsidP="000E3448"/>
          <w:p w14:paraId="22587FB7" w14:textId="77777777" w:rsidR="0087443F" w:rsidRPr="00C53C43" w:rsidRDefault="0087443F" w:rsidP="000E3448"/>
        </w:tc>
      </w:tr>
      <w:tr w:rsidR="0094363B" w14:paraId="7E415E43" w14:textId="77777777" w:rsidTr="00D321F6">
        <w:trPr>
          <w:gridAfter w:val="4"/>
          <w:wAfter w:w="213" w:type="dxa"/>
          <w:cantSplit/>
          <w:trHeight w:val="470"/>
        </w:trPr>
        <w:tc>
          <w:tcPr>
            <w:tcW w:w="2576" w:type="dxa"/>
            <w:gridSpan w:val="5"/>
            <w:shd w:val="clear" w:color="auto" w:fill="F7CAAC"/>
          </w:tcPr>
          <w:p w14:paraId="7EAB5F7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99" w:type="dxa"/>
            <w:gridSpan w:val="58"/>
          </w:tcPr>
          <w:p w14:paraId="0F7B8280" w14:textId="77777777" w:rsidR="000E3448" w:rsidRDefault="000E3448" w:rsidP="000E3448">
            <w:pPr>
              <w:jc w:val="both"/>
            </w:pPr>
          </w:p>
        </w:tc>
        <w:tc>
          <w:tcPr>
            <w:tcW w:w="841" w:type="dxa"/>
            <w:gridSpan w:val="23"/>
            <w:shd w:val="clear" w:color="auto" w:fill="F7CAAC"/>
          </w:tcPr>
          <w:p w14:paraId="104A299E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161" w:type="dxa"/>
            <w:gridSpan w:val="30"/>
          </w:tcPr>
          <w:p w14:paraId="082B3FF5" w14:textId="77777777" w:rsidR="000E3448" w:rsidRDefault="000E3448" w:rsidP="000E3448">
            <w:pPr>
              <w:jc w:val="both"/>
            </w:pPr>
          </w:p>
        </w:tc>
      </w:tr>
      <w:tr w:rsidR="000E3448" w14:paraId="60AFD91B" w14:textId="77777777" w:rsidTr="00D321F6">
        <w:trPr>
          <w:gridAfter w:val="4"/>
          <w:wAfter w:w="213" w:type="dxa"/>
        </w:trPr>
        <w:tc>
          <w:tcPr>
            <w:tcW w:w="10277" w:type="dxa"/>
            <w:gridSpan w:val="116"/>
            <w:tcBorders>
              <w:bottom w:val="double" w:sz="4" w:space="0" w:color="auto"/>
            </w:tcBorders>
            <w:shd w:val="clear" w:color="auto" w:fill="BDD6EE"/>
          </w:tcPr>
          <w:p w14:paraId="2CCA1C63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94363B" w14:paraId="79642F52" w14:textId="77777777" w:rsidTr="00D321F6">
        <w:trPr>
          <w:gridAfter w:val="4"/>
          <w:wAfter w:w="213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5528C42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546" w:type="dxa"/>
            <w:gridSpan w:val="102"/>
          </w:tcPr>
          <w:p w14:paraId="17FA538E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94363B" w14:paraId="0AB4B9AD" w14:textId="77777777" w:rsidTr="00D321F6">
        <w:trPr>
          <w:gridAfter w:val="4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13785A9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546" w:type="dxa"/>
            <w:gridSpan w:val="102"/>
          </w:tcPr>
          <w:p w14:paraId="0B38522A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94363B" w14:paraId="74910E83" w14:textId="77777777" w:rsidTr="00D321F6">
        <w:trPr>
          <w:gridAfter w:val="4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5243DFF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546" w:type="dxa"/>
            <w:gridSpan w:val="102"/>
          </w:tcPr>
          <w:p w14:paraId="10F3D077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14:paraId="14663F98" w14:textId="77777777" w:rsidTr="00D321F6">
        <w:trPr>
          <w:gridAfter w:val="4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7BE6BB0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44" w:type="dxa"/>
            <w:gridSpan w:val="49"/>
          </w:tcPr>
          <w:p w14:paraId="5DA15301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60" w:name="Capáková"/>
            <w:bookmarkEnd w:id="60"/>
            <w:r w:rsidRPr="00B96B61">
              <w:rPr>
                <w:b/>
              </w:rPr>
              <w:t>Zdenka Capáková (roz. Kuceková)</w:t>
            </w:r>
          </w:p>
        </w:tc>
        <w:tc>
          <w:tcPr>
            <w:tcW w:w="694" w:type="dxa"/>
            <w:gridSpan w:val="15"/>
            <w:shd w:val="clear" w:color="auto" w:fill="F7CAAC"/>
          </w:tcPr>
          <w:p w14:paraId="10FA436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08" w:type="dxa"/>
            <w:gridSpan w:val="38"/>
          </w:tcPr>
          <w:p w14:paraId="6BF796EF" w14:textId="77777777" w:rsidR="000E3448" w:rsidRDefault="000E3448" w:rsidP="000E3448">
            <w:pPr>
              <w:jc w:val="both"/>
            </w:pPr>
            <w:r>
              <w:t>Ing., Ph.D.</w:t>
            </w:r>
          </w:p>
        </w:tc>
      </w:tr>
      <w:tr w:rsidR="0094363B" w14:paraId="5A0A6EF5" w14:textId="77777777" w:rsidTr="00D321F6">
        <w:trPr>
          <w:gridAfter w:val="4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31A26BE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3F136EC4" w14:textId="77777777" w:rsidR="000E3448" w:rsidRDefault="000E3448" w:rsidP="000E3448">
            <w:pPr>
              <w:jc w:val="both"/>
            </w:pPr>
            <w:r>
              <w:t>1985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678D1EDB" w14:textId="77777777" w:rsidR="000E3448" w:rsidRPr="00144377" w:rsidRDefault="000E3448" w:rsidP="000E3448">
            <w:pPr>
              <w:jc w:val="both"/>
              <w:rPr>
                <w:b/>
                <w:highlight w:val="yellow"/>
              </w:rPr>
            </w:pPr>
            <w:r w:rsidRPr="002463E6"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2BE5A69B" w14:textId="77777777" w:rsidR="000E3448" w:rsidRPr="00CD708F" w:rsidRDefault="000E3448" w:rsidP="000E3448">
            <w:pPr>
              <w:jc w:val="both"/>
            </w:pPr>
            <w:r w:rsidRPr="00CD708F">
              <w:t>pp.</w:t>
            </w:r>
          </w:p>
        </w:tc>
        <w:tc>
          <w:tcPr>
            <w:tcW w:w="933" w:type="dxa"/>
            <w:gridSpan w:val="6"/>
            <w:shd w:val="clear" w:color="auto" w:fill="F7CAAC"/>
          </w:tcPr>
          <w:p w14:paraId="24354321" w14:textId="77777777" w:rsidR="000E3448" w:rsidRPr="00CD708F" w:rsidRDefault="000E3448" w:rsidP="000E3448">
            <w:pPr>
              <w:jc w:val="both"/>
              <w:rPr>
                <w:b/>
              </w:rPr>
            </w:pPr>
            <w:r w:rsidRPr="00CD708F">
              <w:rPr>
                <w:b/>
              </w:rPr>
              <w:t>rozsah</w:t>
            </w:r>
          </w:p>
        </w:tc>
        <w:tc>
          <w:tcPr>
            <w:tcW w:w="694" w:type="dxa"/>
            <w:gridSpan w:val="15"/>
          </w:tcPr>
          <w:p w14:paraId="2A5D1305" w14:textId="77777777" w:rsidR="000E3448" w:rsidRPr="00CD708F" w:rsidRDefault="000E3448" w:rsidP="000E3448">
            <w:pPr>
              <w:jc w:val="both"/>
            </w:pPr>
            <w:r w:rsidRPr="00CD708F">
              <w:t>40</w:t>
            </w:r>
          </w:p>
        </w:tc>
        <w:tc>
          <w:tcPr>
            <w:tcW w:w="717" w:type="dxa"/>
            <w:gridSpan w:val="22"/>
            <w:shd w:val="clear" w:color="auto" w:fill="F7CAAC"/>
          </w:tcPr>
          <w:p w14:paraId="4FAF6BF9" w14:textId="77777777" w:rsidR="000E3448" w:rsidRPr="00CD708F" w:rsidRDefault="000E3448" w:rsidP="000E3448">
            <w:pPr>
              <w:jc w:val="both"/>
              <w:rPr>
                <w:b/>
              </w:rPr>
            </w:pPr>
            <w:r w:rsidRPr="00CD708F">
              <w:rPr>
                <w:b/>
              </w:rPr>
              <w:t>do kdy</w:t>
            </w:r>
          </w:p>
        </w:tc>
        <w:tc>
          <w:tcPr>
            <w:tcW w:w="1591" w:type="dxa"/>
            <w:gridSpan w:val="16"/>
          </w:tcPr>
          <w:p w14:paraId="17CE2266" w14:textId="77777777" w:rsidR="000E3448" w:rsidRPr="00CD708F" w:rsidRDefault="000E3448" w:rsidP="000E3448">
            <w:pPr>
              <w:jc w:val="both"/>
            </w:pPr>
            <w:r w:rsidRPr="00A149E6">
              <w:t>12/2018</w:t>
            </w:r>
          </w:p>
        </w:tc>
      </w:tr>
      <w:tr w:rsidR="000E3448" w14:paraId="0F73737F" w14:textId="77777777" w:rsidTr="00D321F6">
        <w:trPr>
          <w:gridAfter w:val="4"/>
          <w:wAfter w:w="213" w:type="dxa"/>
        </w:trPr>
        <w:tc>
          <w:tcPr>
            <w:tcW w:w="5340" w:type="dxa"/>
            <w:gridSpan w:val="37"/>
            <w:shd w:val="clear" w:color="auto" w:fill="F7CAAC"/>
          </w:tcPr>
          <w:p w14:paraId="5D4F86E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4EF7BE03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933" w:type="dxa"/>
            <w:gridSpan w:val="6"/>
            <w:shd w:val="clear" w:color="auto" w:fill="F7CAAC"/>
          </w:tcPr>
          <w:p w14:paraId="11414E5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694" w:type="dxa"/>
            <w:gridSpan w:val="15"/>
          </w:tcPr>
          <w:p w14:paraId="1167EE06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7" w:type="dxa"/>
            <w:gridSpan w:val="22"/>
            <w:shd w:val="clear" w:color="auto" w:fill="F7CAAC"/>
          </w:tcPr>
          <w:p w14:paraId="5B23246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91" w:type="dxa"/>
            <w:gridSpan w:val="16"/>
          </w:tcPr>
          <w:p w14:paraId="6E38ADE1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D54EC0">
              <w:t>---</w:t>
            </w:r>
          </w:p>
        </w:tc>
      </w:tr>
      <w:tr w:rsidR="000E3448" w14:paraId="454C9AD8" w14:textId="77777777" w:rsidTr="00D321F6">
        <w:trPr>
          <w:gridAfter w:val="4"/>
          <w:wAfter w:w="213" w:type="dxa"/>
        </w:trPr>
        <w:tc>
          <w:tcPr>
            <w:tcW w:w="6342" w:type="dxa"/>
            <w:gridSpan w:val="57"/>
            <w:shd w:val="clear" w:color="auto" w:fill="F7CAAC"/>
          </w:tcPr>
          <w:p w14:paraId="5B229232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627" w:type="dxa"/>
            <w:gridSpan w:val="21"/>
            <w:shd w:val="clear" w:color="auto" w:fill="F7CAAC"/>
          </w:tcPr>
          <w:p w14:paraId="584F77C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08" w:type="dxa"/>
            <w:gridSpan w:val="38"/>
            <w:shd w:val="clear" w:color="auto" w:fill="F7CAAC"/>
          </w:tcPr>
          <w:p w14:paraId="7BB40C6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6A4FD74A" w14:textId="77777777" w:rsidTr="00D321F6">
        <w:trPr>
          <w:gridAfter w:val="4"/>
          <w:wAfter w:w="213" w:type="dxa"/>
        </w:trPr>
        <w:tc>
          <w:tcPr>
            <w:tcW w:w="6342" w:type="dxa"/>
            <w:gridSpan w:val="57"/>
          </w:tcPr>
          <w:p w14:paraId="26DD18A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627" w:type="dxa"/>
            <w:gridSpan w:val="21"/>
          </w:tcPr>
          <w:p w14:paraId="0B0688E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08" w:type="dxa"/>
            <w:gridSpan w:val="38"/>
          </w:tcPr>
          <w:p w14:paraId="14BE79B5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662F9D08" w14:textId="77777777" w:rsidTr="00D321F6">
        <w:trPr>
          <w:gridAfter w:val="4"/>
          <w:wAfter w:w="213" w:type="dxa"/>
        </w:trPr>
        <w:tc>
          <w:tcPr>
            <w:tcW w:w="6342" w:type="dxa"/>
            <w:gridSpan w:val="57"/>
          </w:tcPr>
          <w:p w14:paraId="1403171D" w14:textId="77777777" w:rsidR="000E3448" w:rsidRDefault="000E3448" w:rsidP="000E3448">
            <w:pPr>
              <w:jc w:val="both"/>
            </w:pPr>
          </w:p>
        </w:tc>
        <w:tc>
          <w:tcPr>
            <w:tcW w:w="1627" w:type="dxa"/>
            <w:gridSpan w:val="21"/>
          </w:tcPr>
          <w:p w14:paraId="559A7638" w14:textId="77777777" w:rsidR="000E3448" w:rsidRDefault="000E3448" w:rsidP="000E3448">
            <w:pPr>
              <w:jc w:val="both"/>
            </w:pPr>
          </w:p>
        </w:tc>
        <w:tc>
          <w:tcPr>
            <w:tcW w:w="2308" w:type="dxa"/>
            <w:gridSpan w:val="38"/>
          </w:tcPr>
          <w:p w14:paraId="21B63583" w14:textId="77777777" w:rsidR="000E3448" w:rsidRDefault="000E3448" w:rsidP="000E3448">
            <w:pPr>
              <w:jc w:val="both"/>
            </w:pPr>
          </w:p>
        </w:tc>
      </w:tr>
      <w:tr w:rsidR="000E3448" w14:paraId="7D9CE6E4" w14:textId="77777777" w:rsidTr="00D321F6">
        <w:trPr>
          <w:gridAfter w:val="4"/>
          <w:wAfter w:w="213" w:type="dxa"/>
        </w:trPr>
        <w:tc>
          <w:tcPr>
            <w:tcW w:w="6342" w:type="dxa"/>
            <w:gridSpan w:val="57"/>
          </w:tcPr>
          <w:p w14:paraId="4BA82FD2" w14:textId="77777777" w:rsidR="000E3448" w:rsidRDefault="000E3448" w:rsidP="000E3448">
            <w:pPr>
              <w:jc w:val="both"/>
            </w:pPr>
          </w:p>
        </w:tc>
        <w:tc>
          <w:tcPr>
            <w:tcW w:w="1627" w:type="dxa"/>
            <w:gridSpan w:val="21"/>
          </w:tcPr>
          <w:p w14:paraId="0E3F650E" w14:textId="77777777" w:rsidR="000E3448" w:rsidRDefault="000E3448" w:rsidP="000E3448">
            <w:pPr>
              <w:jc w:val="both"/>
            </w:pPr>
          </w:p>
        </w:tc>
        <w:tc>
          <w:tcPr>
            <w:tcW w:w="2308" w:type="dxa"/>
            <w:gridSpan w:val="38"/>
          </w:tcPr>
          <w:p w14:paraId="311494CA" w14:textId="77777777" w:rsidR="000E3448" w:rsidRDefault="000E3448" w:rsidP="000E3448">
            <w:pPr>
              <w:jc w:val="both"/>
            </w:pPr>
          </w:p>
        </w:tc>
      </w:tr>
      <w:tr w:rsidR="000E3448" w14:paraId="5B856234" w14:textId="77777777" w:rsidTr="00D321F6">
        <w:trPr>
          <w:gridAfter w:val="4"/>
          <w:wAfter w:w="213" w:type="dxa"/>
        </w:trPr>
        <w:tc>
          <w:tcPr>
            <w:tcW w:w="6342" w:type="dxa"/>
            <w:gridSpan w:val="57"/>
          </w:tcPr>
          <w:p w14:paraId="0752AD0C" w14:textId="77777777" w:rsidR="000E3448" w:rsidRDefault="000E3448" w:rsidP="000E3448">
            <w:pPr>
              <w:jc w:val="both"/>
            </w:pPr>
          </w:p>
        </w:tc>
        <w:tc>
          <w:tcPr>
            <w:tcW w:w="1627" w:type="dxa"/>
            <w:gridSpan w:val="21"/>
          </w:tcPr>
          <w:p w14:paraId="09C54E59" w14:textId="77777777" w:rsidR="000E3448" w:rsidRDefault="000E3448" w:rsidP="000E3448">
            <w:pPr>
              <w:jc w:val="both"/>
            </w:pPr>
          </w:p>
        </w:tc>
        <w:tc>
          <w:tcPr>
            <w:tcW w:w="2308" w:type="dxa"/>
            <w:gridSpan w:val="38"/>
          </w:tcPr>
          <w:p w14:paraId="715B6D84" w14:textId="77777777" w:rsidR="000E3448" w:rsidRDefault="000E3448" w:rsidP="000E3448">
            <w:pPr>
              <w:jc w:val="both"/>
            </w:pPr>
          </w:p>
        </w:tc>
      </w:tr>
      <w:tr w:rsidR="000E3448" w14:paraId="76FD079E" w14:textId="77777777" w:rsidTr="00D321F6">
        <w:trPr>
          <w:gridAfter w:val="4"/>
          <w:wAfter w:w="213" w:type="dxa"/>
        </w:trPr>
        <w:tc>
          <w:tcPr>
            <w:tcW w:w="10277" w:type="dxa"/>
            <w:gridSpan w:val="116"/>
            <w:shd w:val="clear" w:color="auto" w:fill="F7CAAC"/>
          </w:tcPr>
          <w:p w14:paraId="27154B78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5B67CFCC" w14:textId="77777777" w:rsidTr="00D321F6">
        <w:trPr>
          <w:gridAfter w:val="4"/>
          <w:wAfter w:w="213" w:type="dxa"/>
          <w:trHeight w:val="323"/>
        </w:trPr>
        <w:tc>
          <w:tcPr>
            <w:tcW w:w="10277" w:type="dxa"/>
            <w:gridSpan w:val="116"/>
            <w:tcBorders>
              <w:top w:val="nil"/>
            </w:tcBorders>
          </w:tcPr>
          <w:p w14:paraId="641A2E1C" w14:textId="772EFA18" w:rsidR="000E3448" w:rsidRPr="00D17438" w:rsidRDefault="00742590" w:rsidP="00D17438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742590">
              <w:rPr>
                <w:sz w:val="21"/>
                <w:szCs w:val="21"/>
                <w:shd w:val="clear" w:color="auto" w:fill="FFFFFF"/>
                <w:lang w:val="en-GB"/>
              </w:rPr>
              <w:t>Testing of  Biological Properties of Materials and Omic Approaches</w:t>
            </w:r>
            <w:r>
              <w:rPr>
                <w:sz w:val="21"/>
                <w:szCs w:val="21"/>
              </w:rPr>
              <w:t xml:space="preserve"> </w:t>
            </w:r>
            <w:r w:rsidR="00D17438">
              <w:rPr>
                <w:sz w:val="21"/>
                <w:szCs w:val="21"/>
              </w:rPr>
              <w:t>(30% p)</w:t>
            </w:r>
          </w:p>
        </w:tc>
      </w:tr>
      <w:tr w:rsidR="000E3448" w14:paraId="4661341C" w14:textId="77777777" w:rsidTr="00D321F6">
        <w:trPr>
          <w:gridAfter w:val="4"/>
          <w:wAfter w:w="213" w:type="dxa"/>
        </w:trPr>
        <w:tc>
          <w:tcPr>
            <w:tcW w:w="10277" w:type="dxa"/>
            <w:gridSpan w:val="116"/>
            <w:shd w:val="clear" w:color="auto" w:fill="F7CAAC"/>
          </w:tcPr>
          <w:p w14:paraId="389BA6F7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4C93B40B" w14:textId="77777777" w:rsidTr="00D321F6">
        <w:trPr>
          <w:gridAfter w:val="4"/>
          <w:wAfter w:w="213" w:type="dxa"/>
          <w:trHeight w:val="372"/>
        </w:trPr>
        <w:tc>
          <w:tcPr>
            <w:tcW w:w="10277" w:type="dxa"/>
            <w:gridSpan w:val="116"/>
          </w:tcPr>
          <w:p w14:paraId="1A1902F8" w14:textId="77777777" w:rsidR="000E3448" w:rsidRPr="00577228" w:rsidRDefault="000E3448" w:rsidP="000E344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577228">
              <w:rPr>
                <w:rFonts w:eastAsia="Calibri"/>
                <w:sz w:val="21"/>
                <w:szCs w:val="21"/>
              </w:rPr>
              <w:t xml:space="preserve">2014: UTB Zlín, FT, SP Chemie a technologie materiálů, obor </w:t>
            </w:r>
            <w:r w:rsidRPr="00577228">
              <w:rPr>
                <w:sz w:val="21"/>
                <w:szCs w:val="21"/>
              </w:rPr>
              <w:t>Technologie makromolekulárních látek</w:t>
            </w:r>
            <w:r w:rsidRPr="00577228">
              <w:rPr>
                <w:rFonts w:eastAsia="Calibri"/>
                <w:sz w:val="21"/>
                <w:szCs w:val="21"/>
              </w:rPr>
              <w:t>, Ph.D.</w:t>
            </w:r>
          </w:p>
        </w:tc>
      </w:tr>
      <w:tr w:rsidR="000E3448" w14:paraId="0D1086F6" w14:textId="77777777" w:rsidTr="00D321F6">
        <w:trPr>
          <w:gridAfter w:val="4"/>
          <w:wAfter w:w="213" w:type="dxa"/>
        </w:trPr>
        <w:tc>
          <w:tcPr>
            <w:tcW w:w="10277" w:type="dxa"/>
            <w:gridSpan w:val="116"/>
            <w:shd w:val="clear" w:color="auto" w:fill="F7CAAC"/>
          </w:tcPr>
          <w:p w14:paraId="596EDC9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48CE7B1C" w14:textId="77777777" w:rsidTr="00D321F6">
        <w:trPr>
          <w:gridAfter w:val="4"/>
          <w:wAfter w:w="213" w:type="dxa"/>
          <w:trHeight w:val="272"/>
        </w:trPr>
        <w:tc>
          <w:tcPr>
            <w:tcW w:w="10277" w:type="dxa"/>
            <w:gridSpan w:val="116"/>
          </w:tcPr>
          <w:p w14:paraId="4E164E81" w14:textId="77777777" w:rsidR="000E3448" w:rsidRPr="00577228" w:rsidRDefault="000E3448" w:rsidP="000E344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2014</w:t>
            </w:r>
            <w:r w:rsidRPr="00577228">
              <w:rPr>
                <w:rFonts w:eastAsia="Calibri"/>
                <w:sz w:val="21"/>
                <w:szCs w:val="21"/>
              </w:rPr>
              <w:t xml:space="preserve"> – </w:t>
            </w:r>
            <w:r w:rsidRPr="00577228">
              <w:rPr>
                <w:sz w:val="21"/>
                <w:szCs w:val="21"/>
              </w:rPr>
              <w:t>dosud</w:t>
            </w:r>
            <w:r w:rsidRPr="00577228">
              <w:rPr>
                <w:rFonts w:eastAsia="Calibri"/>
                <w:sz w:val="21"/>
                <w:szCs w:val="21"/>
              </w:rPr>
              <w:t xml:space="preserve">: </w:t>
            </w:r>
            <w:r w:rsidRPr="00577228">
              <w:rPr>
                <w:sz w:val="21"/>
                <w:szCs w:val="21"/>
              </w:rPr>
              <w:t>UTB Zlín, CPS, junior researcher</w:t>
            </w:r>
          </w:p>
        </w:tc>
      </w:tr>
      <w:tr w:rsidR="000E3448" w14:paraId="5B0AB032" w14:textId="77777777" w:rsidTr="00D321F6">
        <w:trPr>
          <w:gridAfter w:val="4"/>
          <w:wAfter w:w="213" w:type="dxa"/>
          <w:trHeight w:val="250"/>
        </w:trPr>
        <w:tc>
          <w:tcPr>
            <w:tcW w:w="10277" w:type="dxa"/>
            <w:gridSpan w:val="116"/>
            <w:shd w:val="clear" w:color="auto" w:fill="F7CAAC"/>
          </w:tcPr>
          <w:p w14:paraId="3455CF9E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2867626C" w14:textId="77777777" w:rsidTr="00D321F6">
        <w:trPr>
          <w:gridAfter w:val="4"/>
          <w:wAfter w:w="213" w:type="dxa"/>
          <w:trHeight w:val="184"/>
        </w:trPr>
        <w:tc>
          <w:tcPr>
            <w:tcW w:w="10277" w:type="dxa"/>
            <w:gridSpan w:val="116"/>
          </w:tcPr>
          <w:p w14:paraId="44165929" w14:textId="77777777" w:rsidR="000E3448" w:rsidRPr="00577228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577228">
              <w:rPr>
                <w:rFonts w:eastAsia="Calibri"/>
                <w:sz w:val="21"/>
                <w:szCs w:val="21"/>
              </w:rPr>
              <w:t>–</w:t>
            </w:r>
            <w:r w:rsidRPr="00577228">
              <w:rPr>
                <w:sz w:val="21"/>
                <w:szCs w:val="21"/>
              </w:rPr>
              <w:t xml:space="preserve"> 2017: 1 BP.</w:t>
            </w:r>
          </w:p>
        </w:tc>
      </w:tr>
      <w:tr w:rsidR="0094363B" w14:paraId="3A95C3B7" w14:textId="77777777" w:rsidTr="00D321F6">
        <w:trPr>
          <w:gridAfter w:val="4"/>
          <w:wAfter w:w="213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21378BA0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6AF42A0D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3FE2604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149" w:type="dxa"/>
            <w:gridSpan w:val="29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3805338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611001BC" w14:textId="77777777" w:rsidTr="00D321F6">
        <w:trPr>
          <w:gridAfter w:val="4"/>
          <w:wAfter w:w="213" w:type="dxa"/>
          <w:cantSplit/>
        </w:trPr>
        <w:tc>
          <w:tcPr>
            <w:tcW w:w="3567" w:type="dxa"/>
            <w:gridSpan w:val="28"/>
          </w:tcPr>
          <w:p w14:paraId="1E8213E2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7F4174C1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0D28FE09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30" w:type="dxa"/>
            <w:gridSpan w:val="19"/>
            <w:tcBorders>
              <w:left w:val="single" w:sz="12" w:space="0" w:color="auto"/>
            </w:tcBorders>
            <w:shd w:val="clear" w:color="auto" w:fill="F7CAAC"/>
          </w:tcPr>
          <w:p w14:paraId="78A664BA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09" w:type="dxa"/>
            <w:gridSpan w:val="9"/>
            <w:shd w:val="clear" w:color="auto" w:fill="F7CAAC"/>
          </w:tcPr>
          <w:p w14:paraId="22731C06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10" w:type="dxa"/>
            <w:shd w:val="clear" w:color="auto" w:fill="F7CAAC"/>
          </w:tcPr>
          <w:p w14:paraId="3506CDC0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54AEA51E" w14:textId="77777777" w:rsidTr="00D321F6">
        <w:trPr>
          <w:gridAfter w:val="4"/>
          <w:wAfter w:w="213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3E1F71F9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57642DC7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  <w:shd w:val="clear" w:color="auto" w:fill="F7CAAC"/>
          </w:tcPr>
          <w:p w14:paraId="393D20B5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30" w:type="dxa"/>
            <w:gridSpan w:val="19"/>
            <w:vMerge w:val="restart"/>
            <w:tcBorders>
              <w:left w:val="single" w:sz="12" w:space="0" w:color="auto"/>
            </w:tcBorders>
          </w:tcPr>
          <w:p w14:paraId="791C8B6E" w14:textId="77777777" w:rsidR="000E3448" w:rsidRPr="00383210" w:rsidRDefault="000E3448" w:rsidP="000E3448">
            <w:pPr>
              <w:jc w:val="both"/>
              <w:rPr>
                <w:b/>
              </w:rPr>
            </w:pPr>
            <w:r w:rsidRPr="00383210">
              <w:rPr>
                <w:b/>
              </w:rPr>
              <w:t>76</w:t>
            </w:r>
          </w:p>
        </w:tc>
        <w:tc>
          <w:tcPr>
            <w:tcW w:w="709" w:type="dxa"/>
            <w:gridSpan w:val="9"/>
            <w:vMerge w:val="restart"/>
          </w:tcPr>
          <w:p w14:paraId="571DE655" w14:textId="77777777" w:rsidR="000E3448" w:rsidRPr="00383210" w:rsidRDefault="000E3448" w:rsidP="000E3448">
            <w:pPr>
              <w:jc w:val="both"/>
              <w:rPr>
                <w:b/>
              </w:rPr>
            </w:pPr>
            <w:r w:rsidRPr="00383210">
              <w:rPr>
                <w:b/>
              </w:rPr>
              <w:t>117</w:t>
            </w:r>
          </w:p>
        </w:tc>
        <w:tc>
          <w:tcPr>
            <w:tcW w:w="710" w:type="dxa"/>
            <w:vMerge w:val="restart"/>
          </w:tcPr>
          <w:p w14:paraId="311A2FF5" w14:textId="77777777" w:rsidR="000E3448" w:rsidRPr="00383210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383210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30DDC1D2" w14:textId="77777777" w:rsidTr="00D321F6">
        <w:trPr>
          <w:gridAfter w:val="4"/>
          <w:wAfter w:w="213" w:type="dxa"/>
          <w:trHeight w:val="205"/>
        </w:trPr>
        <w:tc>
          <w:tcPr>
            <w:tcW w:w="3567" w:type="dxa"/>
            <w:gridSpan w:val="28"/>
          </w:tcPr>
          <w:p w14:paraId="4B0144F1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0ABEB19D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50B08244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30" w:type="dxa"/>
            <w:gridSpan w:val="19"/>
            <w:vMerge/>
            <w:tcBorders>
              <w:left w:val="single" w:sz="12" w:space="0" w:color="auto"/>
            </w:tcBorders>
            <w:vAlign w:val="center"/>
          </w:tcPr>
          <w:p w14:paraId="1E824751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09" w:type="dxa"/>
            <w:gridSpan w:val="9"/>
            <w:vMerge/>
            <w:vAlign w:val="center"/>
          </w:tcPr>
          <w:p w14:paraId="06F6B563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10" w:type="dxa"/>
            <w:vMerge/>
            <w:vAlign w:val="center"/>
          </w:tcPr>
          <w:p w14:paraId="41994AF7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1E8D293B" w14:textId="77777777" w:rsidTr="00D321F6">
        <w:trPr>
          <w:gridAfter w:val="4"/>
          <w:wAfter w:w="213" w:type="dxa"/>
        </w:trPr>
        <w:tc>
          <w:tcPr>
            <w:tcW w:w="10277" w:type="dxa"/>
            <w:gridSpan w:val="116"/>
            <w:shd w:val="clear" w:color="auto" w:fill="F7CAAC"/>
          </w:tcPr>
          <w:p w14:paraId="466151D5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65C85D2D" w14:textId="77777777" w:rsidTr="00D321F6">
        <w:trPr>
          <w:gridAfter w:val="4"/>
          <w:wAfter w:w="213" w:type="dxa"/>
          <w:trHeight w:val="283"/>
        </w:trPr>
        <w:tc>
          <w:tcPr>
            <w:tcW w:w="10277" w:type="dxa"/>
            <w:gridSpan w:val="116"/>
          </w:tcPr>
          <w:p w14:paraId="28736F89" w14:textId="77777777" w:rsidR="000E3448" w:rsidRPr="00C86E4A" w:rsidRDefault="000E3448" w:rsidP="000E3448">
            <w:pPr>
              <w:spacing w:before="120" w:after="120"/>
              <w:jc w:val="both"/>
              <w:rPr>
                <w:sz w:val="21"/>
                <w:szCs w:val="21"/>
                <w:lang w:val="en-US"/>
              </w:rPr>
            </w:pPr>
            <w:r w:rsidRPr="00C86E4A">
              <w:rPr>
                <w:caps/>
                <w:sz w:val="21"/>
                <w:szCs w:val="21"/>
                <w:lang w:val="en-US"/>
              </w:rPr>
              <w:t xml:space="preserve">Rejmontová, P., </w:t>
            </w:r>
            <w:r w:rsidRPr="00C86E4A">
              <w:rPr>
                <w:b/>
                <w:caps/>
                <w:sz w:val="21"/>
                <w:szCs w:val="21"/>
                <w:lang w:val="en-US"/>
              </w:rPr>
              <w:t>Capáková, Z.</w:t>
            </w:r>
            <w:r w:rsidRPr="00C86E4A">
              <w:rPr>
                <w:caps/>
                <w:sz w:val="21"/>
                <w:szCs w:val="21"/>
                <w:lang w:val="en-US"/>
              </w:rPr>
              <w:t xml:space="preserve"> </w:t>
            </w:r>
            <w:r w:rsidRPr="00C86E4A">
              <w:rPr>
                <w:b/>
                <w:caps/>
                <w:sz w:val="21"/>
                <w:szCs w:val="21"/>
                <w:lang w:val="en-US"/>
              </w:rPr>
              <w:t>(15%)</w:t>
            </w:r>
            <w:r w:rsidRPr="00C86E4A">
              <w:rPr>
                <w:caps/>
                <w:sz w:val="21"/>
                <w:szCs w:val="21"/>
                <w:lang w:val="en-US"/>
              </w:rPr>
              <w:t xml:space="preserve">, Mikušová, N., </w:t>
            </w:r>
            <w:r w:rsidRPr="00C86E4A">
              <w:rPr>
                <w:sz w:val="21"/>
                <w:szCs w:val="21"/>
                <w:lang w:val="en-US"/>
              </w:rPr>
              <w:t>et al</w:t>
            </w:r>
            <w:r w:rsidRPr="00C86E4A">
              <w:rPr>
                <w:caps/>
                <w:sz w:val="21"/>
                <w:szCs w:val="21"/>
                <w:lang w:val="en-US"/>
              </w:rPr>
              <w:t xml:space="preserve">.: </w:t>
            </w:r>
            <w:r w:rsidRPr="00C86E4A">
              <w:rPr>
                <w:sz w:val="21"/>
                <w:szCs w:val="21"/>
                <w:lang w:val="en-US"/>
              </w:rPr>
              <w:t xml:space="preserve">Adhesion, proliferation and migration of NIH/3T3 cells on modified polyaniline surfaces. </w:t>
            </w:r>
            <w:r w:rsidRPr="00C86E4A">
              <w:rPr>
                <w:i/>
                <w:sz w:val="21"/>
                <w:szCs w:val="21"/>
                <w:lang w:val="en-US"/>
              </w:rPr>
              <w:t>International Journal of Molecular Sciences</w:t>
            </w:r>
            <w:r w:rsidRPr="00C86E4A">
              <w:rPr>
                <w:sz w:val="21"/>
                <w:szCs w:val="21"/>
                <w:lang w:val="en-US"/>
              </w:rPr>
              <w:t xml:space="preserve"> 17, 1439, </w:t>
            </w:r>
            <w:r w:rsidRPr="00C86E4A">
              <w:rPr>
                <w:b/>
                <w:sz w:val="21"/>
                <w:szCs w:val="21"/>
                <w:lang w:val="en-US"/>
              </w:rPr>
              <w:t>2016</w:t>
            </w:r>
            <w:r w:rsidRPr="00C86E4A">
              <w:rPr>
                <w:sz w:val="21"/>
                <w:szCs w:val="21"/>
                <w:lang w:val="en-US"/>
              </w:rPr>
              <w:t xml:space="preserve">. </w:t>
            </w:r>
            <w:r w:rsidRPr="00C86E4A">
              <w:rPr>
                <w:caps/>
                <w:sz w:val="21"/>
                <w:szCs w:val="21"/>
                <w:lang w:val="en-US"/>
              </w:rPr>
              <w:t xml:space="preserve">DOI 10.3390/ijms17091439. </w:t>
            </w:r>
          </w:p>
          <w:p w14:paraId="6F8AAFF6" w14:textId="77777777" w:rsidR="000E3448" w:rsidRPr="00C86E4A" w:rsidRDefault="000E3448" w:rsidP="000E3448">
            <w:pPr>
              <w:spacing w:before="120" w:after="120"/>
              <w:jc w:val="both"/>
              <w:rPr>
                <w:sz w:val="21"/>
                <w:szCs w:val="21"/>
                <w:lang w:val="en-US"/>
              </w:rPr>
            </w:pPr>
            <w:r w:rsidRPr="00C86E4A">
              <w:rPr>
                <w:caps/>
                <w:sz w:val="21"/>
                <w:szCs w:val="21"/>
                <w:lang w:val="en-US"/>
              </w:rPr>
              <w:t xml:space="preserve">HUMPOLÍČEK, P., </w:t>
            </w:r>
            <w:r w:rsidRPr="00C86E4A">
              <w:rPr>
                <w:b/>
                <w:caps/>
                <w:sz w:val="21"/>
                <w:szCs w:val="21"/>
                <w:lang w:val="en-US"/>
              </w:rPr>
              <w:t>KUCEKOVÁ, Z. (15%)</w:t>
            </w:r>
            <w:r w:rsidRPr="00C86E4A">
              <w:rPr>
                <w:caps/>
                <w:sz w:val="21"/>
                <w:szCs w:val="21"/>
                <w:lang w:val="en-US"/>
              </w:rPr>
              <w:t>, KAŠPÁRKOVÁ, V.</w:t>
            </w:r>
            <w:r w:rsidRPr="00577228">
              <w:rPr>
                <w:sz w:val="21"/>
                <w:szCs w:val="21"/>
              </w:rPr>
              <w:t>,</w:t>
            </w:r>
            <w:r w:rsidRPr="00577228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C86E4A">
              <w:rPr>
                <w:sz w:val="21"/>
                <w:szCs w:val="21"/>
                <w:lang w:val="en-US"/>
              </w:rPr>
              <w:t xml:space="preserve">et al.: Blood coagulation and platelet adhesion on polyaniline films. </w:t>
            </w:r>
            <w:r w:rsidRPr="00C86E4A">
              <w:rPr>
                <w:i/>
                <w:sz w:val="21"/>
                <w:szCs w:val="21"/>
                <w:lang w:val="en-US"/>
              </w:rPr>
              <w:t>Colloids and Surfaces B: Biointerfaces</w:t>
            </w:r>
            <w:r w:rsidRPr="00C86E4A">
              <w:rPr>
                <w:sz w:val="21"/>
                <w:szCs w:val="21"/>
                <w:lang w:val="en-US"/>
              </w:rPr>
              <w:t xml:space="preserve"> 133, 278-285, </w:t>
            </w:r>
            <w:r w:rsidRPr="00C86E4A">
              <w:rPr>
                <w:b/>
                <w:sz w:val="21"/>
                <w:szCs w:val="21"/>
                <w:lang w:val="en-US"/>
              </w:rPr>
              <w:t>2015</w:t>
            </w:r>
            <w:r w:rsidRPr="00C86E4A">
              <w:rPr>
                <w:sz w:val="21"/>
                <w:szCs w:val="21"/>
                <w:lang w:val="en-US"/>
              </w:rPr>
              <w:t xml:space="preserve">. DOI 10.1016/j.colsurfb.2015.06.008. </w:t>
            </w:r>
          </w:p>
          <w:p w14:paraId="368D5E5D" w14:textId="77777777" w:rsidR="000E3448" w:rsidRPr="00C86E4A" w:rsidRDefault="000E3448" w:rsidP="000E3448">
            <w:pPr>
              <w:spacing w:before="120" w:after="120"/>
              <w:jc w:val="both"/>
              <w:rPr>
                <w:caps/>
                <w:sz w:val="21"/>
                <w:szCs w:val="21"/>
                <w:lang w:val="en-US"/>
              </w:rPr>
            </w:pPr>
            <w:r w:rsidRPr="00C86E4A">
              <w:rPr>
                <w:caps/>
                <w:sz w:val="21"/>
                <w:szCs w:val="21"/>
                <w:lang w:val="en-US"/>
              </w:rPr>
              <w:t xml:space="preserve">Humpolíček, P., Radaszkiewics, K.A., </w:t>
            </w:r>
            <w:r w:rsidRPr="00C86E4A">
              <w:rPr>
                <w:b/>
                <w:caps/>
                <w:sz w:val="21"/>
                <w:szCs w:val="21"/>
                <w:lang w:val="en-US"/>
              </w:rPr>
              <w:t>Kuceková, Z. (15%)</w:t>
            </w:r>
            <w:r w:rsidRPr="00C86E4A">
              <w:rPr>
                <w:caps/>
                <w:sz w:val="21"/>
                <w:szCs w:val="21"/>
                <w:lang w:val="en-US"/>
              </w:rPr>
              <w:t xml:space="preserve">, </w:t>
            </w:r>
            <w:r w:rsidRPr="00C86E4A">
              <w:rPr>
                <w:sz w:val="21"/>
                <w:szCs w:val="21"/>
                <w:lang w:val="en-US"/>
              </w:rPr>
              <w:t>et al</w:t>
            </w:r>
            <w:r w:rsidRPr="00C86E4A">
              <w:rPr>
                <w:caps/>
                <w:sz w:val="21"/>
                <w:szCs w:val="21"/>
                <w:lang w:val="en-US"/>
              </w:rPr>
              <w:t xml:space="preserve">.: </w:t>
            </w:r>
            <w:r w:rsidRPr="00C86E4A">
              <w:rPr>
                <w:sz w:val="21"/>
                <w:szCs w:val="21"/>
                <w:lang w:val="en-US"/>
              </w:rPr>
              <w:t>Stem cell differentiation on conducting polyaniline.</w:t>
            </w:r>
            <w:r w:rsidRPr="00C86E4A">
              <w:rPr>
                <w:caps/>
                <w:sz w:val="21"/>
                <w:szCs w:val="21"/>
                <w:lang w:val="en-US"/>
              </w:rPr>
              <w:t xml:space="preserve"> </w:t>
            </w:r>
            <w:r w:rsidRPr="00C86E4A">
              <w:rPr>
                <w:i/>
                <w:caps/>
                <w:sz w:val="21"/>
                <w:szCs w:val="21"/>
                <w:lang w:val="en-US"/>
              </w:rPr>
              <w:t>RSC A</w:t>
            </w:r>
            <w:r w:rsidRPr="00C86E4A">
              <w:rPr>
                <w:i/>
                <w:sz w:val="21"/>
                <w:szCs w:val="21"/>
                <w:lang w:val="en-US"/>
              </w:rPr>
              <w:t>dvances</w:t>
            </w:r>
            <w:r w:rsidRPr="00C86E4A">
              <w:rPr>
                <w:caps/>
                <w:sz w:val="21"/>
                <w:szCs w:val="21"/>
                <w:lang w:val="en-US"/>
              </w:rPr>
              <w:t xml:space="preserve"> 5, 68796-68805, </w:t>
            </w:r>
            <w:r w:rsidRPr="00C86E4A">
              <w:rPr>
                <w:b/>
                <w:caps/>
                <w:sz w:val="21"/>
                <w:szCs w:val="21"/>
                <w:lang w:val="en-US"/>
              </w:rPr>
              <w:t>2015</w:t>
            </w:r>
            <w:r w:rsidRPr="00C86E4A">
              <w:rPr>
                <w:caps/>
                <w:sz w:val="21"/>
                <w:szCs w:val="21"/>
                <w:lang w:val="en-US"/>
              </w:rPr>
              <w:t xml:space="preserve">. DOI 10.1039/c5ra12218j. </w:t>
            </w:r>
          </w:p>
          <w:p w14:paraId="6869E223" w14:textId="77777777" w:rsidR="000E3448" w:rsidRPr="00C86E4A" w:rsidRDefault="000E3448" w:rsidP="000E3448">
            <w:pPr>
              <w:spacing w:before="120" w:after="120"/>
              <w:jc w:val="both"/>
              <w:rPr>
                <w:sz w:val="21"/>
                <w:szCs w:val="21"/>
                <w:lang w:val="en-US"/>
              </w:rPr>
            </w:pPr>
            <w:r w:rsidRPr="00C86E4A">
              <w:rPr>
                <w:b/>
                <w:caps/>
                <w:sz w:val="21"/>
                <w:szCs w:val="21"/>
                <w:lang w:val="en-US"/>
              </w:rPr>
              <w:t>Kuceková, Z. (13%)</w:t>
            </w:r>
            <w:r w:rsidRPr="00C86E4A">
              <w:rPr>
                <w:caps/>
                <w:sz w:val="21"/>
                <w:szCs w:val="21"/>
                <w:lang w:val="en-US"/>
              </w:rPr>
              <w:t>,</w:t>
            </w:r>
            <w:r w:rsidRPr="00C86E4A">
              <w:rPr>
                <w:b/>
                <w:caps/>
                <w:sz w:val="21"/>
                <w:szCs w:val="21"/>
                <w:lang w:val="en-US"/>
              </w:rPr>
              <w:t xml:space="preserve"> </w:t>
            </w:r>
            <w:bookmarkStart w:id="61" w:name="OLE_LINK2"/>
            <w:bookmarkStart w:id="62" w:name="OLE_LINK1"/>
            <w:r w:rsidRPr="00C86E4A">
              <w:rPr>
                <w:caps/>
                <w:sz w:val="21"/>
                <w:szCs w:val="21"/>
                <w:lang w:val="en-US"/>
              </w:rPr>
              <w:t>Humpolíček</w:t>
            </w:r>
            <w:bookmarkEnd w:id="61"/>
            <w:bookmarkEnd w:id="62"/>
            <w:r w:rsidRPr="00C86E4A">
              <w:rPr>
                <w:caps/>
                <w:sz w:val="21"/>
                <w:szCs w:val="21"/>
                <w:lang w:val="en-US"/>
              </w:rPr>
              <w:t xml:space="preserve">, P., Kašpárková, V., </w:t>
            </w:r>
            <w:r w:rsidRPr="00C86E4A">
              <w:rPr>
                <w:sz w:val="21"/>
                <w:szCs w:val="21"/>
                <w:lang w:val="en-US"/>
              </w:rPr>
              <w:t>et al.</w:t>
            </w:r>
            <w:r w:rsidRPr="00C86E4A">
              <w:rPr>
                <w:caps/>
                <w:sz w:val="21"/>
                <w:szCs w:val="21"/>
                <w:lang w:val="en-US"/>
              </w:rPr>
              <w:t>:</w:t>
            </w:r>
            <w:r w:rsidRPr="00C86E4A">
              <w:rPr>
                <w:b/>
                <w:caps/>
                <w:sz w:val="21"/>
                <w:szCs w:val="21"/>
                <w:lang w:val="en-US"/>
              </w:rPr>
              <w:t xml:space="preserve"> </w:t>
            </w:r>
            <w:r w:rsidRPr="00C86E4A">
              <w:rPr>
                <w:sz w:val="21"/>
                <w:szCs w:val="21"/>
                <w:lang w:val="en-US"/>
              </w:rPr>
              <w:t>Colloidal polyaniline dispersions: Antibacterial activity, cytotoxicity and neutrophil oxidative burst.</w:t>
            </w:r>
            <w:r w:rsidRPr="00577228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C86E4A">
              <w:rPr>
                <w:i/>
                <w:sz w:val="21"/>
                <w:szCs w:val="21"/>
                <w:lang w:val="en-US"/>
              </w:rPr>
              <w:t>Colloids and Surfaces B: Biointerfaces</w:t>
            </w:r>
            <w:r w:rsidRPr="00C86E4A">
              <w:rPr>
                <w:sz w:val="21"/>
                <w:szCs w:val="21"/>
                <w:lang w:val="en-US"/>
              </w:rPr>
              <w:t xml:space="preserve"> 116, 411-417,</w:t>
            </w:r>
            <w:r w:rsidRPr="00577228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C86E4A">
              <w:rPr>
                <w:b/>
                <w:sz w:val="21"/>
                <w:szCs w:val="21"/>
                <w:lang w:val="en-US"/>
              </w:rPr>
              <w:t>2014</w:t>
            </w:r>
            <w:r w:rsidRPr="00C86E4A">
              <w:rPr>
                <w:sz w:val="21"/>
                <w:szCs w:val="21"/>
                <w:lang w:val="en-US"/>
              </w:rPr>
              <w:t>.</w:t>
            </w:r>
            <w:r w:rsidRPr="00C86E4A">
              <w:rPr>
                <w:b/>
                <w:sz w:val="21"/>
                <w:szCs w:val="21"/>
                <w:lang w:val="en-US"/>
              </w:rPr>
              <w:t xml:space="preserve"> </w:t>
            </w:r>
            <w:r w:rsidRPr="00C86E4A">
              <w:rPr>
                <w:sz w:val="21"/>
                <w:szCs w:val="21"/>
                <w:lang w:val="en-US"/>
              </w:rPr>
              <w:t xml:space="preserve">DOI 10.1016/j.colsurfb.2014.01.027. </w:t>
            </w:r>
          </w:p>
          <w:p w14:paraId="41153613" w14:textId="77777777" w:rsidR="000E3448" w:rsidRDefault="000E3448" w:rsidP="000E3448">
            <w:pPr>
              <w:spacing w:before="120" w:after="120"/>
              <w:jc w:val="both"/>
              <w:rPr>
                <w:b/>
              </w:rPr>
            </w:pPr>
            <w:r w:rsidRPr="00C86E4A">
              <w:rPr>
                <w:b/>
                <w:caps/>
                <w:sz w:val="21"/>
                <w:szCs w:val="21"/>
                <w:lang w:val="en-US"/>
              </w:rPr>
              <w:t>Kuceková, Z. (25%)</w:t>
            </w:r>
            <w:r w:rsidRPr="00C86E4A">
              <w:rPr>
                <w:caps/>
                <w:sz w:val="21"/>
                <w:szCs w:val="21"/>
                <w:lang w:val="en-US"/>
              </w:rPr>
              <w:t xml:space="preserve">, Kašpárková, V., Humpolíček, P., </w:t>
            </w:r>
            <w:r w:rsidRPr="00C86E4A">
              <w:rPr>
                <w:sz w:val="21"/>
                <w:szCs w:val="21"/>
                <w:lang w:val="en-US"/>
              </w:rPr>
              <w:t>et al</w:t>
            </w:r>
            <w:r w:rsidRPr="00C86E4A">
              <w:rPr>
                <w:caps/>
                <w:sz w:val="21"/>
                <w:szCs w:val="21"/>
                <w:lang w:val="en-US"/>
              </w:rPr>
              <w:t xml:space="preserve">.: </w:t>
            </w:r>
            <w:r w:rsidRPr="00C86E4A">
              <w:rPr>
                <w:sz w:val="21"/>
                <w:szCs w:val="21"/>
                <w:lang w:val="en-US"/>
              </w:rPr>
              <w:t xml:space="preserve">Antibacterial properties of polyaniline-silver films. </w:t>
            </w:r>
            <w:r w:rsidRPr="00577228">
              <w:rPr>
                <w:i/>
                <w:sz w:val="21"/>
                <w:szCs w:val="21"/>
                <w:lang w:val="nb-NO"/>
              </w:rPr>
              <w:t>Chemical Papers</w:t>
            </w:r>
            <w:r w:rsidRPr="00577228">
              <w:rPr>
                <w:sz w:val="21"/>
                <w:szCs w:val="21"/>
                <w:lang w:val="nb-NO"/>
              </w:rPr>
              <w:t xml:space="preserve"> 67, 1103-1108</w:t>
            </w:r>
            <w:r w:rsidRPr="00577228">
              <w:rPr>
                <w:caps/>
                <w:sz w:val="21"/>
                <w:szCs w:val="21"/>
                <w:lang w:val="nb-NO"/>
              </w:rPr>
              <w:t xml:space="preserve">. </w:t>
            </w:r>
            <w:r w:rsidRPr="00577228">
              <w:rPr>
                <w:b/>
                <w:caps/>
                <w:sz w:val="21"/>
                <w:szCs w:val="21"/>
                <w:lang w:val="nb-NO"/>
              </w:rPr>
              <w:t>2013</w:t>
            </w:r>
            <w:r w:rsidRPr="00577228">
              <w:rPr>
                <w:caps/>
                <w:sz w:val="21"/>
                <w:szCs w:val="21"/>
                <w:lang w:val="nb-NO"/>
              </w:rPr>
              <w:t xml:space="preserve">. DOI 10.2478/s11696-013-0385-x. </w:t>
            </w:r>
          </w:p>
        </w:tc>
      </w:tr>
      <w:tr w:rsidR="000E3448" w14:paraId="1922E1E8" w14:textId="77777777" w:rsidTr="00D321F6">
        <w:trPr>
          <w:gridAfter w:val="4"/>
          <w:wAfter w:w="213" w:type="dxa"/>
          <w:trHeight w:val="218"/>
        </w:trPr>
        <w:tc>
          <w:tcPr>
            <w:tcW w:w="10277" w:type="dxa"/>
            <w:gridSpan w:val="116"/>
            <w:shd w:val="clear" w:color="auto" w:fill="F7CAAC"/>
          </w:tcPr>
          <w:p w14:paraId="52AB853A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660F2871" w14:textId="77777777" w:rsidTr="00D321F6">
        <w:trPr>
          <w:gridAfter w:val="4"/>
          <w:wAfter w:w="213" w:type="dxa"/>
          <w:trHeight w:val="328"/>
        </w:trPr>
        <w:tc>
          <w:tcPr>
            <w:tcW w:w="10277" w:type="dxa"/>
            <w:gridSpan w:val="116"/>
          </w:tcPr>
          <w:p w14:paraId="6A4140F8" w14:textId="77777777" w:rsidR="000E3448" w:rsidRDefault="000E3448" w:rsidP="000E3448">
            <w:r>
              <w:t>---</w:t>
            </w:r>
          </w:p>
          <w:p w14:paraId="64665311" w14:textId="77777777" w:rsidR="000E3448" w:rsidRDefault="000E3448" w:rsidP="000E3448"/>
          <w:p w14:paraId="448D9F5F" w14:textId="77777777" w:rsidR="000E3448" w:rsidRDefault="000E3448" w:rsidP="000E3448"/>
          <w:p w14:paraId="0827E472" w14:textId="77777777" w:rsidR="000E3448" w:rsidRDefault="000E3448" w:rsidP="000E3448"/>
          <w:p w14:paraId="7D739039" w14:textId="377311D5" w:rsidR="000E3448" w:rsidRDefault="000E3448" w:rsidP="000E3448"/>
          <w:p w14:paraId="547FF0B8" w14:textId="4B42A29A" w:rsidR="00D71C87" w:rsidRDefault="00D71C87" w:rsidP="000E3448"/>
          <w:p w14:paraId="5664CD07" w14:textId="3790DB15" w:rsidR="00D71C87" w:rsidRDefault="00D71C87" w:rsidP="000E3448"/>
          <w:p w14:paraId="73626770" w14:textId="1B211B10" w:rsidR="000E3448" w:rsidRDefault="000E3448" w:rsidP="000E3448"/>
          <w:p w14:paraId="456EDE29" w14:textId="77777777" w:rsidR="00D17438" w:rsidRDefault="00D17438" w:rsidP="000E3448"/>
          <w:p w14:paraId="5570DE5B" w14:textId="77777777" w:rsidR="00D17438" w:rsidRPr="00383210" w:rsidRDefault="00D17438" w:rsidP="000E3448"/>
        </w:tc>
      </w:tr>
      <w:tr w:rsidR="0094363B" w14:paraId="7129ECE6" w14:textId="77777777" w:rsidTr="00D321F6">
        <w:trPr>
          <w:gridAfter w:val="4"/>
          <w:wAfter w:w="213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6E8F59A7" w14:textId="77777777" w:rsidR="000E3448" w:rsidRPr="00420D50" w:rsidRDefault="000E3448" w:rsidP="000E3448">
            <w:pPr>
              <w:jc w:val="both"/>
              <w:rPr>
                <w:b/>
              </w:rPr>
            </w:pPr>
            <w:r w:rsidRPr="00420D50"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0C6F5D5F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1"/>
            <w:shd w:val="clear" w:color="auto" w:fill="F7CAAC"/>
          </w:tcPr>
          <w:p w14:paraId="275DC92C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149" w:type="dxa"/>
            <w:gridSpan w:val="29"/>
          </w:tcPr>
          <w:p w14:paraId="53FB77A6" w14:textId="77777777" w:rsidR="000E3448" w:rsidRDefault="000E3448" w:rsidP="000E3448">
            <w:pPr>
              <w:jc w:val="both"/>
            </w:pPr>
          </w:p>
        </w:tc>
      </w:tr>
      <w:tr w:rsidR="000E3448" w14:paraId="671BD7F3" w14:textId="77777777" w:rsidTr="00D321F6">
        <w:trPr>
          <w:gridAfter w:val="4"/>
          <w:wAfter w:w="213" w:type="dxa"/>
        </w:trPr>
        <w:tc>
          <w:tcPr>
            <w:tcW w:w="10277" w:type="dxa"/>
            <w:gridSpan w:val="11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70722C56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94363B" w:rsidRPr="00A405B4" w14:paraId="47B6BE71" w14:textId="77777777" w:rsidTr="00D321F6">
        <w:trPr>
          <w:gridAfter w:val="4"/>
          <w:wAfter w:w="213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3238771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546" w:type="dxa"/>
            <w:gridSpan w:val="102"/>
          </w:tcPr>
          <w:p w14:paraId="3B3DAA30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94363B" w:rsidRPr="00A405B4" w14:paraId="059DADD8" w14:textId="77777777" w:rsidTr="00D321F6">
        <w:trPr>
          <w:gridAfter w:val="4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48B4C81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546" w:type="dxa"/>
            <w:gridSpan w:val="102"/>
          </w:tcPr>
          <w:p w14:paraId="5A6C3E44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94363B" w14:paraId="3B4D2599" w14:textId="77777777" w:rsidTr="00D321F6">
        <w:trPr>
          <w:gridAfter w:val="4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0D22E39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546" w:type="dxa"/>
            <w:gridSpan w:val="102"/>
          </w:tcPr>
          <w:p w14:paraId="0E826443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14:paraId="334DEECB" w14:textId="77777777" w:rsidTr="00D321F6">
        <w:trPr>
          <w:gridAfter w:val="4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19A82E75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473" w:type="dxa"/>
            <w:gridSpan w:val="48"/>
          </w:tcPr>
          <w:p w14:paraId="640B0A1B" w14:textId="77777777" w:rsidR="000E3448" w:rsidRPr="00AF116E" w:rsidRDefault="000E3448" w:rsidP="000E3448">
            <w:pPr>
              <w:jc w:val="both"/>
              <w:rPr>
                <w:b/>
              </w:rPr>
            </w:pPr>
            <w:bookmarkStart w:id="63" w:name="Caras"/>
            <w:bookmarkEnd w:id="63"/>
            <w:r w:rsidRPr="00AF116E">
              <w:rPr>
                <w:b/>
              </w:rPr>
              <w:t>Mich</w:t>
            </w:r>
            <w:r>
              <w:rPr>
                <w:b/>
              </w:rPr>
              <w:t>a</w:t>
            </w:r>
            <w:r w:rsidRPr="00AF116E">
              <w:rPr>
                <w:b/>
              </w:rPr>
              <w:t>el Caras</w:t>
            </w:r>
          </w:p>
        </w:tc>
        <w:tc>
          <w:tcPr>
            <w:tcW w:w="765" w:type="dxa"/>
            <w:gridSpan w:val="16"/>
            <w:shd w:val="clear" w:color="auto" w:fill="F7CAAC"/>
          </w:tcPr>
          <w:p w14:paraId="168F923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08" w:type="dxa"/>
            <w:gridSpan w:val="38"/>
          </w:tcPr>
          <w:p w14:paraId="1CE90ABE" w14:textId="77777777" w:rsidR="000E3448" w:rsidRDefault="000E3448" w:rsidP="000E3448">
            <w:pPr>
              <w:jc w:val="both"/>
            </w:pPr>
            <w:r>
              <w:t>MVDr.</w:t>
            </w:r>
          </w:p>
        </w:tc>
      </w:tr>
      <w:tr w:rsidR="0094363B" w:rsidRPr="00EA1253" w14:paraId="5E0356FB" w14:textId="77777777" w:rsidTr="00D321F6">
        <w:trPr>
          <w:gridAfter w:val="4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4FCEBE6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496C7640" w14:textId="77777777" w:rsidR="000E3448" w:rsidRDefault="000E3448" w:rsidP="000E3448">
            <w:pPr>
              <w:jc w:val="both"/>
            </w:pPr>
            <w:r>
              <w:t>1969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61014B7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09B9FD3D" w14:textId="77777777" w:rsidR="000E3448" w:rsidRPr="00E54A15" w:rsidRDefault="000E3448" w:rsidP="000E3448">
            <w:pPr>
              <w:jc w:val="both"/>
            </w:pPr>
            <w:r w:rsidRPr="00E54A15">
              <w:t>DPP/DPČ</w:t>
            </w:r>
          </w:p>
          <w:p w14:paraId="3F34C62E" w14:textId="77777777" w:rsidR="000E3448" w:rsidRPr="00F007DD" w:rsidRDefault="000E3448" w:rsidP="000E3448">
            <w:pPr>
              <w:jc w:val="both"/>
              <w:rPr>
                <w:color w:val="FF0000"/>
              </w:rPr>
            </w:pPr>
            <w:r w:rsidRPr="00E54A15">
              <w:t>bud.</w:t>
            </w:r>
          </w:p>
        </w:tc>
        <w:tc>
          <w:tcPr>
            <w:tcW w:w="862" w:type="dxa"/>
            <w:gridSpan w:val="5"/>
            <w:shd w:val="clear" w:color="auto" w:fill="F7CAAC"/>
          </w:tcPr>
          <w:p w14:paraId="66A3B551" w14:textId="77777777" w:rsidR="000E3448" w:rsidRPr="00F007DD" w:rsidRDefault="000E3448" w:rsidP="000E3448">
            <w:pPr>
              <w:jc w:val="both"/>
              <w:rPr>
                <w:b/>
                <w:color w:val="FF0000"/>
              </w:rPr>
            </w:pPr>
            <w:r w:rsidRPr="00F007DD">
              <w:rPr>
                <w:b/>
              </w:rPr>
              <w:t>rozsah</w:t>
            </w:r>
          </w:p>
        </w:tc>
        <w:tc>
          <w:tcPr>
            <w:tcW w:w="765" w:type="dxa"/>
            <w:gridSpan w:val="16"/>
          </w:tcPr>
          <w:p w14:paraId="316FBFC4" w14:textId="7316B7D2" w:rsidR="000E3448" w:rsidRPr="00EA1253" w:rsidRDefault="000E3448" w:rsidP="00C05088">
            <w:pPr>
              <w:jc w:val="both"/>
            </w:pPr>
            <w:r>
              <w:t xml:space="preserve"> </w:t>
            </w:r>
          </w:p>
        </w:tc>
        <w:tc>
          <w:tcPr>
            <w:tcW w:w="717" w:type="dxa"/>
            <w:gridSpan w:val="22"/>
            <w:shd w:val="clear" w:color="auto" w:fill="F7CAAC"/>
          </w:tcPr>
          <w:p w14:paraId="271C85CA" w14:textId="77777777" w:rsidR="000E3448" w:rsidRPr="00EA1253" w:rsidRDefault="000E3448" w:rsidP="000E3448">
            <w:pPr>
              <w:jc w:val="both"/>
              <w:rPr>
                <w:b/>
              </w:rPr>
            </w:pPr>
            <w:r w:rsidRPr="00EA1253">
              <w:rPr>
                <w:b/>
              </w:rPr>
              <w:t>do kdy</w:t>
            </w:r>
          </w:p>
        </w:tc>
        <w:tc>
          <w:tcPr>
            <w:tcW w:w="1591" w:type="dxa"/>
            <w:gridSpan w:val="16"/>
          </w:tcPr>
          <w:p w14:paraId="0C456A15" w14:textId="18CFB31A" w:rsidR="000E3448" w:rsidRPr="00EA1253" w:rsidRDefault="000E3448" w:rsidP="000E3448">
            <w:pPr>
              <w:jc w:val="both"/>
            </w:pPr>
          </w:p>
        </w:tc>
      </w:tr>
      <w:tr w:rsidR="000E3448" w:rsidRPr="00C32277" w14:paraId="4B088EF1" w14:textId="77777777" w:rsidTr="00D321F6">
        <w:trPr>
          <w:gridAfter w:val="4"/>
          <w:wAfter w:w="213" w:type="dxa"/>
        </w:trPr>
        <w:tc>
          <w:tcPr>
            <w:tcW w:w="5340" w:type="dxa"/>
            <w:gridSpan w:val="37"/>
            <w:shd w:val="clear" w:color="auto" w:fill="F7CAAC"/>
          </w:tcPr>
          <w:p w14:paraId="412CD39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6FBE4416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862" w:type="dxa"/>
            <w:gridSpan w:val="5"/>
            <w:shd w:val="clear" w:color="auto" w:fill="F7CAAC"/>
          </w:tcPr>
          <w:p w14:paraId="7146DFF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65" w:type="dxa"/>
            <w:gridSpan w:val="16"/>
          </w:tcPr>
          <w:p w14:paraId="470B478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7" w:type="dxa"/>
            <w:gridSpan w:val="22"/>
            <w:shd w:val="clear" w:color="auto" w:fill="F7CAAC"/>
          </w:tcPr>
          <w:p w14:paraId="16C3A11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91" w:type="dxa"/>
            <w:gridSpan w:val="16"/>
          </w:tcPr>
          <w:p w14:paraId="6A07DF25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0D5883E2" w14:textId="77777777" w:rsidTr="00D321F6">
        <w:trPr>
          <w:gridAfter w:val="4"/>
          <w:wAfter w:w="213" w:type="dxa"/>
        </w:trPr>
        <w:tc>
          <w:tcPr>
            <w:tcW w:w="6342" w:type="dxa"/>
            <w:gridSpan w:val="57"/>
            <w:shd w:val="clear" w:color="auto" w:fill="F7CAAC"/>
          </w:tcPr>
          <w:p w14:paraId="2260A119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627" w:type="dxa"/>
            <w:gridSpan w:val="21"/>
            <w:shd w:val="clear" w:color="auto" w:fill="F7CAAC"/>
          </w:tcPr>
          <w:p w14:paraId="701104F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08" w:type="dxa"/>
            <w:gridSpan w:val="38"/>
            <w:shd w:val="clear" w:color="auto" w:fill="F7CAAC"/>
          </w:tcPr>
          <w:p w14:paraId="57F92DA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4A984963" w14:textId="77777777" w:rsidTr="00D321F6">
        <w:trPr>
          <w:gridAfter w:val="4"/>
          <w:wAfter w:w="213" w:type="dxa"/>
        </w:trPr>
        <w:tc>
          <w:tcPr>
            <w:tcW w:w="6342" w:type="dxa"/>
            <w:gridSpan w:val="57"/>
          </w:tcPr>
          <w:p w14:paraId="17C83B63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627" w:type="dxa"/>
            <w:gridSpan w:val="21"/>
          </w:tcPr>
          <w:p w14:paraId="779B06F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08" w:type="dxa"/>
            <w:gridSpan w:val="38"/>
          </w:tcPr>
          <w:p w14:paraId="11677FA3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283FB93F" w14:textId="77777777" w:rsidTr="00D321F6">
        <w:trPr>
          <w:gridAfter w:val="4"/>
          <w:wAfter w:w="213" w:type="dxa"/>
        </w:trPr>
        <w:tc>
          <w:tcPr>
            <w:tcW w:w="6342" w:type="dxa"/>
            <w:gridSpan w:val="57"/>
          </w:tcPr>
          <w:p w14:paraId="4F442525" w14:textId="77777777" w:rsidR="000E3448" w:rsidRDefault="000E3448" w:rsidP="000E3448">
            <w:pPr>
              <w:jc w:val="both"/>
            </w:pPr>
          </w:p>
        </w:tc>
        <w:tc>
          <w:tcPr>
            <w:tcW w:w="1627" w:type="dxa"/>
            <w:gridSpan w:val="21"/>
          </w:tcPr>
          <w:p w14:paraId="0451CF8A" w14:textId="77777777" w:rsidR="000E3448" w:rsidRDefault="000E3448" w:rsidP="000E3448">
            <w:pPr>
              <w:jc w:val="both"/>
            </w:pPr>
          </w:p>
        </w:tc>
        <w:tc>
          <w:tcPr>
            <w:tcW w:w="2308" w:type="dxa"/>
            <w:gridSpan w:val="38"/>
          </w:tcPr>
          <w:p w14:paraId="5193A577" w14:textId="77777777" w:rsidR="000E3448" w:rsidRDefault="000E3448" w:rsidP="000E3448">
            <w:pPr>
              <w:jc w:val="both"/>
            </w:pPr>
          </w:p>
        </w:tc>
      </w:tr>
      <w:tr w:rsidR="000E3448" w14:paraId="0407E761" w14:textId="77777777" w:rsidTr="00D321F6">
        <w:trPr>
          <w:gridAfter w:val="4"/>
          <w:wAfter w:w="213" w:type="dxa"/>
        </w:trPr>
        <w:tc>
          <w:tcPr>
            <w:tcW w:w="6342" w:type="dxa"/>
            <w:gridSpan w:val="57"/>
          </w:tcPr>
          <w:p w14:paraId="2FB278C2" w14:textId="77777777" w:rsidR="000E3448" w:rsidRDefault="000E3448" w:rsidP="000E3448">
            <w:pPr>
              <w:jc w:val="both"/>
            </w:pPr>
          </w:p>
        </w:tc>
        <w:tc>
          <w:tcPr>
            <w:tcW w:w="1627" w:type="dxa"/>
            <w:gridSpan w:val="21"/>
          </w:tcPr>
          <w:p w14:paraId="6CCF8044" w14:textId="77777777" w:rsidR="000E3448" w:rsidRDefault="000E3448" w:rsidP="000E3448">
            <w:pPr>
              <w:jc w:val="both"/>
            </w:pPr>
          </w:p>
        </w:tc>
        <w:tc>
          <w:tcPr>
            <w:tcW w:w="2308" w:type="dxa"/>
            <w:gridSpan w:val="38"/>
          </w:tcPr>
          <w:p w14:paraId="6F78B014" w14:textId="77777777" w:rsidR="000E3448" w:rsidRDefault="000E3448" w:rsidP="000E3448">
            <w:pPr>
              <w:jc w:val="both"/>
            </w:pPr>
          </w:p>
        </w:tc>
      </w:tr>
      <w:tr w:rsidR="000E3448" w14:paraId="3E998C05" w14:textId="77777777" w:rsidTr="00D321F6">
        <w:trPr>
          <w:gridAfter w:val="4"/>
          <w:wAfter w:w="213" w:type="dxa"/>
        </w:trPr>
        <w:tc>
          <w:tcPr>
            <w:tcW w:w="6342" w:type="dxa"/>
            <w:gridSpan w:val="57"/>
          </w:tcPr>
          <w:p w14:paraId="3E442E4F" w14:textId="77777777" w:rsidR="000E3448" w:rsidRDefault="000E3448" w:rsidP="000E3448">
            <w:pPr>
              <w:jc w:val="both"/>
            </w:pPr>
          </w:p>
        </w:tc>
        <w:tc>
          <w:tcPr>
            <w:tcW w:w="1627" w:type="dxa"/>
            <w:gridSpan w:val="21"/>
          </w:tcPr>
          <w:p w14:paraId="58B15DC5" w14:textId="77777777" w:rsidR="000E3448" w:rsidRDefault="000E3448" w:rsidP="000E3448">
            <w:pPr>
              <w:jc w:val="both"/>
            </w:pPr>
          </w:p>
        </w:tc>
        <w:tc>
          <w:tcPr>
            <w:tcW w:w="2308" w:type="dxa"/>
            <w:gridSpan w:val="38"/>
          </w:tcPr>
          <w:p w14:paraId="27673CF0" w14:textId="77777777" w:rsidR="000E3448" w:rsidRDefault="000E3448" w:rsidP="000E3448">
            <w:pPr>
              <w:jc w:val="both"/>
            </w:pPr>
          </w:p>
        </w:tc>
      </w:tr>
      <w:tr w:rsidR="000E3448" w14:paraId="68281D30" w14:textId="77777777" w:rsidTr="00D321F6">
        <w:trPr>
          <w:gridAfter w:val="4"/>
          <w:wAfter w:w="213" w:type="dxa"/>
        </w:trPr>
        <w:tc>
          <w:tcPr>
            <w:tcW w:w="10277" w:type="dxa"/>
            <w:gridSpan w:val="116"/>
            <w:shd w:val="clear" w:color="auto" w:fill="F7CAAC"/>
          </w:tcPr>
          <w:p w14:paraId="239D6493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6FF824B8" w14:textId="77777777" w:rsidTr="00D321F6">
        <w:trPr>
          <w:gridAfter w:val="4"/>
          <w:wAfter w:w="213" w:type="dxa"/>
          <w:trHeight w:val="323"/>
        </w:trPr>
        <w:tc>
          <w:tcPr>
            <w:tcW w:w="10277" w:type="dxa"/>
            <w:gridSpan w:val="116"/>
            <w:tcBorders>
              <w:top w:val="nil"/>
            </w:tcBorders>
          </w:tcPr>
          <w:p w14:paraId="75AC59A6" w14:textId="10EF8915" w:rsidR="000E3448" w:rsidRPr="00D17438" w:rsidRDefault="00742590" w:rsidP="00D17438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8F0F63">
              <w:rPr>
                <w:sz w:val="21"/>
                <w:szCs w:val="21"/>
                <w:lang w:val="en-GB"/>
              </w:rPr>
              <w:t xml:space="preserve">Legislation and Quality Management </w:t>
            </w:r>
            <w:r w:rsidR="00D17438">
              <w:rPr>
                <w:sz w:val="21"/>
                <w:szCs w:val="21"/>
              </w:rPr>
              <w:t>(20% p)</w:t>
            </w:r>
          </w:p>
        </w:tc>
      </w:tr>
      <w:tr w:rsidR="000E3448" w14:paraId="779BC261" w14:textId="77777777" w:rsidTr="00D321F6">
        <w:trPr>
          <w:gridAfter w:val="4"/>
          <w:wAfter w:w="213" w:type="dxa"/>
        </w:trPr>
        <w:tc>
          <w:tcPr>
            <w:tcW w:w="10277" w:type="dxa"/>
            <w:gridSpan w:val="116"/>
            <w:shd w:val="clear" w:color="auto" w:fill="F7CAAC"/>
          </w:tcPr>
          <w:p w14:paraId="1DA5AAF2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5E4552A0" w14:textId="77777777" w:rsidTr="00D321F6">
        <w:trPr>
          <w:gridAfter w:val="4"/>
          <w:wAfter w:w="213" w:type="dxa"/>
          <w:trHeight w:val="372"/>
        </w:trPr>
        <w:tc>
          <w:tcPr>
            <w:tcW w:w="10277" w:type="dxa"/>
            <w:gridSpan w:val="116"/>
          </w:tcPr>
          <w:p w14:paraId="2D7CF37B" w14:textId="77777777" w:rsidR="000E3448" w:rsidRPr="00577228" w:rsidRDefault="000E3448" w:rsidP="00577228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2000: VFU Brno, FVHE, SP Veterinární hygiena a ekologie, obor Veterinární hygiena a ekologie, MVDr.</w:t>
            </w:r>
          </w:p>
          <w:p w14:paraId="2D95936C" w14:textId="77777777" w:rsidR="000E3448" w:rsidRDefault="000E3448" w:rsidP="000E3448">
            <w:pPr>
              <w:spacing w:after="60"/>
              <w:jc w:val="both"/>
              <w:rPr>
                <w:b/>
              </w:rPr>
            </w:pPr>
            <w:r w:rsidRPr="00577228">
              <w:rPr>
                <w:sz w:val="21"/>
                <w:szCs w:val="21"/>
              </w:rPr>
              <w:t>2016 – dosud: UTB Zlín, DSP Materiálové vědy a inženýrství, obor Biomateriály a biokompozity</w:t>
            </w:r>
          </w:p>
        </w:tc>
      </w:tr>
      <w:tr w:rsidR="000E3448" w:rsidRPr="00AF116E" w14:paraId="512C03C3" w14:textId="77777777" w:rsidTr="00D321F6">
        <w:trPr>
          <w:gridAfter w:val="4"/>
          <w:wAfter w:w="213" w:type="dxa"/>
        </w:trPr>
        <w:tc>
          <w:tcPr>
            <w:tcW w:w="10277" w:type="dxa"/>
            <w:gridSpan w:val="116"/>
            <w:shd w:val="clear" w:color="auto" w:fill="F7CAAC"/>
          </w:tcPr>
          <w:p w14:paraId="247FAD67" w14:textId="77777777" w:rsidR="000E3448" w:rsidRPr="00AF116E" w:rsidRDefault="000E3448" w:rsidP="000E3448">
            <w:pPr>
              <w:jc w:val="both"/>
              <w:rPr>
                <w:b/>
                <w:sz w:val="22"/>
                <w:szCs w:val="22"/>
              </w:rPr>
            </w:pPr>
            <w:r w:rsidRPr="00AF116E">
              <w:rPr>
                <w:b/>
                <w:sz w:val="22"/>
                <w:szCs w:val="22"/>
              </w:rPr>
              <w:t>Údaje o odborném působení od absolvování VŠ</w:t>
            </w:r>
          </w:p>
        </w:tc>
      </w:tr>
      <w:tr w:rsidR="000E3448" w:rsidRPr="00AF116E" w14:paraId="36AE6D66" w14:textId="77777777" w:rsidTr="00D321F6">
        <w:trPr>
          <w:gridAfter w:val="4"/>
          <w:wAfter w:w="213" w:type="dxa"/>
          <w:trHeight w:val="887"/>
        </w:trPr>
        <w:tc>
          <w:tcPr>
            <w:tcW w:w="10277" w:type="dxa"/>
            <w:gridSpan w:val="116"/>
          </w:tcPr>
          <w:p w14:paraId="20992449" w14:textId="77777777" w:rsidR="000E3448" w:rsidRPr="00577228" w:rsidRDefault="000E3448" w:rsidP="000E3448">
            <w:pPr>
              <w:spacing w:before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2001 – 2002: Bioster a.s., Veverská Bítýška, výzkumný pracovník</w:t>
            </w:r>
          </w:p>
          <w:p w14:paraId="2E11D332" w14:textId="77777777" w:rsidR="000E3448" w:rsidRPr="00577228" w:rsidRDefault="000E3448" w:rsidP="00577228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2002 – 2011: Bioveta a.s., Ivanovice na Hané, pracovník kontroly kvality a jištění jakosti v různých pozicích</w:t>
            </w:r>
          </w:p>
          <w:p w14:paraId="7CDFF45C" w14:textId="77777777" w:rsidR="000E3448" w:rsidRPr="00AF116E" w:rsidRDefault="000E3448" w:rsidP="000E3448">
            <w:pPr>
              <w:spacing w:after="60"/>
              <w:jc w:val="both"/>
              <w:rPr>
                <w:sz w:val="22"/>
                <w:szCs w:val="22"/>
              </w:rPr>
            </w:pPr>
            <w:r w:rsidRPr="00577228">
              <w:rPr>
                <w:sz w:val="21"/>
                <w:szCs w:val="21"/>
              </w:rPr>
              <w:t>2011 – dosud: Noventis s.r.o., Zlín, validační pracovník, osoba odpovědná za farmakovigilanci</w:t>
            </w:r>
          </w:p>
        </w:tc>
      </w:tr>
      <w:tr w:rsidR="000E3448" w14:paraId="2B4481D4" w14:textId="77777777" w:rsidTr="00D321F6">
        <w:trPr>
          <w:gridAfter w:val="4"/>
          <w:wAfter w:w="213" w:type="dxa"/>
          <w:trHeight w:val="250"/>
        </w:trPr>
        <w:tc>
          <w:tcPr>
            <w:tcW w:w="10277" w:type="dxa"/>
            <w:gridSpan w:val="116"/>
            <w:shd w:val="clear" w:color="auto" w:fill="F7CAAC"/>
          </w:tcPr>
          <w:p w14:paraId="5CA7C52F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62F4A837" w14:textId="77777777" w:rsidTr="00D321F6">
        <w:trPr>
          <w:gridAfter w:val="4"/>
          <w:wAfter w:w="213" w:type="dxa"/>
          <w:trHeight w:val="184"/>
        </w:trPr>
        <w:tc>
          <w:tcPr>
            <w:tcW w:w="10277" w:type="dxa"/>
            <w:gridSpan w:val="116"/>
          </w:tcPr>
          <w:p w14:paraId="7E356F1D" w14:textId="77777777" w:rsidR="000E3448" w:rsidRPr="00577228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Není relevantní.</w:t>
            </w:r>
          </w:p>
        </w:tc>
      </w:tr>
      <w:tr w:rsidR="0094363B" w14:paraId="14AD7661" w14:textId="77777777" w:rsidTr="00D321F6">
        <w:trPr>
          <w:gridAfter w:val="4"/>
          <w:wAfter w:w="213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5EE62969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3ECF7C68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8E484C3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149" w:type="dxa"/>
            <w:gridSpan w:val="29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31C604A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23EF4B0E" w14:textId="77777777" w:rsidTr="00D321F6">
        <w:trPr>
          <w:gridAfter w:val="4"/>
          <w:wAfter w:w="213" w:type="dxa"/>
          <w:cantSplit/>
        </w:trPr>
        <w:tc>
          <w:tcPr>
            <w:tcW w:w="3567" w:type="dxa"/>
            <w:gridSpan w:val="28"/>
          </w:tcPr>
          <w:p w14:paraId="5DA31671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54A0D786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39790DCA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tcBorders>
              <w:left w:val="single" w:sz="12" w:space="0" w:color="auto"/>
            </w:tcBorders>
            <w:shd w:val="clear" w:color="auto" w:fill="F7CAAC"/>
          </w:tcPr>
          <w:p w14:paraId="7412DD9D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9"/>
            <w:shd w:val="clear" w:color="auto" w:fill="F7CAAC"/>
          </w:tcPr>
          <w:p w14:paraId="12CCCB12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44" w:type="dxa"/>
            <w:gridSpan w:val="3"/>
            <w:shd w:val="clear" w:color="auto" w:fill="F7CAAC"/>
          </w:tcPr>
          <w:p w14:paraId="55972EE8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:rsidRPr="0060277D" w14:paraId="36EB3975" w14:textId="77777777" w:rsidTr="00D321F6">
        <w:trPr>
          <w:gridAfter w:val="4"/>
          <w:wAfter w:w="213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2E1F2A95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7CB16F71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  <w:shd w:val="clear" w:color="auto" w:fill="F7CAAC"/>
          </w:tcPr>
          <w:p w14:paraId="3E0D2FAC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6" w:type="dxa"/>
            <w:gridSpan w:val="17"/>
            <w:vMerge w:val="restart"/>
            <w:tcBorders>
              <w:left w:val="single" w:sz="12" w:space="0" w:color="auto"/>
            </w:tcBorders>
          </w:tcPr>
          <w:p w14:paraId="1AEAA96F" w14:textId="77777777" w:rsidR="000E3448" w:rsidRPr="00DC0288" w:rsidRDefault="000E3448" w:rsidP="000E3448">
            <w:pPr>
              <w:jc w:val="both"/>
              <w:rPr>
                <w:b/>
              </w:rPr>
            </w:pPr>
            <w:r w:rsidRPr="00DC0288">
              <w:rPr>
                <w:b/>
              </w:rPr>
              <w:t>0</w:t>
            </w:r>
          </w:p>
        </w:tc>
        <w:tc>
          <w:tcPr>
            <w:tcW w:w="699" w:type="dxa"/>
            <w:gridSpan w:val="9"/>
            <w:vMerge w:val="restart"/>
          </w:tcPr>
          <w:p w14:paraId="3772D9E5" w14:textId="77777777" w:rsidR="000E3448" w:rsidRPr="00DC0288" w:rsidRDefault="000E3448" w:rsidP="000E3448">
            <w:pPr>
              <w:jc w:val="both"/>
              <w:rPr>
                <w:b/>
              </w:rPr>
            </w:pPr>
            <w:r w:rsidRPr="00DC0288">
              <w:rPr>
                <w:b/>
              </w:rPr>
              <w:t>0</w:t>
            </w:r>
          </w:p>
        </w:tc>
        <w:tc>
          <w:tcPr>
            <w:tcW w:w="744" w:type="dxa"/>
            <w:gridSpan w:val="3"/>
            <w:vMerge w:val="restart"/>
          </w:tcPr>
          <w:p w14:paraId="4C1E0679" w14:textId="77777777" w:rsidR="000E3448" w:rsidRPr="0060277D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60277D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542E6ACE" w14:textId="77777777" w:rsidTr="00D321F6">
        <w:trPr>
          <w:gridAfter w:val="4"/>
          <w:wAfter w:w="213" w:type="dxa"/>
          <w:trHeight w:val="205"/>
        </w:trPr>
        <w:tc>
          <w:tcPr>
            <w:tcW w:w="3567" w:type="dxa"/>
            <w:gridSpan w:val="28"/>
          </w:tcPr>
          <w:p w14:paraId="79080DC0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45046D32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55DDE71D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vMerge/>
            <w:tcBorders>
              <w:left w:val="single" w:sz="12" w:space="0" w:color="auto"/>
            </w:tcBorders>
            <w:vAlign w:val="center"/>
          </w:tcPr>
          <w:p w14:paraId="3CF8161B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699" w:type="dxa"/>
            <w:gridSpan w:val="9"/>
            <w:vMerge/>
            <w:vAlign w:val="center"/>
          </w:tcPr>
          <w:p w14:paraId="1474EA18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44" w:type="dxa"/>
            <w:gridSpan w:val="3"/>
            <w:vMerge/>
            <w:vAlign w:val="center"/>
          </w:tcPr>
          <w:p w14:paraId="64455DDA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6D224CF4" w14:textId="77777777" w:rsidTr="00D321F6">
        <w:trPr>
          <w:gridAfter w:val="4"/>
          <w:wAfter w:w="213" w:type="dxa"/>
        </w:trPr>
        <w:tc>
          <w:tcPr>
            <w:tcW w:w="10277" w:type="dxa"/>
            <w:gridSpan w:val="116"/>
            <w:shd w:val="clear" w:color="auto" w:fill="F7CAAC"/>
          </w:tcPr>
          <w:p w14:paraId="13C44F4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</w:t>
            </w:r>
            <w:r w:rsidRPr="003F2B9E">
              <w:rPr>
                <w:b/>
              </w:rPr>
              <w:t xml:space="preserve">další profesní činnosti u odborníků z praxe vztahující se k zabezpečovaným předmětům </w:t>
            </w:r>
          </w:p>
        </w:tc>
      </w:tr>
      <w:tr w:rsidR="000E3448" w14:paraId="347B2274" w14:textId="77777777" w:rsidTr="00D321F6">
        <w:trPr>
          <w:gridAfter w:val="4"/>
          <w:wAfter w:w="213" w:type="dxa"/>
          <w:trHeight w:val="2290"/>
        </w:trPr>
        <w:tc>
          <w:tcPr>
            <w:tcW w:w="10277" w:type="dxa"/>
            <w:gridSpan w:val="116"/>
          </w:tcPr>
          <w:p w14:paraId="57EF17A3" w14:textId="4D47E42A" w:rsidR="000E3448" w:rsidRPr="00577228" w:rsidRDefault="000E3448" w:rsidP="00577228">
            <w:pPr>
              <w:tabs>
                <w:tab w:val="left" w:pos="1226"/>
              </w:tabs>
              <w:spacing w:before="120" w:after="120"/>
              <w:jc w:val="both"/>
              <w:rPr>
                <w:sz w:val="21"/>
                <w:szCs w:val="21"/>
                <w:u w:val="single"/>
              </w:rPr>
            </w:pPr>
            <w:r w:rsidRPr="00577228">
              <w:rPr>
                <w:sz w:val="21"/>
                <w:szCs w:val="21"/>
                <w:u w:val="single"/>
              </w:rPr>
              <w:t>Profesní činnost (odborník z praxe) vztahující se k zabezpečovaným předmětům:</w:t>
            </w:r>
          </w:p>
          <w:p w14:paraId="0A6AB0BE" w14:textId="77777777" w:rsidR="000E3448" w:rsidRPr="00577228" w:rsidRDefault="000E3448" w:rsidP="00577228">
            <w:pPr>
              <w:tabs>
                <w:tab w:val="left" w:pos="1226"/>
              </w:tabs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Kvalifikovaná osoba dle Zákona o léčivech v platném znění (Noventis s.r.o., Zlín).</w:t>
            </w:r>
          </w:p>
          <w:p w14:paraId="3A0B2B69" w14:textId="77777777" w:rsidR="000E3448" w:rsidRPr="00577228" w:rsidRDefault="000E3448" w:rsidP="00577228">
            <w:pPr>
              <w:tabs>
                <w:tab w:val="left" w:pos="1226"/>
              </w:tabs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Osoba odpovědná za farmakovigilanci dle Zákona o léčivech v platném znění (Noventis s.r.o., Zlín).</w:t>
            </w:r>
          </w:p>
          <w:p w14:paraId="598D326F" w14:textId="77777777" w:rsidR="000E3448" w:rsidRPr="00577228" w:rsidRDefault="000E3448" w:rsidP="00577228">
            <w:pPr>
              <w:tabs>
                <w:tab w:val="left" w:pos="1226"/>
              </w:tabs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Osoba odborně způsobilá k navrhování a provádění pokusů nebo projektů pokusů na pokusných zvířatech dle Zákona na ochranu zvířat v platném znění (Noventis s.r.o., Zlín).</w:t>
            </w:r>
          </w:p>
          <w:p w14:paraId="18D4BD9E" w14:textId="77777777" w:rsidR="000E3448" w:rsidRDefault="000E3448" w:rsidP="00577228">
            <w:pPr>
              <w:tabs>
                <w:tab w:val="left" w:pos="1226"/>
              </w:tabs>
              <w:spacing w:before="120" w:after="120"/>
              <w:jc w:val="both"/>
              <w:rPr>
                <w:b/>
              </w:rPr>
            </w:pPr>
            <w:r w:rsidRPr="00577228">
              <w:rPr>
                <w:sz w:val="21"/>
                <w:szCs w:val="21"/>
              </w:rPr>
              <w:t>Znalost legislativy a systémů řízení jakosti vztahující se ke zdravotnickým prostředkům a kosmetickým přípravkům (Noventis s.r.o., Zlín).</w:t>
            </w:r>
          </w:p>
        </w:tc>
      </w:tr>
      <w:tr w:rsidR="000E3448" w14:paraId="691159E2" w14:textId="77777777" w:rsidTr="00D321F6">
        <w:trPr>
          <w:gridAfter w:val="4"/>
          <w:wAfter w:w="213" w:type="dxa"/>
          <w:trHeight w:val="218"/>
        </w:trPr>
        <w:tc>
          <w:tcPr>
            <w:tcW w:w="10277" w:type="dxa"/>
            <w:gridSpan w:val="116"/>
            <w:shd w:val="clear" w:color="auto" w:fill="F7CAAC"/>
          </w:tcPr>
          <w:p w14:paraId="72E57DA0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:rsidRPr="000422C5" w14:paraId="2F53AEA7" w14:textId="77777777" w:rsidTr="00D321F6">
        <w:trPr>
          <w:gridAfter w:val="4"/>
          <w:wAfter w:w="213" w:type="dxa"/>
          <w:trHeight w:val="328"/>
        </w:trPr>
        <w:tc>
          <w:tcPr>
            <w:tcW w:w="10277" w:type="dxa"/>
            <w:gridSpan w:val="116"/>
          </w:tcPr>
          <w:p w14:paraId="59B22F8E" w14:textId="77777777" w:rsidR="000E3448" w:rsidRPr="00A149E6" w:rsidRDefault="000E3448" w:rsidP="000E3448">
            <w:pPr>
              <w:spacing w:before="20" w:after="20"/>
              <w:jc w:val="both"/>
              <w:rPr>
                <w:b/>
                <w:sz w:val="22"/>
                <w:szCs w:val="22"/>
              </w:rPr>
            </w:pPr>
            <w:r w:rsidRPr="00A149E6">
              <w:rPr>
                <w:b/>
                <w:sz w:val="22"/>
                <w:szCs w:val="22"/>
              </w:rPr>
              <w:t>---</w:t>
            </w:r>
          </w:p>
          <w:p w14:paraId="23D74F7A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1610BC96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1B1F81FD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788E3D1B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03CB2D4C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7FBA0D54" w14:textId="77777777" w:rsidR="00D17438" w:rsidRDefault="00D1743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1F9E4E26" w14:textId="77777777" w:rsidR="00D17438" w:rsidRDefault="00D1743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4E0DAAE5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7D61E323" w14:textId="77777777" w:rsidR="000E3448" w:rsidRPr="000422C5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</w:tc>
      </w:tr>
      <w:tr w:rsidR="0094363B" w14:paraId="16B04861" w14:textId="77777777" w:rsidTr="00D321F6">
        <w:trPr>
          <w:gridAfter w:val="4"/>
          <w:wAfter w:w="213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385FF6B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548981BB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1"/>
            <w:shd w:val="clear" w:color="auto" w:fill="F7CAAC"/>
          </w:tcPr>
          <w:p w14:paraId="3A42D14E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149" w:type="dxa"/>
            <w:gridSpan w:val="29"/>
          </w:tcPr>
          <w:p w14:paraId="3064662B" w14:textId="77777777" w:rsidR="000E3448" w:rsidRDefault="000E3448" w:rsidP="000E3448">
            <w:pPr>
              <w:jc w:val="both"/>
            </w:pPr>
          </w:p>
        </w:tc>
      </w:tr>
      <w:tr w:rsidR="000E3448" w14:paraId="2EAA9974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</w:trPr>
        <w:tc>
          <w:tcPr>
            <w:tcW w:w="10277" w:type="dxa"/>
            <w:gridSpan w:val="116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03D57308" w14:textId="77777777" w:rsidR="000E3448" w:rsidRDefault="000E3448" w:rsidP="000E3448">
            <w:pPr>
              <w:jc w:val="both"/>
            </w:pPr>
            <w: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94363B" w14:paraId="2971D894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</w:trPr>
        <w:tc>
          <w:tcPr>
            <w:tcW w:w="2803" w:type="dxa"/>
            <w:gridSpan w:val="16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1CDBCAC" w14:textId="77777777" w:rsidR="000E3448" w:rsidRDefault="000E3448" w:rsidP="00446059">
            <w:pPr>
              <w:jc w:val="both"/>
            </w:pPr>
            <w:r>
              <w:rPr>
                <w:b/>
              </w:rPr>
              <w:t>Vysoká škola</w:t>
            </w:r>
          </w:p>
        </w:tc>
        <w:tc>
          <w:tcPr>
            <w:tcW w:w="7474" w:type="dxa"/>
            <w:gridSpan w:val="10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CC01E7" w14:textId="77777777" w:rsidR="000E3448" w:rsidRPr="00766E2F" w:rsidRDefault="000E3448" w:rsidP="00446059">
            <w:pPr>
              <w:pStyle w:val="western"/>
              <w:spacing w:before="0" w:beforeAutospacing="0" w:after="0" w:line="240" w:lineRule="auto"/>
            </w:pPr>
            <w:r w:rsidRPr="00766E2F">
              <w:t>Univerzita Tomáše Bati ve Zlíně</w:t>
            </w:r>
          </w:p>
        </w:tc>
      </w:tr>
      <w:tr w:rsidR="0094363B" w14:paraId="2FB7EDBB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</w:trPr>
        <w:tc>
          <w:tcPr>
            <w:tcW w:w="280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F8E818E" w14:textId="77777777" w:rsidR="000E3448" w:rsidRDefault="000E3448" w:rsidP="00446059">
            <w:pPr>
              <w:jc w:val="both"/>
            </w:pPr>
            <w:r>
              <w:rPr>
                <w:b/>
              </w:rPr>
              <w:t>Součást vysoké školy</w:t>
            </w:r>
          </w:p>
        </w:tc>
        <w:tc>
          <w:tcPr>
            <w:tcW w:w="7474" w:type="dxa"/>
            <w:gridSpan w:val="10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0CEB9E" w14:textId="77777777" w:rsidR="000E3448" w:rsidRDefault="000E3448" w:rsidP="00446059">
            <w:pPr>
              <w:jc w:val="both"/>
            </w:pPr>
            <w:r>
              <w:t>Fakulta technologická</w:t>
            </w:r>
          </w:p>
        </w:tc>
      </w:tr>
      <w:tr w:rsidR="0094363B" w14:paraId="5ABAB711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</w:trPr>
        <w:tc>
          <w:tcPr>
            <w:tcW w:w="280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E27F6E6" w14:textId="77777777" w:rsidR="000E3448" w:rsidRDefault="000E3448" w:rsidP="00446059">
            <w:pPr>
              <w:jc w:val="both"/>
            </w:pPr>
            <w:r>
              <w:rPr>
                <w:b/>
              </w:rPr>
              <w:t>Název studijního programu</w:t>
            </w:r>
          </w:p>
        </w:tc>
        <w:tc>
          <w:tcPr>
            <w:tcW w:w="7474" w:type="dxa"/>
            <w:gridSpan w:val="10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37B8D6" w14:textId="77777777" w:rsidR="000E3448" w:rsidRDefault="000E3448" w:rsidP="00446059">
            <w:pPr>
              <w:jc w:val="both"/>
            </w:pPr>
            <w:r>
              <w:t>Biomateriály a kosmetika</w:t>
            </w:r>
          </w:p>
        </w:tc>
      </w:tr>
      <w:tr w:rsidR="0094363B" w14:paraId="0D74CC9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</w:trPr>
        <w:tc>
          <w:tcPr>
            <w:tcW w:w="280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80DF266" w14:textId="77777777" w:rsidR="000E3448" w:rsidRDefault="000E3448" w:rsidP="00446059">
            <w:pPr>
              <w:jc w:val="both"/>
            </w:pPr>
            <w:r>
              <w:rPr>
                <w:b/>
              </w:rPr>
              <w:t>Jméno a příjmení</w:t>
            </w:r>
          </w:p>
        </w:tc>
        <w:tc>
          <w:tcPr>
            <w:tcW w:w="4575" w:type="dxa"/>
            <w:gridSpan w:val="5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190A1F" w14:textId="77777777" w:rsidR="000E3448" w:rsidRPr="00766E2F" w:rsidRDefault="000E3448" w:rsidP="00446059">
            <w:pPr>
              <w:pStyle w:val="western"/>
              <w:spacing w:before="0" w:beforeAutospacing="0" w:after="0" w:line="240" w:lineRule="auto"/>
              <w:rPr>
                <w:b/>
              </w:rPr>
            </w:pPr>
            <w:bookmarkStart w:id="64" w:name="Čermák"/>
            <w:bookmarkEnd w:id="64"/>
            <w:r w:rsidRPr="00766E2F">
              <w:rPr>
                <w:b/>
              </w:rPr>
              <w:t>Roman Čermák</w:t>
            </w:r>
          </w:p>
        </w:tc>
        <w:tc>
          <w:tcPr>
            <w:tcW w:w="806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DA623A7" w14:textId="77777777" w:rsidR="000E3448" w:rsidRDefault="000E3448" w:rsidP="00446059">
            <w:pPr>
              <w:jc w:val="both"/>
            </w:pPr>
            <w:r>
              <w:rPr>
                <w:b/>
              </w:rPr>
              <w:t>Tituly</w:t>
            </w:r>
          </w:p>
        </w:tc>
        <w:tc>
          <w:tcPr>
            <w:tcW w:w="2093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B26FB9" w14:textId="77777777" w:rsidR="000E3448" w:rsidRDefault="000E3448" w:rsidP="00446059">
            <w:pPr>
              <w:jc w:val="both"/>
            </w:pPr>
            <w:r>
              <w:t>doc. Ing., Ph.D.</w:t>
            </w:r>
          </w:p>
        </w:tc>
      </w:tr>
      <w:tr w:rsidR="0094363B" w14:paraId="0EA8A0C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</w:trPr>
        <w:tc>
          <w:tcPr>
            <w:tcW w:w="280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4D8D800" w14:textId="77777777" w:rsidR="000E3448" w:rsidRDefault="000E3448" w:rsidP="000E3448">
            <w:pPr>
              <w:jc w:val="both"/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E36579" w14:textId="77777777" w:rsidR="000E3448" w:rsidRDefault="000E3448" w:rsidP="000E3448">
            <w:pPr>
              <w:jc w:val="both"/>
            </w:pPr>
            <w:r>
              <w:t>1975</w:t>
            </w:r>
          </w:p>
        </w:tc>
        <w:tc>
          <w:tcPr>
            <w:tcW w:w="1735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7B894E5" w14:textId="77777777" w:rsidR="000E3448" w:rsidRDefault="000E3448" w:rsidP="000E3448">
            <w:pPr>
              <w:jc w:val="both"/>
            </w:pPr>
            <w:r>
              <w:rPr>
                <w:b/>
              </w:rPr>
              <w:t>typ vztahu k VŠ</w:t>
            </w:r>
          </w:p>
        </w:tc>
        <w:tc>
          <w:tcPr>
            <w:tcW w:w="996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34E909" w14:textId="77777777" w:rsidR="000E3448" w:rsidRDefault="000E3448" w:rsidP="000E3448">
            <w:pPr>
              <w:jc w:val="both"/>
            </w:pPr>
            <w:r>
              <w:t>pp.</w:t>
            </w:r>
          </w:p>
        </w:tc>
        <w:tc>
          <w:tcPr>
            <w:tcW w:w="101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BDCE1EC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806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D40AE8" w14:textId="77777777" w:rsidR="000E3448" w:rsidRDefault="000E3448" w:rsidP="000E3448">
            <w:pPr>
              <w:jc w:val="both"/>
            </w:pPr>
            <w:r>
              <w:t>40</w:t>
            </w:r>
          </w:p>
        </w:tc>
        <w:tc>
          <w:tcPr>
            <w:tcW w:w="710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8B3169C" w14:textId="77777777" w:rsidR="000E3448" w:rsidRDefault="000E3448" w:rsidP="000E3448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138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773E95" w14:textId="77777777" w:rsidR="000E3448" w:rsidRDefault="000E3448" w:rsidP="000E3448">
            <w:pPr>
              <w:jc w:val="both"/>
            </w:pPr>
            <w:r>
              <w:t>N</w:t>
            </w:r>
          </w:p>
        </w:tc>
      </w:tr>
      <w:tr w:rsidR="000E3448" w14:paraId="484463CE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</w:trPr>
        <w:tc>
          <w:tcPr>
            <w:tcW w:w="5367" w:type="dxa"/>
            <w:gridSpan w:val="3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62D23DF" w14:textId="77777777" w:rsidR="000E3448" w:rsidRDefault="000E3448" w:rsidP="000E3448">
            <w:pPr>
              <w:jc w:val="both"/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6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C60E9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01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52A4B9D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806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A38594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0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6483371" w14:textId="77777777" w:rsidR="000E3448" w:rsidRDefault="000E3448" w:rsidP="000E3448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138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EA4420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453469C6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2B5AA0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821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E49BB3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3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DA02EE9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</w:tr>
      <w:tr w:rsidR="000E3448" w14:paraId="24D896A6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CAB59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821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A4069E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093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9EA2CF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1B943F7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1821AB" w14:textId="77777777" w:rsidR="000E3448" w:rsidRDefault="000E3448" w:rsidP="000E3448">
            <w:pPr>
              <w:jc w:val="both"/>
            </w:pPr>
          </w:p>
        </w:tc>
        <w:tc>
          <w:tcPr>
            <w:tcW w:w="1821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D05BE9" w14:textId="77777777" w:rsidR="000E3448" w:rsidRDefault="000E3448" w:rsidP="000E3448">
            <w:pPr>
              <w:jc w:val="both"/>
            </w:pPr>
          </w:p>
        </w:tc>
        <w:tc>
          <w:tcPr>
            <w:tcW w:w="2093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62DBB9" w14:textId="77777777" w:rsidR="000E3448" w:rsidRDefault="000E3448" w:rsidP="000E3448">
            <w:pPr>
              <w:jc w:val="both"/>
            </w:pPr>
          </w:p>
        </w:tc>
      </w:tr>
      <w:tr w:rsidR="000E3448" w14:paraId="52618E82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54A535" w14:textId="77777777" w:rsidR="000E3448" w:rsidRDefault="000E3448" w:rsidP="000E3448">
            <w:pPr>
              <w:jc w:val="both"/>
            </w:pPr>
          </w:p>
        </w:tc>
        <w:tc>
          <w:tcPr>
            <w:tcW w:w="1821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52B354" w14:textId="77777777" w:rsidR="000E3448" w:rsidRDefault="000E3448" w:rsidP="000E3448">
            <w:pPr>
              <w:jc w:val="both"/>
            </w:pPr>
          </w:p>
        </w:tc>
        <w:tc>
          <w:tcPr>
            <w:tcW w:w="2093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B66585" w14:textId="77777777" w:rsidR="000E3448" w:rsidRDefault="000E3448" w:rsidP="000E3448">
            <w:pPr>
              <w:jc w:val="both"/>
            </w:pPr>
          </w:p>
        </w:tc>
      </w:tr>
      <w:tr w:rsidR="000E3448" w14:paraId="73B71497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A50059" w14:textId="77777777" w:rsidR="000E3448" w:rsidRDefault="000E3448" w:rsidP="000E3448">
            <w:pPr>
              <w:jc w:val="both"/>
            </w:pPr>
          </w:p>
        </w:tc>
        <w:tc>
          <w:tcPr>
            <w:tcW w:w="1821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0B181E" w14:textId="77777777" w:rsidR="000E3448" w:rsidRDefault="000E3448" w:rsidP="000E3448">
            <w:pPr>
              <w:jc w:val="both"/>
            </w:pPr>
          </w:p>
        </w:tc>
        <w:tc>
          <w:tcPr>
            <w:tcW w:w="2093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A9232D" w14:textId="77777777" w:rsidR="000E3448" w:rsidRDefault="000E3448" w:rsidP="000E3448">
            <w:pPr>
              <w:jc w:val="both"/>
            </w:pPr>
          </w:p>
        </w:tc>
      </w:tr>
      <w:tr w:rsidR="000E3448" w14:paraId="2FF0BE9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</w:trPr>
        <w:tc>
          <w:tcPr>
            <w:tcW w:w="10277" w:type="dxa"/>
            <w:gridSpan w:val="1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19DDB3E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6EE2157E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  <w:trHeight w:val="323"/>
        </w:trPr>
        <w:tc>
          <w:tcPr>
            <w:tcW w:w="10277" w:type="dxa"/>
            <w:gridSpan w:val="11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CCF50F" w14:textId="7EEE91FC" w:rsidR="000E3448" w:rsidRPr="00D17438" w:rsidRDefault="00742590" w:rsidP="00D1743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42590">
              <w:rPr>
                <w:b/>
                <w:sz w:val="21"/>
                <w:szCs w:val="21"/>
              </w:rPr>
              <w:t>Polymers in Biomaterials and Cosmetic</w:t>
            </w:r>
            <w:r w:rsidRPr="00D17438">
              <w:rPr>
                <w:sz w:val="21"/>
                <w:szCs w:val="21"/>
              </w:rPr>
              <w:t xml:space="preserve"> </w:t>
            </w:r>
            <w:r w:rsidR="00D17438" w:rsidRPr="00D17438">
              <w:rPr>
                <w:sz w:val="21"/>
                <w:szCs w:val="21"/>
              </w:rPr>
              <w:t>(100% p)</w:t>
            </w:r>
          </w:p>
        </w:tc>
      </w:tr>
      <w:tr w:rsidR="000E3448" w14:paraId="505F5A1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</w:trPr>
        <w:tc>
          <w:tcPr>
            <w:tcW w:w="10277" w:type="dxa"/>
            <w:gridSpan w:val="1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25F62D4" w14:textId="77777777" w:rsidR="000E3448" w:rsidRPr="00310EA2" w:rsidRDefault="000E3448" w:rsidP="000E3448">
            <w:pPr>
              <w:jc w:val="both"/>
            </w:pPr>
            <w:r w:rsidRPr="00310EA2">
              <w:rPr>
                <w:b/>
              </w:rPr>
              <w:t xml:space="preserve">Údaje o vzdělání na VŠ </w:t>
            </w:r>
          </w:p>
        </w:tc>
      </w:tr>
      <w:tr w:rsidR="000E3448" w14:paraId="32196726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  <w:trHeight w:val="169"/>
        </w:trPr>
        <w:tc>
          <w:tcPr>
            <w:tcW w:w="10277" w:type="dxa"/>
            <w:gridSpan w:val="1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1141E2" w14:textId="77777777" w:rsidR="000E3448" w:rsidRPr="00FD2308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FD2308">
              <w:rPr>
                <w:sz w:val="21"/>
                <w:szCs w:val="21"/>
              </w:rPr>
              <w:t xml:space="preserve">2005: UTB Zlín, FT, SP Chemie a technologie materiálů, obor Technologie makromolekulárních látek, Ph.D. </w:t>
            </w:r>
          </w:p>
        </w:tc>
      </w:tr>
      <w:tr w:rsidR="000E3448" w14:paraId="21196E45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</w:trPr>
        <w:tc>
          <w:tcPr>
            <w:tcW w:w="10277" w:type="dxa"/>
            <w:gridSpan w:val="1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396F3F3" w14:textId="77777777" w:rsidR="000E3448" w:rsidRPr="00310EA2" w:rsidRDefault="000E3448" w:rsidP="000E3448">
            <w:pPr>
              <w:jc w:val="both"/>
            </w:pPr>
            <w:r w:rsidRPr="00310EA2">
              <w:rPr>
                <w:b/>
              </w:rPr>
              <w:t>Údaje o odborném působení od absolvování VŠ</w:t>
            </w:r>
          </w:p>
        </w:tc>
      </w:tr>
      <w:tr w:rsidR="000E3448" w14:paraId="0EC528CD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  <w:trHeight w:val="1090"/>
        </w:trPr>
        <w:tc>
          <w:tcPr>
            <w:tcW w:w="10277" w:type="dxa"/>
            <w:gridSpan w:val="1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A8215C" w14:textId="77777777" w:rsidR="000E3448" w:rsidRPr="00FD2308" w:rsidRDefault="000E3448" w:rsidP="000E3448">
            <w:pPr>
              <w:spacing w:before="60"/>
              <w:jc w:val="both"/>
              <w:rPr>
                <w:sz w:val="21"/>
                <w:szCs w:val="21"/>
              </w:rPr>
            </w:pPr>
            <w:r w:rsidRPr="00FD2308">
              <w:rPr>
                <w:sz w:val="21"/>
                <w:szCs w:val="21"/>
              </w:rPr>
              <w:t>2003 – dosud: UTB Zlín, FT, Ústav inženýrství polymerů, odborný asistent, od r. 2008 docent</w:t>
            </w:r>
          </w:p>
          <w:p w14:paraId="3814AD86" w14:textId="77777777" w:rsidR="000E3448" w:rsidRPr="00FD2308" w:rsidRDefault="000E3448" w:rsidP="00577228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FD2308">
              <w:rPr>
                <w:sz w:val="21"/>
                <w:szCs w:val="21"/>
              </w:rPr>
              <w:t>2007 – 2013: UTB Zlín, FT, Ústav inženýrství polymerů, ředitel ústavu</w:t>
            </w:r>
          </w:p>
          <w:p w14:paraId="0C51C520" w14:textId="77777777" w:rsidR="000E3448" w:rsidRPr="00FD2308" w:rsidRDefault="000E3448" w:rsidP="00577228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FD2308">
              <w:rPr>
                <w:sz w:val="21"/>
                <w:szCs w:val="21"/>
              </w:rPr>
              <w:t>2011 – 2015: UTB Zlín, FT, děkan</w:t>
            </w:r>
          </w:p>
          <w:p w14:paraId="38040F21" w14:textId="77777777" w:rsidR="000E3448" w:rsidRPr="00310EA2" w:rsidRDefault="000E3448" w:rsidP="000E3448">
            <w:pPr>
              <w:spacing w:after="60"/>
              <w:jc w:val="both"/>
            </w:pPr>
            <w:r w:rsidRPr="00FD2308">
              <w:rPr>
                <w:sz w:val="21"/>
                <w:szCs w:val="21"/>
              </w:rPr>
              <w:t>2015 – dosud: UTB Zlín, FT, proděkan pro rozvoj, mezinárodní vztahy a styk s praxí</w:t>
            </w:r>
          </w:p>
        </w:tc>
      </w:tr>
      <w:tr w:rsidR="000E3448" w14:paraId="6D63C978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  <w:trHeight w:val="250"/>
        </w:trPr>
        <w:tc>
          <w:tcPr>
            <w:tcW w:w="10277" w:type="dxa"/>
            <w:gridSpan w:val="1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CBB02B6" w14:textId="77777777" w:rsidR="000E3448" w:rsidRPr="00310EA2" w:rsidRDefault="000E3448" w:rsidP="000E3448">
            <w:pPr>
              <w:jc w:val="both"/>
            </w:pPr>
            <w:r w:rsidRPr="00310EA2">
              <w:rPr>
                <w:b/>
              </w:rPr>
              <w:t>Zkušenosti s vedením kvalifikačních a rigorózních prací</w:t>
            </w:r>
          </w:p>
        </w:tc>
      </w:tr>
      <w:tr w:rsidR="000E3448" w14:paraId="136C8F72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  <w:trHeight w:val="263"/>
        </w:trPr>
        <w:tc>
          <w:tcPr>
            <w:tcW w:w="10277" w:type="dxa"/>
            <w:gridSpan w:val="1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34FA21" w14:textId="77777777" w:rsidR="000E3448" w:rsidRPr="00FD2308" w:rsidRDefault="000E3448" w:rsidP="000E3448">
            <w:pPr>
              <w:pStyle w:val="western"/>
              <w:spacing w:before="60" w:beforeAutospacing="0" w:after="60" w:line="240" w:lineRule="auto"/>
              <w:rPr>
                <w:sz w:val="21"/>
                <w:szCs w:val="21"/>
              </w:rPr>
            </w:pPr>
            <w:r w:rsidRPr="00FD2308">
              <w:rPr>
                <w:sz w:val="21"/>
                <w:szCs w:val="21"/>
              </w:rPr>
              <w:t>Počet obhájených prací, které vyučující vedl v období 2013 – 2017: 2 BP, 2 DP, 4 DisP.</w:t>
            </w:r>
          </w:p>
        </w:tc>
      </w:tr>
      <w:tr w:rsidR="0094363B" w14:paraId="6A37943B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  <w:cantSplit/>
        </w:trPr>
        <w:tc>
          <w:tcPr>
            <w:tcW w:w="3632" w:type="dxa"/>
            <w:gridSpan w:val="29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6C7B885" w14:textId="77777777" w:rsidR="000E3448" w:rsidRPr="00310EA2" w:rsidRDefault="000E3448" w:rsidP="000E3448">
            <w:pPr>
              <w:jc w:val="both"/>
              <w:rPr>
                <w:b/>
              </w:rPr>
            </w:pPr>
            <w:r w:rsidRPr="00310EA2">
              <w:rPr>
                <w:b/>
              </w:rPr>
              <w:t xml:space="preserve">Obor habilitačního řízení </w:t>
            </w:r>
          </w:p>
        </w:tc>
        <w:tc>
          <w:tcPr>
            <w:tcW w:w="2205" w:type="dxa"/>
            <w:gridSpan w:val="20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6FE9151" w14:textId="77777777" w:rsidR="000E3448" w:rsidRPr="00310EA2" w:rsidRDefault="000E3448" w:rsidP="000E3448">
            <w:pPr>
              <w:jc w:val="both"/>
              <w:rPr>
                <w:b/>
              </w:rPr>
            </w:pPr>
            <w:r w:rsidRPr="00310EA2">
              <w:rPr>
                <w:b/>
              </w:rPr>
              <w:t>Rok udělení hodnosti</w:t>
            </w:r>
          </w:p>
        </w:tc>
        <w:tc>
          <w:tcPr>
            <w:tcW w:w="2132" w:type="dxa"/>
            <w:gridSpan w:val="29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1F19C9D0" w14:textId="77777777" w:rsidR="000E3448" w:rsidRPr="00310EA2" w:rsidRDefault="000E3448" w:rsidP="000E3448">
            <w:pPr>
              <w:jc w:val="both"/>
              <w:rPr>
                <w:b/>
              </w:rPr>
            </w:pPr>
            <w:r w:rsidRPr="00310EA2">
              <w:rPr>
                <w:b/>
              </w:rPr>
              <w:t>Řízení konáno na VŠ</w:t>
            </w:r>
          </w:p>
        </w:tc>
        <w:tc>
          <w:tcPr>
            <w:tcW w:w="2308" w:type="dxa"/>
            <w:gridSpan w:val="38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B5FEDEE" w14:textId="77777777" w:rsidR="000E3448" w:rsidRPr="00310EA2" w:rsidRDefault="000E3448" w:rsidP="000E3448">
            <w:pPr>
              <w:jc w:val="both"/>
            </w:pPr>
            <w:r w:rsidRPr="00310EA2">
              <w:rPr>
                <w:b/>
              </w:rPr>
              <w:t>Ohlasy publikací</w:t>
            </w:r>
          </w:p>
        </w:tc>
      </w:tr>
      <w:tr w:rsidR="0094363B" w14:paraId="3B221C07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  <w:cantSplit/>
        </w:trPr>
        <w:tc>
          <w:tcPr>
            <w:tcW w:w="3632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3E944A" w14:textId="77777777" w:rsidR="000E3448" w:rsidRPr="00577228" w:rsidRDefault="000E3448" w:rsidP="00577228">
            <w:pPr>
              <w:pStyle w:val="western"/>
              <w:spacing w:before="40" w:beforeAutospacing="0" w:after="40" w:line="240" w:lineRule="auto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Technologie makromolekulárních látek</w:t>
            </w:r>
          </w:p>
        </w:tc>
        <w:tc>
          <w:tcPr>
            <w:tcW w:w="2205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CBDA90" w14:textId="77777777" w:rsidR="000E3448" w:rsidRPr="00577228" w:rsidRDefault="000E3448" w:rsidP="00577228">
            <w:pPr>
              <w:pStyle w:val="western"/>
              <w:spacing w:before="40" w:beforeAutospacing="0" w:after="40" w:line="240" w:lineRule="auto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2008</w:t>
            </w:r>
          </w:p>
        </w:tc>
        <w:tc>
          <w:tcPr>
            <w:tcW w:w="2132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0F8C8D93" w14:textId="77777777" w:rsidR="000E3448" w:rsidRPr="00577228" w:rsidRDefault="000E3448" w:rsidP="00577228">
            <w:pPr>
              <w:pStyle w:val="western"/>
              <w:spacing w:before="40" w:beforeAutospacing="0" w:after="40" w:line="240" w:lineRule="auto"/>
              <w:rPr>
                <w:sz w:val="21"/>
                <w:szCs w:val="21"/>
              </w:rPr>
            </w:pPr>
            <w:r w:rsidRPr="00577228">
              <w:rPr>
                <w:rFonts w:ascii="serif" w:hAnsi="serif"/>
                <w:sz w:val="21"/>
                <w:szCs w:val="21"/>
              </w:rPr>
              <w:t>UTB Zlín</w:t>
            </w:r>
          </w:p>
        </w:tc>
        <w:tc>
          <w:tcPr>
            <w:tcW w:w="748" w:type="dxa"/>
            <w:gridSpan w:val="24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E1FE9EA" w14:textId="77777777" w:rsidR="000E3448" w:rsidRPr="00310EA2" w:rsidRDefault="000E3448" w:rsidP="000E3448">
            <w:pPr>
              <w:jc w:val="both"/>
              <w:rPr>
                <w:b/>
              </w:rPr>
            </w:pPr>
            <w:r w:rsidRPr="00310EA2">
              <w:rPr>
                <w:b/>
              </w:rPr>
              <w:t>WOS</w:t>
            </w:r>
          </w:p>
        </w:tc>
        <w:tc>
          <w:tcPr>
            <w:tcW w:w="82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95D819C" w14:textId="77777777" w:rsidR="000E3448" w:rsidRPr="00310EA2" w:rsidRDefault="000E3448" w:rsidP="000E3448">
            <w:pPr>
              <w:jc w:val="both"/>
              <w:rPr>
                <w:b/>
              </w:rPr>
            </w:pPr>
            <w:r w:rsidRPr="00310EA2">
              <w:rPr>
                <w:b/>
              </w:rPr>
              <w:t>Scopus</w:t>
            </w:r>
          </w:p>
        </w:tc>
        <w:tc>
          <w:tcPr>
            <w:tcW w:w="7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3422214" w14:textId="77777777" w:rsidR="000E3448" w:rsidRPr="00310EA2" w:rsidRDefault="000E3448" w:rsidP="000E3448">
            <w:pPr>
              <w:jc w:val="both"/>
              <w:rPr>
                <w:sz w:val="18"/>
                <w:szCs w:val="18"/>
              </w:rPr>
            </w:pPr>
            <w:r w:rsidRPr="00310EA2">
              <w:rPr>
                <w:b/>
                <w:sz w:val="18"/>
                <w:szCs w:val="18"/>
              </w:rPr>
              <w:t>ostatní</w:t>
            </w:r>
          </w:p>
        </w:tc>
      </w:tr>
      <w:tr w:rsidR="0094363B" w14:paraId="5327A74E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  <w:cantSplit/>
          <w:trHeight w:val="70"/>
        </w:trPr>
        <w:tc>
          <w:tcPr>
            <w:tcW w:w="3632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69A0C51" w14:textId="77777777" w:rsidR="000E3448" w:rsidRPr="00310EA2" w:rsidRDefault="000E3448" w:rsidP="000E3448">
            <w:pPr>
              <w:jc w:val="both"/>
              <w:rPr>
                <w:b/>
              </w:rPr>
            </w:pPr>
            <w:r w:rsidRPr="00310EA2">
              <w:rPr>
                <w:b/>
              </w:rPr>
              <w:t>Obor jmenovacího řízení</w:t>
            </w:r>
          </w:p>
        </w:tc>
        <w:tc>
          <w:tcPr>
            <w:tcW w:w="2205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ED735BF" w14:textId="77777777" w:rsidR="000E3448" w:rsidRPr="00310EA2" w:rsidRDefault="000E3448" w:rsidP="000E3448">
            <w:pPr>
              <w:jc w:val="both"/>
              <w:rPr>
                <w:b/>
              </w:rPr>
            </w:pPr>
            <w:r w:rsidRPr="00310EA2">
              <w:rPr>
                <w:b/>
              </w:rPr>
              <w:t>Rok udělení hodnosti</w:t>
            </w:r>
          </w:p>
        </w:tc>
        <w:tc>
          <w:tcPr>
            <w:tcW w:w="2132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2135D4AD" w14:textId="77777777" w:rsidR="000E3448" w:rsidRPr="00310EA2" w:rsidRDefault="000E3448" w:rsidP="000E3448">
            <w:pPr>
              <w:jc w:val="both"/>
              <w:rPr>
                <w:b/>
              </w:rPr>
            </w:pPr>
            <w:r w:rsidRPr="00310EA2">
              <w:rPr>
                <w:b/>
              </w:rPr>
              <w:t>Řízení konáno na VŠ</w:t>
            </w:r>
          </w:p>
        </w:tc>
        <w:tc>
          <w:tcPr>
            <w:tcW w:w="748" w:type="dxa"/>
            <w:gridSpan w:val="24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2CC718" w14:textId="77777777" w:rsidR="000E3448" w:rsidRPr="00310EA2" w:rsidRDefault="000E3448" w:rsidP="000E3448">
            <w:pPr>
              <w:pStyle w:val="western"/>
              <w:rPr>
                <w:b/>
              </w:rPr>
            </w:pPr>
            <w:r w:rsidRPr="00310EA2">
              <w:rPr>
                <w:b/>
                <w:bCs/>
              </w:rPr>
              <w:t>235</w:t>
            </w:r>
          </w:p>
        </w:tc>
        <w:tc>
          <w:tcPr>
            <w:tcW w:w="829" w:type="dxa"/>
            <w:gridSpan w:val="1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DE99D1" w14:textId="77777777" w:rsidR="000E3448" w:rsidRPr="00310EA2" w:rsidRDefault="000E3448" w:rsidP="000E3448">
            <w:pPr>
              <w:pStyle w:val="western"/>
              <w:rPr>
                <w:b/>
              </w:rPr>
            </w:pPr>
            <w:r w:rsidRPr="00310EA2">
              <w:rPr>
                <w:b/>
                <w:bCs/>
              </w:rPr>
              <w:t>288</w:t>
            </w:r>
          </w:p>
        </w:tc>
        <w:tc>
          <w:tcPr>
            <w:tcW w:w="73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BFC64F" w14:textId="77777777" w:rsidR="000E3448" w:rsidRPr="00310EA2" w:rsidRDefault="000E3448" w:rsidP="000E3448">
            <w:pPr>
              <w:pStyle w:val="western"/>
              <w:rPr>
                <w:b/>
                <w:sz w:val="18"/>
                <w:szCs w:val="18"/>
              </w:rPr>
            </w:pPr>
            <w:r w:rsidRPr="00310EA2">
              <w:rPr>
                <w:b/>
                <w:bCs/>
                <w:sz w:val="18"/>
                <w:szCs w:val="18"/>
              </w:rPr>
              <w:t>neevid.</w:t>
            </w:r>
          </w:p>
        </w:tc>
      </w:tr>
      <w:tr w:rsidR="0094363B" w14:paraId="1346E3BC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  <w:trHeight w:val="205"/>
        </w:trPr>
        <w:tc>
          <w:tcPr>
            <w:tcW w:w="3632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4A36AD" w14:textId="77777777" w:rsidR="000E3448" w:rsidRPr="00310EA2" w:rsidRDefault="000E3448" w:rsidP="000E3448">
            <w:pPr>
              <w:jc w:val="both"/>
            </w:pPr>
            <w:r w:rsidRPr="00310EA2">
              <w:t>---</w:t>
            </w:r>
          </w:p>
        </w:tc>
        <w:tc>
          <w:tcPr>
            <w:tcW w:w="2205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204E6F" w14:textId="77777777" w:rsidR="000E3448" w:rsidRPr="00310EA2" w:rsidRDefault="000E3448" w:rsidP="000E3448">
            <w:pPr>
              <w:jc w:val="both"/>
            </w:pPr>
            <w:r w:rsidRPr="00310EA2">
              <w:t>---</w:t>
            </w:r>
          </w:p>
        </w:tc>
        <w:tc>
          <w:tcPr>
            <w:tcW w:w="2132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0F6DCC06" w14:textId="77777777" w:rsidR="000E3448" w:rsidRPr="00310EA2" w:rsidRDefault="000E3448" w:rsidP="000E3448">
            <w:pPr>
              <w:jc w:val="both"/>
            </w:pPr>
            <w:r w:rsidRPr="00310EA2">
              <w:t>---</w:t>
            </w:r>
          </w:p>
        </w:tc>
        <w:tc>
          <w:tcPr>
            <w:tcW w:w="748" w:type="dxa"/>
            <w:gridSpan w:val="24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238B18A" w14:textId="77777777" w:rsidR="000E3448" w:rsidRPr="00310EA2" w:rsidRDefault="000E3448" w:rsidP="000E3448">
            <w:pPr>
              <w:rPr>
                <w:b/>
              </w:rPr>
            </w:pPr>
          </w:p>
        </w:tc>
        <w:tc>
          <w:tcPr>
            <w:tcW w:w="829" w:type="dxa"/>
            <w:gridSpan w:val="1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FFA6D1" w14:textId="77777777" w:rsidR="000E3448" w:rsidRPr="00310EA2" w:rsidRDefault="000E3448" w:rsidP="000E3448">
            <w:pPr>
              <w:rPr>
                <w:b/>
              </w:rPr>
            </w:pPr>
          </w:p>
        </w:tc>
        <w:tc>
          <w:tcPr>
            <w:tcW w:w="73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1AF75CD" w14:textId="77777777" w:rsidR="000E3448" w:rsidRPr="00310EA2" w:rsidRDefault="000E3448" w:rsidP="000E3448">
            <w:pPr>
              <w:rPr>
                <w:b/>
              </w:rPr>
            </w:pPr>
          </w:p>
        </w:tc>
      </w:tr>
      <w:tr w:rsidR="000E3448" w14:paraId="61EC1E1D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</w:trPr>
        <w:tc>
          <w:tcPr>
            <w:tcW w:w="10277" w:type="dxa"/>
            <w:gridSpan w:val="1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19B67DC" w14:textId="77777777" w:rsidR="000E3448" w:rsidRPr="00310EA2" w:rsidRDefault="000E3448" w:rsidP="000E3448">
            <w:pPr>
              <w:jc w:val="both"/>
            </w:pPr>
            <w:r w:rsidRPr="00310EA2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7E6B681D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  <w:trHeight w:val="425"/>
        </w:trPr>
        <w:tc>
          <w:tcPr>
            <w:tcW w:w="10277" w:type="dxa"/>
            <w:gridSpan w:val="1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4C2B68" w14:textId="77777777" w:rsidR="000E3448" w:rsidRPr="00FD2308" w:rsidRDefault="000E3448" w:rsidP="00577228">
            <w:pPr>
              <w:pStyle w:val="western"/>
              <w:spacing w:before="120" w:beforeAutospacing="0" w:after="120" w:line="240" w:lineRule="auto"/>
              <w:jc w:val="both"/>
              <w:rPr>
                <w:sz w:val="21"/>
                <w:szCs w:val="21"/>
              </w:rPr>
            </w:pPr>
            <w:r w:rsidRPr="00FD2308">
              <w:rPr>
                <w:caps/>
                <w:sz w:val="21"/>
                <w:szCs w:val="21"/>
              </w:rPr>
              <w:t xml:space="preserve">Kadlčák, J., KuŘitka, I., Tunnicliffe, L.B., </w:t>
            </w:r>
            <w:r w:rsidRPr="00FD2308">
              <w:rPr>
                <w:b/>
                <w:caps/>
                <w:sz w:val="21"/>
                <w:szCs w:val="21"/>
              </w:rPr>
              <w:t>ČermÁk, R. (25%)</w:t>
            </w:r>
            <w:r w:rsidRPr="00FD2308">
              <w:rPr>
                <w:sz w:val="21"/>
                <w:szCs w:val="21"/>
              </w:rPr>
              <w:t xml:space="preserve">: Rapid Payne effect test - A novel method for study of strain-softening behavior of rubbers filled with various carbon blacks. </w:t>
            </w:r>
            <w:r w:rsidRPr="00FD2308">
              <w:rPr>
                <w:i/>
                <w:sz w:val="21"/>
                <w:szCs w:val="21"/>
              </w:rPr>
              <w:t>Journal of Applied Polymer Science</w:t>
            </w:r>
            <w:r w:rsidRPr="00FD2308">
              <w:rPr>
                <w:sz w:val="21"/>
                <w:szCs w:val="21"/>
              </w:rPr>
              <w:t xml:space="preserve"> 132(20), Art. No. 41976, </w:t>
            </w:r>
            <w:r w:rsidRPr="00FD2308">
              <w:rPr>
                <w:b/>
                <w:sz w:val="21"/>
                <w:szCs w:val="21"/>
              </w:rPr>
              <w:t>2015</w:t>
            </w:r>
            <w:r w:rsidRPr="00FD2308">
              <w:rPr>
                <w:sz w:val="21"/>
                <w:szCs w:val="21"/>
              </w:rPr>
              <w:t>.</w:t>
            </w:r>
            <w:r w:rsidRPr="00FD2308">
              <w:rPr>
                <w:b/>
                <w:sz w:val="21"/>
                <w:szCs w:val="21"/>
              </w:rPr>
              <w:t xml:space="preserve"> </w:t>
            </w:r>
          </w:p>
          <w:p w14:paraId="172A0BB3" w14:textId="77777777" w:rsidR="000E3448" w:rsidRPr="00FD2308" w:rsidRDefault="000E3448" w:rsidP="00577228">
            <w:pPr>
              <w:pStyle w:val="western"/>
              <w:spacing w:before="120" w:beforeAutospacing="0" w:after="120" w:line="240" w:lineRule="auto"/>
              <w:jc w:val="both"/>
              <w:rPr>
                <w:sz w:val="21"/>
                <w:szCs w:val="21"/>
              </w:rPr>
            </w:pPr>
            <w:r w:rsidRPr="00FD2308">
              <w:rPr>
                <w:caps/>
                <w:sz w:val="21"/>
                <w:szCs w:val="21"/>
              </w:rPr>
              <w:t xml:space="preserve">JanÍČek, M., PolÁŠkovÁ, M., Holubář, R., </w:t>
            </w:r>
            <w:r w:rsidRPr="00FD2308">
              <w:rPr>
                <w:b/>
                <w:caps/>
                <w:sz w:val="21"/>
                <w:szCs w:val="21"/>
              </w:rPr>
              <w:t>ČermÁk, R. (25%)</w:t>
            </w:r>
            <w:r w:rsidRPr="00FD2308">
              <w:rPr>
                <w:sz w:val="21"/>
                <w:szCs w:val="21"/>
              </w:rPr>
              <w:t xml:space="preserve">: Surface-esterified cellulose fiber in a polypropylene matrix: Impact of esterification on crystallization kinetics and dispersion. </w:t>
            </w:r>
            <w:r w:rsidRPr="00FD2308">
              <w:rPr>
                <w:i/>
                <w:sz w:val="21"/>
                <w:szCs w:val="21"/>
              </w:rPr>
              <w:t>Cellulose</w:t>
            </w:r>
            <w:r w:rsidRPr="00FD2308">
              <w:rPr>
                <w:sz w:val="21"/>
                <w:szCs w:val="21"/>
              </w:rPr>
              <w:t xml:space="preserve"> 21(6), 4039-4048, </w:t>
            </w:r>
            <w:r w:rsidRPr="00FD2308">
              <w:rPr>
                <w:b/>
                <w:sz w:val="21"/>
                <w:szCs w:val="21"/>
              </w:rPr>
              <w:t>2014</w:t>
            </w:r>
            <w:r w:rsidRPr="00FD2308">
              <w:rPr>
                <w:sz w:val="21"/>
                <w:szCs w:val="21"/>
              </w:rPr>
              <w:t xml:space="preserve">. </w:t>
            </w:r>
          </w:p>
          <w:p w14:paraId="430FA07A" w14:textId="77777777" w:rsidR="000E3448" w:rsidRPr="00FD2308" w:rsidRDefault="000E3448" w:rsidP="00577228">
            <w:pPr>
              <w:pStyle w:val="western"/>
              <w:spacing w:before="120" w:beforeAutospacing="0" w:after="120" w:line="240" w:lineRule="auto"/>
              <w:jc w:val="both"/>
              <w:rPr>
                <w:sz w:val="21"/>
                <w:szCs w:val="21"/>
              </w:rPr>
            </w:pPr>
            <w:r w:rsidRPr="00FD2308">
              <w:rPr>
                <w:caps/>
                <w:sz w:val="21"/>
                <w:szCs w:val="21"/>
              </w:rPr>
              <w:t xml:space="preserve">JanÍČek, M., KrejČÍ, O., </w:t>
            </w:r>
            <w:r w:rsidRPr="00FD2308">
              <w:rPr>
                <w:b/>
                <w:caps/>
                <w:sz w:val="21"/>
                <w:szCs w:val="21"/>
              </w:rPr>
              <w:t>ČermÁk, R. (30%)</w:t>
            </w:r>
            <w:r w:rsidRPr="00FD2308">
              <w:rPr>
                <w:sz w:val="21"/>
                <w:szCs w:val="21"/>
              </w:rPr>
              <w:t xml:space="preserve">: Thermal stability of surface-esterified cellulose and its composite with polyolefinic matrix. </w:t>
            </w:r>
            <w:r w:rsidRPr="00FD2308">
              <w:rPr>
                <w:i/>
                <w:sz w:val="21"/>
                <w:szCs w:val="21"/>
              </w:rPr>
              <w:t>Cellulose</w:t>
            </w:r>
            <w:r w:rsidRPr="00FD2308">
              <w:rPr>
                <w:sz w:val="21"/>
                <w:szCs w:val="21"/>
              </w:rPr>
              <w:t xml:space="preserve"> 20(6), 2745-2755, </w:t>
            </w:r>
            <w:r w:rsidRPr="00FD2308">
              <w:rPr>
                <w:b/>
                <w:sz w:val="21"/>
                <w:szCs w:val="21"/>
              </w:rPr>
              <w:t>2013</w:t>
            </w:r>
            <w:r w:rsidRPr="00FD2308">
              <w:rPr>
                <w:sz w:val="21"/>
                <w:szCs w:val="21"/>
              </w:rPr>
              <w:t xml:space="preserve">. </w:t>
            </w:r>
          </w:p>
          <w:p w14:paraId="498C48FA" w14:textId="77777777" w:rsidR="000E3448" w:rsidRPr="00FD2308" w:rsidRDefault="000E3448" w:rsidP="00577228">
            <w:pPr>
              <w:pStyle w:val="western"/>
              <w:spacing w:before="120" w:beforeAutospacing="0" w:after="120" w:line="240" w:lineRule="auto"/>
              <w:jc w:val="both"/>
              <w:rPr>
                <w:sz w:val="21"/>
                <w:szCs w:val="21"/>
              </w:rPr>
            </w:pPr>
            <w:r w:rsidRPr="00FD2308">
              <w:rPr>
                <w:caps/>
                <w:sz w:val="21"/>
                <w:szCs w:val="21"/>
              </w:rPr>
              <w:t xml:space="preserve">PolÁŠkovÁ, M., </w:t>
            </w:r>
            <w:r w:rsidRPr="00FD2308">
              <w:rPr>
                <w:b/>
                <w:caps/>
                <w:sz w:val="21"/>
                <w:szCs w:val="21"/>
              </w:rPr>
              <w:t>ČermÁk, R. (20%)</w:t>
            </w:r>
            <w:r w:rsidRPr="00FD2308">
              <w:rPr>
                <w:caps/>
                <w:sz w:val="21"/>
                <w:szCs w:val="21"/>
              </w:rPr>
              <w:t xml:space="preserve">, Verney, V., PonÍŽil, P., Commereuc, S., Gomes, </w:t>
            </w:r>
            <w:r w:rsidRPr="00FD2308">
              <w:rPr>
                <w:caps/>
                <w:sz w:val="21"/>
                <w:szCs w:val="21"/>
                <w:lang w:val="en-US"/>
              </w:rPr>
              <w:t xml:space="preserve">M.F.C., Padua, A.A.H., MokrejŠ, P., MachovskÝ, M.: </w:t>
            </w:r>
            <w:r w:rsidRPr="00FD2308">
              <w:rPr>
                <w:sz w:val="21"/>
                <w:szCs w:val="21"/>
                <w:lang w:val="en-US"/>
              </w:rPr>
              <w:t xml:space="preserve">Preparation of microfibers from wood/ionic liquid solutions. </w:t>
            </w:r>
            <w:r w:rsidRPr="00FD2308">
              <w:rPr>
                <w:i/>
                <w:sz w:val="21"/>
                <w:szCs w:val="21"/>
                <w:lang w:val="en-US"/>
              </w:rPr>
              <w:t>Carbohydrate Polymers</w:t>
            </w:r>
            <w:r w:rsidRPr="00FD2308">
              <w:rPr>
                <w:sz w:val="21"/>
                <w:szCs w:val="21"/>
                <w:lang w:val="en-US"/>
              </w:rPr>
              <w:t xml:space="preserve"> 92(1), 214-217, </w:t>
            </w:r>
            <w:r w:rsidRPr="00FD2308">
              <w:rPr>
                <w:b/>
                <w:sz w:val="21"/>
                <w:szCs w:val="21"/>
                <w:lang w:val="en-US"/>
              </w:rPr>
              <w:t>2013</w:t>
            </w:r>
            <w:r w:rsidRPr="00FD2308">
              <w:rPr>
                <w:sz w:val="21"/>
                <w:szCs w:val="21"/>
                <w:lang w:val="en-US"/>
              </w:rPr>
              <w:t>.</w:t>
            </w:r>
            <w:r w:rsidRPr="00FD2308">
              <w:rPr>
                <w:sz w:val="21"/>
                <w:szCs w:val="21"/>
              </w:rPr>
              <w:t xml:space="preserve"> </w:t>
            </w:r>
          </w:p>
          <w:p w14:paraId="25D884CD" w14:textId="77777777" w:rsidR="000E3448" w:rsidRPr="00310EA2" w:rsidRDefault="000E3448" w:rsidP="00577228">
            <w:pPr>
              <w:pStyle w:val="western"/>
              <w:spacing w:before="120" w:beforeAutospacing="0" w:after="120" w:line="240" w:lineRule="auto"/>
              <w:jc w:val="both"/>
            </w:pPr>
            <w:r w:rsidRPr="00FD2308">
              <w:rPr>
                <w:caps/>
                <w:sz w:val="21"/>
                <w:szCs w:val="21"/>
              </w:rPr>
              <w:t xml:space="preserve">RybnikÁŘ, F., KaszonyiovÁ, M., </w:t>
            </w:r>
            <w:r w:rsidRPr="00FD2308">
              <w:rPr>
                <w:b/>
                <w:caps/>
                <w:sz w:val="21"/>
                <w:szCs w:val="21"/>
              </w:rPr>
              <w:t>ČermÁk, R. (20%)</w:t>
            </w:r>
            <w:r w:rsidRPr="00FD2308">
              <w:rPr>
                <w:caps/>
                <w:sz w:val="21"/>
                <w:szCs w:val="21"/>
              </w:rPr>
              <w:t>, HabrovÁ, V., Obadal, M.</w:t>
            </w:r>
            <w:r w:rsidRPr="00FD2308">
              <w:rPr>
                <w:sz w:val="21"/>
                <w:szCs w:val="21"/>
              </w:rPr>
              <w:t xml:space="preserve">: Structure and morphology of linear polyethylene extrudates induced by elongational flow. </w:t>
            </w:r>
            <w:r w:rsidRPr="00FD2308">
              <w:rPr>
                <w:i/>
                <w:sz w:val="21"/>
                <w:szCs w:val="21"/>
              </w:rPr>
              <w:t>Journal of Applied Polymer Science</w:t>
            </w:r>
            <w:r w:rsidRPr="00FD2308">
              <w:rPr>
                <w:sz w:val="21"/>
                <w:szCs w:val="21"/>
              </w:rPr>
              <w:t xml:space="preserve"> 128(3), 1665-1672, </w:t>
            </w:r>
            <w:r w:rsidRPr="00FD2308">
              <w:rPr>
                <w:b/>
                <w:sz w:val="21"/>
                <w:szCs w:val="21"/>
              </w:rPr>
              <w:t>2013</w:t>
            </w:r>
            <w:r w:rsidRPr="00FD2308">
              <w:rPr>
                <w:sz w:val="21"/>
                <w:szCs w:val="21"/>
              </w:rPr>
              <w:t>.</w:t>
            </w:r>
            <w:r w:rsidRPr="00310EA2">
              <w:t xml:space="preserve"> </w:t>
            </w:r>
          </w:p>
        </w:tc>
      </w:tr>
      <w:tr w:rsidR="000E3448" w14:paraId="27415FD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  <w:trHeight w:val="218"/>
        </w:trPr>
        <w:tc>
          <w:tcPr>
            <w:tcW w:w="10277" w:type="dxa"/>
            <w:gridSpan w:val="1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98610D9" w14:textId="77777777" w:rsidR="000E3448" w:rsidRPr="00310EA2" w:rsidRDefault="000E3448" w:rsidP="000E3448">
            <w:r w:rsidRPr="00310EA2">
              <w:rPr>
                <w:b/>
              </w:rPr>
              <w:t>Působení v zahraničí</w:t>
            </w:r>
          </w:p>
        </w:tc>
      </w:tr>
      <w:tr w:rsidR="000E3448" w14:paraId="708173DD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  <w:trHeight w:val="328"/>
        </w:trPr>
        <w:tc>
          <w:tcPr>
            <w:tcW w:w="10277" w:type="dxa"/>
            <w:gridSpan w:val="1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05F966" w14:textId="77777777" w:rsidR="000E3448" w:rsidRPr="00FD2308" w:rsidRDefault="000E3448" w:rsidP="00577228">
            <w:pPr>
              <w:spacing w:before="60" w:after="20"/>
              <w:rPr>
                <w:sz w:val="21"/>
                <w:szCs w:val="21"/>
              </w:rPr>
            </w:pPr>
            <w:r w:rsidRPr="00FD2308">
              <w:rPr>
                <w:sz w:val="21"/>
                <w:szCs w:val="21"/>
              </w:rPr>
              <w:t>2005: Blaise Pascal University, Clermont Ferrand, Francie, vědeckopedagogická stáž (6 měsíců)</w:t>
            </w:r>
          </w:p>
          <w:p w14:paraId="40BA471C" w14:textId="77777777" w:rsidR="000E3448" w:rsidRDefault="000E3448" w:rsidP="000E3448">
            <w:pPr>
              <w:spacing w:after="60"/>
              <w:rPr>
                <w:sz w:val="21"/>
                <w:szCs w:val="21"/>
              </w:rPr>
            </w:pPr>
            <w:r w:rsidRPr="00FD2308">
              <w:rPr>
                <w:sz w:val="21"/>
                <w:szCs w:val="21"/>
              </w:rPr>
              <w:t>2016: TU Wien, Vídeň, Rakousko, vědeckopedagogická stáž (1 měsíc)</w:t>
            </w:r>
          </w:p>
          <w:p w14:paraId="0A3D6612" w14:textId="65EAF95A" w:rsidR="00D17438" w:rsidRPr="00310EA2" w:rsidRDefault="00D17438" w:rsidP="000E3448">
            <w:pPr>
              <w:spacing w:after="60"/>
            </w:pPr>
          </w:p>
        </w:tc>
      </w:tr>
      <w:tr w:rsidR="0094363B" w14:paraId="6452C6F8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4"/>
          <w:wAfter w:w="213" w:type="dxa"/>
          <w:cantSplit/>
          <w:trHeight w:val="470"/>
        </w:trPr>
        <w:tc>
          <w:tcPr>
            <w:tcW w:w="280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146CF63" w14:textId="77777777" w:rsidR="000E3448" w:rsidRPr="00310EA2" w:rsidRDefault="000E3448" w:rsidP="000E3448">
            <w:pPr>
              <w:jc w:val="both"/>
            </w:pPr>
            <w:r w:rsidRPr="00310EA2">
              <w:rPr>
                <w:b/>
              </w:rPr>
              <w:t xml:space="preserve">Podpis </w:t>
            </w:r>
          </w:p>
        </w:tc>
        <w:tc>
          <w:tcPr>
            <w:tcW w:w="4575" w:type="dxa"/>
            <w:gridSpan w:val="5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8EC43D" w14:textId="77777777" w:rsidR="000E3448" w:rsidRPr="00310EA2" w:rsidRDefault="000E3448" w:rsidP="000E3448">
            <w:pPr>
              <w:jc w:val="both"/>
            </w:pPr>
          </w:p>
        </w:tc>
        <w:tc>
          <w:tcPr>
            <w:tcW w:w="806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40AFF45" w14:textId="77777777" w:rsidR="000E3448" w:rsidRPr="00310EA2" w:rsidRDefault="000E3448" w:rsidP="000E3448">
            <w:pPr>
              <w:jc w:val="both"/>
            </w:pPr>
            <w:r w:rsidRPr="00310EA2">
              <w:rPr>
                <w:b/>
              </w:rPr>
              <w:t>datum</w:t>
            </w:r>
          </w:p>
        </w:tc>
        <w:tc>
          <w:tcPr>
            <w:tcW w:w="2093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EFF339" w14:textId="77777777" w:rsidR="000E3448" w:rsidRPr="00310EA2" w:rsidRDefault="000E3448" w:rsidP="000E3448">
            <w:pPr>
              <w:jc w:val="both"/>
            </w:pPr>
          </w:p>
        </w:tc>
      </w:tr>
      <w:tr w:rsidR="000E3448" w14:paraId="0582FDC8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56A7FC32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706AEE" w14:paraId="1B3B3D60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0D4E9F8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18" w:type="dxa"/>
            <w:gridSpan w:val="105"/>
          </w:tcPr>
          <w:p w14:paraId="1C4B990D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706AEE" w14:paraId="3343517A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4AAE417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18" w:type="dxa"/>
            <w:gridSpan w:val="105"/>
          </w:tcPr>
          <w:p w14:paraId="1A11ADC0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706AEE" w14:paraId="4B8E04B4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38998E0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18" w:type="dxa"/>
            <w:gridSpan w:val="105"/>
          </w:tcPr>
          <w:p w14:paraId="75EACB81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706AEE" w14:paraId="2E8D1FA9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22575C8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06" w:type="dxa"/>
            <w:gridSpan w:val="52"/>
          </w:tcPr>
          <w:p w14:paraId="0C84CF61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65" w:name="Čermáková"/>
            <w:bookmarkEnd w:id="65"/>
            <w:r w:rsidRPr="00B96B61">
              <w:rPr>
                <w:b/>
              </w:rPr>
              <w:t>Iva Čermáková (</w:t>
            </w:r>
            <w:r w:rsidRPr="004353F6">
              <w:rPr>
                <w:b/>
              </w:rPr>
              <w:t>Hauerlandová, roz. Doležálková</w:t>
            </w:r>
            <w:r w:rsidRPr="00B96B61">
              <w:rPr>
                <w:b/>
              </w:rPr>
              <w:t>)</w:t>
            </w:r>
          </w:p>
        </w:tc>
        <w:tc>
          <w:tcPr>
            <w:tcW w:w="779" w:type="dxa"/>
            <w:gridSpan w:val="20"/>
            <w:shd w:val="clear" w:color="auto" w:fill="F7CAAC"/>
          </w:tcPr>
          <w:p w14:paraId="5E148225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33" w:type="dxa"/>
            <w:gridSpan w:val="33"/>
          </w:tcPr>
          <w:p w14:paraId="53D1B156" w14:textId="77777777" w:rsidR="000E3448" w:rsidRDefault="000E3448" w:rsidP="000E3448">
            <w:pPr>
              <w:jc w:val="both"/>
            </w:pPr>
            <w:r>
              <w:t>RNDr., Ph.D.</w:t>
            </w:r>
          </w:p>
        </w:tc>
      </w:tr>
      <w:tr w:rsidR="0094363B" w14:paraId="21BC10D4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7704740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00E518E1" w14:textId="77777777" w:rsidR="000E3448" w:rsidRDefault="000E3448" w:rsidP="000E3448">
            <w:pPr>
              <w:jc w:val="both"/>
            </w:pPr>
            <w:r>
              <w:t>1983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6FF8107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1A9D26FD" w14:textId="77777777" w:rsidR="000E3448" w:rsidRPr="0040446C" w:rsidRDefault="000E3448" w:rsidP="000E3448">
            <w:pPr>
              <w:jc w:val="both"/>
            </w:pPr>
            <w:r w:rsidRPr="0040446C">
              <w:t>pp.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19ED70EF" w14:textId="77777777" w:rsidR="000E3448" w:rsidRPr="0040446C" w:rsidRDefault="000E3448" w:rsidP="000E3448">
            <w:pPr>
              <w:jc w:val="both"/>
              <w:rPr>
                <w:b/>
              </w:rPr>
            </w:pPr>
            <w:r w:rsidRPr="0040446C">
              <w:rPr>
                <w:b/>
              </w:rPr>
              <w:t>rozsah</w:t>
            </w:r>
          </w:p>
        </w:tc>
        <w:tc>
          <w:tcPr>
            <w:tcW w:w="779" w:type="dxa"/>
            <w:gridSpan w:val="20"/>
          </w:tcPr>
          <w:p w14:paraId="45123D11" w14:textId="77777777" w:rsidR="000E3448" w:rsidRPr="0040446C" w:rsidRDefault="000E3448" w:rsidP="000E3448">
            <w:pPr>
              <w:jc w:val="both"/>
            </w:pPr>
            <w:r w:rsidRPr="0040446C">
              <w:t>40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67BD9083" w14:textId="77777777" w:rsidR="000E3448" w:rsidRPr="0040446C" w:rsidRDefault="000E3448" w:rsidP="000E3448">
            <w:pPr>
              <w:jc w:val="both"/>
              <w:rPr>
                <w:b/>
              </w:rPr>
            </w:pPr>
            <w:r w:rsidRPr="0040446C">
              <w:rPr>
                <w:b/>
              </w:rPr>
              <w:t>do kdy</w:t>
            </w:r>
          </w:p>
        </w:tc>
        <w:tc>
          <w:tcPr>
            <w:tcW w:w="1515" w:type="dxa"/>
            <w:gridSpan w:val="15"/>
          </w:tcPr>
          <w:p w14:paraId="6E5DDB89" w14:textId="77777777" w:rsidR="000E3448" w:rsidRPr="0040446C" w:rsidRDefault="000E3448" w:rsidP="000E3448">
            <w:pPr>
              <w:jc w:val="both"/>
            </w:pPr>
            <w:r w:rsidRPr="0040446C">
              <w:t>N</w:t>
            </w:r>
          </w:p>
        </w:tc>
      </w:tr>
      <w:tr w:rsidR="000E3448" w14:paraId="5393F6F1" w14:textId="77777777" w:rsidTr="00D44001">
        <w:trPr>
          <w:gridAfter w:val="1"/>
          <w:wAfter w:w="141" w:type="dxa"/>
        </w:trPr>
        <w:tc>
          <w:tcPr>
            <w:tcW w:w="5340" w:type="dxa"/>
            <w:gridSpan w:val="37"/>
            <w:shd w:val="clear" w:color="auto" w:fill="F7CAAC"/>
          </w:tcPr>
          <w:p w14:paraId="46DE6AC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5DB46036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6BDBEFB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79" w:type="dxa"/>
            <w:gridSpan w:val="20"/>
          </w:tcPr>
          <w:p w14:paraId="6F8892ED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65797EB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5" w:type="dxa"/>
            <w:gridSpan w:val="15"/>
          </w:tcPr>
          <w:p w14:paraId="00FF0CA0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51F3C9B0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  <w:shd w:val="clear" w:color="auto" w:fill="F7CAAC"/>
          </w:tcPr>
          <w:p w14:paraId="6E756AD1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4" w:type="dxa"/>
            <w:gridSpan w:val="29"/>
            <w:shd w:val="clear" w:color="auto" w:fill="F7CAAC"/>
          </w:tcPr>
          <w:p w14:paraId="298FD57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33" w:type="dxa"/>
            <w:gridSpan w:val="33"/>
            <w:shd w:val="clear" w:color="auto" w:fill="F7CAAC"/>
          </w:tcPr>
          <w:p w14:paraId="0DFD856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083A5529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108D35CA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74" w:type="dxa"/>
            <w:gridSpan w:val="29"/>
          </w:tcPr>
          <w:p w14:paraId="1455397D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33" w:type="dxa"/>
            <w:gridSpan w:val="33"/>
          </w:tcPr>
          <w:p w14:paraId="248B1F3E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5F0CADF5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40E1ABE2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2C8BDA77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3"/>
          </w:tcPr>
          <w:p w14:paraId="0C48C726" w14:textId="77777777" w:rsidR="000E3448" w:rsidRDefault="000E3448" w:rsidP="000E3448">
            <w:pPr>
              <w:jc w:val="both"/>
            </w:pPr>
          </w:p>
        </w:tc>
      </w:tr>
      <w:tr w:rsidR="000E3448" w14:paraId="74231D0A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047A6FD7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68214ACB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3"/>
          </w:tcPr>
          <w:p w14:paraId="603F36B8" w14:textId="77777777" w:rsidR="000E3448" w:rsidRDefault="000E3448" w:rsidP="000E3448">
            <w:pPr>
              <w:jc w:val="both"/>
            </w:pPr>
          </w:p>
        </w:tc>
      </w:tr>
      <w:tr w:rsidR="000E3448" w14:paraId="65D10EDD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021DED91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512F7A90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3"/>
          </w:tcPr>
          <w:p w14:paraId="257DCA92" w14:textId="77777777" w:rsidR="000E3448" w:rsidRDefault="000E3448" w:rsidP="000E3448">
            <w:pPr>
              <w:jc w:val="both"/>
            </w:pPr>
          </w:p>
        </w:tc>
      </w:tr>
      <w:tr w:rsidR="000E3448" w14:paraId="0CC5FCFC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20342D99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2FCE1763" w14:textId="77777777" w:rsidTr="00D44001">
        <w:trPr>
          <w:gridAfter w:val="1"/>
          <w:wAfter w:w="141" w:type="dxa"/>
          <w:trHeight w:val="466"/>
        </w:trPr>
        <w:tc>
          <w:tcPr>
            <w:tcW w:w="10349" w:type="dxa"/>
            <w:gridSpan w:val="119"/>
            <w:tcBorders>
              <w:top w:val="nil"/>
            </w:tcBorders>
          </w:tcPr>
          <w:p w14:paraId="5FFE2D26" w14:textId="77777777" w:rsidR="00E93761" w:rsidRDefault="0066467D" w:rsidP="00C03CD8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hyperlink w:anchor="Mikrobiol_pro_kosm_a_biomat" w:history="1">
              <w:r w:rsidR="00E93761" w:rsidRPr="00E92F82">
                <w:rPr>
                  <w:rStyle w:val="Hypertextovodkaz"/>
                  <w:b/>
                  <w:color w:val="auto"/>
                  <w:sz w:val="21"/>
                  <w:szCs w:val="21"/>
                  <w:u w:val="none"/>
                  <w:lang w:val="en-GB"/>
                </w:rPr>
                <w:t>Cosmetic and Biomaterial Microbiology</w:t>
              </w:r>
            </w:hyperlink>
            <w:r w:rsidR="00E93761" w:rsidRPr="00CC6BC1">
              <w:rPr>
                <w:sz w:val="21"/>
                <w:szCs w:val="21"/>
              </w:rPr>
              <w:t xml:space="preserve"> (100% p)</w:t>
            </w:r>
          </w:p>
          <w:p w14:paraId="198B34C7" w14:textId="3516F0EF" w:rsidR="00C03CD8" w:rsidRDefault="00E92F82" w:rsidP="00C03CD8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E92F82">
              <w:rPr>
                <w:b/>
                <w:sz w:val="21"/>
                <w:szCs w:val="21"/>
                <w:lang w:val="en-US"/>
              </w:rPr>
              <w:t>Cosmetics and Cosmetology</w:t>
            </w:r>
            <w:r w:rsidRPr="00E92F82">
              <w:rPr>
                <w:b/>
                <w:sz w:val="21"/>
                <w:szCs w:val="21"/>
              </w:rPr>
              <w:t xml:space="preserve"> </w:t>
            </w:r>
            <w:r w:rsidR="00CC6BC1" w:rsidRPr="00E92F82">
              <w:rPr>
                <w:b/>
                <w:sz w:val="21"/>
                <w:szCs w:val="21"/>
              </w:rPr>
              <w:t>(</w:t>
            </w:r>
            <w:r w:rsidR="00CC6BC1">
              <w:rPr>
                <w:sz w:val="21"/>
                <w:szCs w:val="21"/>
              </w:rPr>
              <w:t>100% p)</w:t>
            </w:r>
          </w:p>
          <w:p w14:paraId="2286FE14" w14:textId="4C25CA67" w:rsidR="00CC6BC1" w:rsidRDefault="00E92F82" w:rsidP="00E93761">
            <w:pPr>
              <w:pStyle w:val="Zkladntext"/>
              <w:spacing w:before="60" w:after="60" w:line="240" w:lineRule="auto"/>
              <w:ind w:right="108"/>
            </w:pPr>
            <w:r w:rsidRPr="008F0F63">
              <w:rPr>
                <w:sz w:val="21"/>
                <w:szCs w:val="21"/>
                <w:lang w:val="en-GB"/>
              </w:rPr>
              <w:t xml:space="preserve">Microbiological Laboratory </w:t>
            </w:r>
            <w:r w:rsidR="00CC6BC1">
              <w:rPr>
                <w:sz w:val="21"/>
                <w:szCs w:val="21"/>
              </w:rPr>
              <w:t>(100% l)</w:t>
            </w:r>
          </w:p>
        </w:tc>
      </w:tr>
      <w:tr w:rsidR="000E3448" w14:paraId="69724D55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0640DCE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6448E9BB" w14:textId="77777777" w:rsidTr="00D44001">
        <w:trPr>
          <w:gridAfter w:val="1"/>
          <w:wAfter w:w="141" w:type="dxa"/>
          <w:trHeight w:val="306"/>
        </w:trPr>
        <w:tc>
          <w:tcPr>
            <w:tcW w:w="10349" w:type="dxa"/>
            <w:gridSpan w:val="119"/>
          </w:tcPr>
          <w:p w14:paraId="610DAA3E" w14:textId="77777777" w:rsidR="000E3448" w:rsidRPr="00577228" w:rsidRDefault="000E3448" w:rsidP="0057722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2012: UTB Zlín, FT, </w:t>
            </w:r>
            <w:r w:rsidRPr="00577228">
              <w:rPr>
                <w:rFonts w:eastAsia="Calibri"/>
                <w:sz w:val="21"/>
                <w:szCs w:val="21"/>
              </w:rPr>
              <w:t xml:space="preserve">SP Chemie a technologie potravin, </w:t>
            </w:r>
            <w:r w:rsidRPr="00577228">
              <w:rPr>
                <w:sz w:val="21"/>
                <w:szCs w:val="21"/>
              </w:rPr>
              <w:t>obor Technologie potravin, Ph.D.</w:t>
            </w:r>
          </w:p>
        </w:tc>
      </w:tr>
      <w:tr w:rsidR="000E3448" w14:paraId="77E7B1F8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5C3BA9A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30EDA74E" w14:textId="77777777" w:rsidTr="00D44001">
        <w:trPr>
          <w:gridAfter w:val="1"/>
          <w:wAfter w:w="141" w:type="dxa"/>
          <w:trHeight w:val="272"/>
        </w:trPr>
        <w:tc>
          <w:tcPr>
            <w:tcW w:w="10349" w:type="dxa"/>
            <w:gridSpan w:val="119"/>
          </w:tcPr>
          <w:p w14:paraId="0EA37C8B" w14:textId="77777777" w:rsidR="000E3448" w:rsidRPr="00577228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2011 – dosud: UTB Zlín, FT, odborný asistent</w:t>
            </w:r>
          </w:p>
        </w:tc>
      </w:tr>
      <w:tr w:rsidR="000E3448" w14:paraId="0D5A482C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283827C4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2A8C592F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5B8F7BC7" w14:textId="77777777" w:rsidR="000E3448" w:rsidRPr="00577228" w:rsidRDefault="000E3448" w:rsidP="0057722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577228">
              <w:rPr>
                <w:rFonts w:eastAsia="Calibri"/>
                <w:sz w:val="21"/>
                <w:szCs w:val="21"/>
              </w:rPr>
              <w:t xml:space="preserve">– </w:t>
            </w:r>
            <w:r w:rsidRPr="00577228">
              <w:rPr>
                <w:sz w:val="21"/>
                <w:szCs w:val="21"/>
              </w:rPr>
              <w:t>2017: 14 BP, 11 DP.</w:t>
            </w:r>
          </w:p>
        </w:tc>
      </w:tr>
      <w:tr w:rsidR="0094363B" w14:paraId="0CF27FEB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65463C62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52877369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1636DFE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21" w:type="dxa"/>
            <w:gridSpan w:val="32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4E7F83D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6E958B95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</w:tcPr>
          <w:p w14:paraId="4E220A8D" w14:textId="77777777" w:rsidR="000E3448" w:rsidRPr="00F55552" w:rsidRDefault="000E3448" w:rsidP="000E3448">
            <w:pPr>
              <w:jc w:val="both"/>
            </w:pPr>
            <w:r>
              <w:rPr>
                <w:rFonts w:eastAsia="Calibri"/>
                <w:lang w:eastAsia="en-US"/>
              </w:rPr>
              <w:t>---</w:t>
            </w:r>
          </w:p>
        </w:tc>
        <w:tc>
          <w:tcPr>
            <w:tcW w:w="2270" w:type="dxa"/>
            <w:gridSpan w:val="21"/>
          </w:tcPr>
          <w:p w14:paraId="0AFB9533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70976E10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tcBorders>
              <w:left w:val="single" w:sz="12" w:space="0" w:color="auto"/>
            </w:tcBorders>
            <w:shd w:val="clear" w:color="auto" w:fill="F7CAAC"/>
          </w:tcPr>
          <w:p w14:paraId="7C663FEA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9"/>
            <w:shd w:val="clear" w:color="auto" w:fill="F7CAAC"/>
          </w:tcPr>
          <w:p w14:paraId="79AEE79E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16" w:type="dxa"/>
            <w:gridSpan w:val="6"/>
            <w:shd w:val="clear" w:color="auto" w:fill="F7CAAC"/>
          </w:tcPr>
          <w:p w14:paraId="45F8A317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18F97A13" w14:textId="77777777" w:rsidTr="00D44001">
        <w:trPr>
          <w:gridAfter w:val="1"/>
          <w:wAfter w:w="141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7A18D859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2630CD0A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  <w:shd w:val="clear" w:color="auto" w:fill="F7CAAC"/>
          </w:tcPr>
          <w:p w14:paraId="3936B21B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6" w:type="dxa"/>
            <w:gridSpan w:val="17"/>
            <w:vMerge w:val="restart"/>
            <w:tcBorders>
              <w:left w:val="single" w:sz="12" w:space="0" w:color="auto"/>
            </w:tcBorders>
          </w:tcPr>
          <w:p w14:paraId="025B7580" w14:textId="77777777" w:rsidR="000E3448" w:rsidRPr="00C11A55" w:rsidRDefault="000E3448" w:rsidP="000E3448">
            <w:pPr>
              <w:jc w:val="both"/>
              <w:rPr>
                <w:b/>
              </w:rPr>
            </w:pPr>
            <w:r w:rsidRPr="00C11A55">
              <w:rPr>
                <w:b/>
              </w:rPr>
              <w:t>29</w:t>
            </w:r>
          </w:p>
        </w:tc>
        <w:tc>
          <w:tcPr>
            <w:tcW w:w="699" w:type="dxa"/>
            <w:gridSpan w:val="9"/>
            <w:vMerge w:val="restart"/>
          </w:tcPr>
          <w:p w14:paraId="09B7721D" w14:textId="77777777" w:rsidR="000E3448" w:rsidRPr="00C11A55" w:rsidRDefault="000E3448" w:rsidP="000E3448">
            <w:pPr>
              <w:jc w:val="both"/>
              <w:rPr>
                <w:b/>
              </w:rPr>
            </w:pPr>
            <w:r w:rsidRPr="00C11A55">
              <w:rPr>
                <w:b/>
              </w:rPr>
              <w:t>57</w:t>
            </w:r>
          </w:p>
        </w:tc>
        <w:tc>
          <w:tcPr>
            <w:tcW w:w="816" w:type="dxa"/>
            <w:gridSpan w:val="6"/>
            <w:vMerge w:val="restart"/>
          </w:tcPr>
          <w:p w14:paraId="5DA1885F" w14:textId="77777777" w:rsidR="000E3448" w:rsidRPr="00C11A55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C11A55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5D5E297E" w14:textId="77777777" w:rsidTr="00D44001">
        <w:trPr>
          <w:gridAfter w:val="1"/>
          <w:wAfter w:w="141" w:type="dxa"/>
          <w:trHeight w:val="205"/>
        </w:trPr>
        <w:tc>
          <w:tcPr>
            <w:tcW w:w="3567" w:type="dxa"/>
            <w:gridSpan w:val="28"/>
          </w:tcPr>
          <w:p w14:paraId="35CCDFBA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0FAFBE96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642F361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vMerge/>
            <w:tcBorders>
              <w:left w:val="single" w:sz="12" w:space="0" w:color="auto"/>
            </w:tcBorders>
            <w:vAlign w:val="center"/>
          </w:tcPr>
          <w:p w14:paraId="0239FF26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699" w:type="dxa"/>
            <w:gridSpan w:val="9"/>
            <w:vMerge/>
            <w:vAlign w:val="center"/>
          </w:tcPr>
          <w:p w14:paraId="05FE0789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16" w:type="dxa"/>
            <w:gridSpan w:val="6"/>
            <w:vMerge/>
            <w:vAlign w:val="center"/>
          </w:tcPr>
          <w:p w14:paraId="7D73C51F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15727AC7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006A9F6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448FF98E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63DCF2E4" w14:textId="77777777" w:rsidR="000E3448" w:rsidRPr="00577228" w:rsidRDefault="000E3448" w:rsidP="00577228">
            <w:pPr>
              <w:spacing w:before="120" w:after="120"/>
              <w:jc w:val="both"/>
              <w:rPr>
                <w:color w:val="000000"/>
                <w:sz w:val="21"/>
                <w:szCs w:val="21"/>
              </w:rPr>
            </w:pPr>
            <w:r w:rsidRPr="00577228">
              <w:rPr>
                <w:color w:val="000000"/>
                <w:sz w:val="21"/>
                <w:szCs w:val="21"/>
              </w:rPr>
              <w:t xml:space="preserve">KUCEKOVÁ, Z., HUMPOLÍČEK, P., KAŠPÁRKOVÁ, V., PEREČKO, T., LEHOCKÝ, M., </w:t>
            </w:r>
            <w:r w:rsidRPr="00577228">
              <w:rPr>
                <w:b/>
                <w:color w:val="000000"/>
                <w:sz w:val="21"/>
                <w:szCs w:val="21"/>
              </w:rPr>
              <w:t>HAUERLANDOVÁ, I. (7%)</w:t>
            </w:r>
            <w:r w:rsidRPr="00577228">
              <w:rPr>
                <w:color w:val="000000"/>
                <w:sz w:val="21"/>
                <w:szCs w:val="21"/>
              </w:rPr>
              <w:t xml:space="preserve">, SÁHA, P., STEJSKAL, J.: Colloidal polyaniline dispersions: Antibacterial activity, cytotoxicity and neutrophil oxidative burst. </w:t>
            </w:r>
            <w:r w:rsidRPr="00577228">
              <w:rPr>
                <w:i/>
                <w:color w:val="000000"/>
                <w:sz w:val="21"/>
                <w:szCs w:val="21"/>
              </w:rPr>
              <w:t xml:space="preserve">Colloids and Surfaces B: Biointerfaces </w:t>
            </w:r>
            <w:r w:rsidRPr="00577228">
              <w:rPr>
                <w:color w:val="000000"/>
                <w:sz w:val="21"/>
                <w:szCs w:val="21"/>
              </w:rPr>
              <w:t xml:space="preserve">116, 411-417, </w:t>
            </w:r>
            <w:r w:rsidRPr="00577228">
              <w:rPr>
                <w:b/>
                <w:color w:val="000000"/>
                <w:sz w:val="21"/>
                <w:szCs w:val="21"/>
              </w:rPr>
              <w:t>2014</w:t>
            </w:r>
            <w:r w:rsidRPr="00577228">
              <w:rPr>
                <w:color w:val="000000"/>
                <w:sz w:val="21"/>
                <w:szCs w:val="21"/>
              </w:rPr>
              <w:t xml:space="preserve">. ISSN 0927-7765. </w:t>
            </w:r>
          </w:p>
          <w:p w14:paraId="2E5F0EED" w14:textId="77777777" w:rsidR="000E3448" w:rsidRPr="00577228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b/>
                <w:color w:val="000000"/>
                <w:sz w:val="21"/>
                <w:szCs w:val="21"/>
              </w:rPr>
              <w:t>HAUERLANDOVÁ, I. (30%)</w:t>
            </w:r>
            <w:r w:rsidRPr="00577228">
              <w:rPr>
                <w:color w:val="000000"/>
                <w:sz w:val="21"/>
                <w:szCs w:val="21"/>
              </w:rPr>
              <w:t xml:space="preserve">, LORENCOVÁ, E., BUŇKA, F., NAVRÁTIL, J., JANEČKOVÁ, K., BUŇKOVÁ, L.: The influence of fat and monoacylglycerols on growth of spore-forming bacteria in processed cheese. </w:t>
            </w:r>
            <w:r w:rsidRPr="00577228">
              <w:rPr>
                <w:i/>
                <w:color w:val="000000"/>
                <w:sz w:val="21"/>
                <w:szCs w:val="21"/>
              </w:rPr>
              <w:t xml:space="preserve">International Journal of Food Microbiology </w:t>
            </w:r>
            <w:r w:rsidRPr="00577228">
              <w:rPr>
                <w:color w:val="000000"/>
                <w:sz w:val="21"/>
                <w:szCs w:val="21"/>
              </w:rPr>
              <w:t xml:space="preserve">182, 37-43, </w:t>
            </w:r>
            <w:r w:rsidRPr="00577228">
              <w:rPr>
                <w:b/>
                <w:color w:val="000000"/>
                <w:sz w:val="21"/>
                <w:szCs w:val="21"/>
              </w:rPr>
              <w:t>2014</w:t>
            </w:r>
            <w:r w:rsidRPr="00577228">
              <w:rPr>
                <w:color w:val="000000"/>
                <w:sz w:val="21"/>
                <w:szCs w:val="21"/>
              </w:rPr>
              <w:t xml:space="preserve">. ISSN </w:t>
            </w:r>
            <w:r w:rsidRPr="00577228">
              <w:rPr>
                <w:sz w:val="21"/>
                <w:szCs w:val="21"/>
              </w:rPr>
              <w:t xml:space="preserve">0168-1605. </w:t>
            </w:r>
          </w:p>
          <w:p w14:paraId="0FCC6015" w14:textId="275CCDD5" w:rsidR="000E3448" w:rsidRPr="00577228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ŠEVČÍKOVÁ, P., KAŠPÁRKOVÁ, V., </w:t>
            </w:r>
            <w:r w:rsidRPr="00577228">
              <w:rPr>
                <w:b/>
                <w:sz w:val="21"/>
                <w:szCs w:val="21"/>
              </w:rPr>
              <w:t>HAUERLANDOVÁ, I. (15%)</w:t>
            </w:r>
            <w:r w:rsidRPr="00577228">
              <w:rPr>
                <w:sz w:val="21"/>
                <w:szCs w:val="21"/>
              </w:rPr>
              <w:t>, HUMPOLÍČEK, P., KUCEKOVÁ, Z., BUŇKOVÁ, L.: Formulation, antibacterial activity, and cytotoxicity of</w:t>
            </w:r>
            <w:r w:rsidR="00B86887" w:rsidRPr="00577228">
              <w:rPr>
                <w:sz w:val="21"/>
                <w:szCs w:val="21"/>
              </w:rPr>
              <w:t xml:space="preserve"> </w:t>
            </w:r>
            <w:r w:rsidRPr="00577228">
              <w:rPr>
                <w:sz w:val="21"/>
                <w:szCs w:val="21"/>
              </w:rPr>
              <w:t xml:space="preserve">1-monoacylglycerol microemulsions. </w:t>
            </w:r>
            <w:r w:rsidRPr="00577228">
              <w:rPr>
                <w:i/>
                <w:sz w:val="21"/>
                <w:szCs w:val="21"/>
              </w:rPr>
              <w:t xml:space="preserve">European Journal of Lipid Science and Technology </w:t>
            </w:r>
            <w:r w:rsidRPr="00577228">
              <w:rPr>
                <w:sz w:val="21"/>
                <w:szCs w:val="21"/>
              </w:rPr>
              <w:t xml:space="preserve">116, 448-457, </w:t>
            </w:r>
            <w:r w:rsidRPr="00577228">
              <w:rPr>
                <w:b/>
                <w:sz w:val="21"/>
                <w:szCs w:val="21"/>
              </w:rPr>
              <w:t>2014</w:t>
            </w:r>
            <w:r w:rsidRPr="00577228">
              <w:rPr>
                <w:sz w:val="21"/>
                <w:szCs w:val="21"/>
              </w:rPr>
              <w:t xml:space="preserve">. ISSN 1438-7697. </w:t>
            </w:r>
          </w:p>
          <w:p w14:paraId="2E8ED222" w14:textId="77777777" w:rsidR="000E3448" w:rsidRPr="00577228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b/>
                <w:sz w:val="21"/>
                <w:szCs w:val="21"/>
              </w:rPr>
              <w:t>DOLEŽÁLKOVÁ, I. (40%)</w:t>
            </w:r>
            <w:r w:rsidRPr="00577228">
              <w:rPr>
                <w:sz w:val="21"/>
                <w:szCs w:val="21"/>
              </w:rPr>
              <w:t xml:space="preserve">, JANIŠ, R., BUŇKOVÁ, L., SLOBODIAN, P., VÍCHA, R.: Preparation, characterization and antibacterial activity of 1-monoacylglycerol of adamantane-1-carboxylic acid. </w:t>
            </w:r>
            <w:r w:rsidRPr="00577228">
              <w:rPr>
                <w:i/>
                <w:sz w:val="21"/>
                <w:szCs w:val="21"/>
              </w:rPr>
              <w:t xml:space="preserve">Journal of Food Biochemistry </w:t>
            </w:r>
            <w:r w:rsidRPr="00577228">
              <w:rPr>
                <w:sz w:val="21"/>
                <w:szCs w:val="21"/>
              </w:rPr>
              <w:t xml:space="preserve">37, 544-553, </w:t>
            </w:r>
            <w:r w:rsidRPr="00577228">
              <w:rPr>
                <w:b/>
                <w:sz w:val="21"/>
                <w:szCs w:val="21"/>
              </w:rPr>
              <w:t>2013</w:t>
            </w:r>
            <w:r w:rsidRPr="00577228">
              <w:rPr>
                <w:sz w:val="21"/>
                <w:szCs w:val="21"/>
              </w:rPr>
              <w:t>.</w:t>
            </w:r>
            <w:r w:rsidRPr="00577228">
              <w:rPr>
                <w:b/>
                <w:sz w:val="21"/>
                <w:szCs w:val="21"/>
              </w:rPr>
              <w:t xml:space="preserve"> </w:t>
            </w:r>
            <w:r w:rsidRPr="00577228">
              <w:rPr>
                <w:sz w:val="21"/>
                <w:szCs w:val="21"/>
              </w:rPr>
              <w:t xml:space="preserve">ISSN 0145-8884. </w:t>
            </w:r>
          </w:p>
          <w:p w14:paraId="38202749" w14:textId="77777777" w:rsidR="000E3448" w:rsidRDefault="000E3448" w:rsidP="00577228">
            <w:pPr>
              <w:spacing w:before="120" w:after="120"/>
              <w:jc w:val="both"/>
              <w:rPr>
                <w:b/>
              </w:rPr>
            </w:pPr>
            <w:r w:rsidRPr="00577228">
              <w:rPr>
                <w:b/>
                <w:sz w:val="21"/>
                <w:szCs w:val="21"/>
              </w:rPr>
              <w:t>DOLEŽÁLKOVÁ, I. (40%)</w:t>
            </w:r>
            <w:r w:rsidRPr="00577228">
              <w:rPr>
                <w:sz w:val="21"/>
                <w:szCs w:val="21"/>
              </w:rPr>
              <w:t xml:space="preserve">, MÁČALÍK, Z., BUTKOVIČOVÁ, A., JANIŠ, R., BUŇKOVÁ, L.: Monoacylglycerols as fruit juices preservatives. </w:t>
            </w:r>
            <w:r w:rsidRPr="00577228">
              <w:rPr>
                <w:i/>
                <w:sz w:val="21"/>
                <w:szCs w:val="21"/>
              </w:rPr>
              <w:t>Czech Journal of Food Sciences</w:t>
            </w:r>
            <w:r w:rsidRPr="00577228">
              <w:rPr>
                <w:sz w:val="21"/>
                <w:szCs w:val="21"/>
              </w:rPr>
              <w:t xml:space="preserve"> 30, 567-572, </w:t>
            </w:r>
            <w:r w:rsidRPr="00577228">
              <w:rPr>
                <w:b/>
                <w:sz w:val="21"/>
                <w:szCs w:val="21"/>
              </w:rPr>
              <w:t>2012</w:t>
            </w:r>
            <w:r w:rsidRPr="00577228">
              <w:rPr>
                <w:sz w:val="21"/>
                <w:szCs w:val="21"/>
              </w:rPr>
              <w:t>. ISSN 1212-1800.</w:t>
            </w:r>
            <w:r w:rsidRPr="0040446C">
              <w:rPr>
                <w:sz w:val="22"/>
                <w:szCs w:val="22"/>
              </w:rPr>
              <w:t xml:space="preserve"> </w:t>
            </w:r>
          </w:p>
        </w:tc>
      </w:tr>
      <w:tr w:rsidR="000E3448" w14:paraId="6E0C47FC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626594DA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0A92C708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683271C0" w14:textId="77777777" w:rsidR="000E3448" w:rsidRPr="003E42C3" w:rsidRDefault="000E3448" w:rsidP="000E3448">
            <w:pPr>
              <w:spacing w:before="20" w:after="20"/>
              <w:jc w:val="both"/>
              <w:rPr>
                <w:b/>
                <w:sz w:val="22"/>
                <w:szCs w:val="22"/>
              </w:rPr>
            </w:pPr>
            <w:r w:rsidRPr="003E42C3">
              <w:rPr>
                <w:b/>
                <w:sz w:val="22"/>
                <w:szCs w:val="22"/>
              </w:rPr>
              <w:t>---</w:t>
            </w:r>
          </w:p>
          <w:p w14:paraId="43F9906E" w14:textId="100932A1" w:rsidR="00ED2EE8" w:rsidRDefault="00ED2EE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1C4F4299" w14:textId="77777777" w:rsidR="00ED2EE8" w:rsidRDefault="00ED2EE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05B84DF1" w14:textId="77777777" w:rsidR="000E3448" w:rsidRPr="000422C5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</w:tc>
      </w:tr>
      <w:tr w:rsidR="00706AEE" w14:paraId="3B65AD3A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3BEA456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2574CBBF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1"/>
            <w:shd w:val="clear" w:color="auto" w:fill="F7CAAC"/>
          </w:tcPr>
          <w:p w14:paraId="0CB91DA1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21" w:type="dxa"/>
            <w:gridSpan w:val="32"/>
          </w:tcPr>
          <w:p w14:paraId="34B268A7" w14:textId="77777777" w:rsidR="000E3448" w:rsidRDefault="000E3448" w:rsidP="000E3448">
            <w:pPr>
              <w:jc w:val="both"/>
            </w:pPr>
          </w:p>
        </w:tc>
      </w:tr>
      <w:tr w:rsidR="000E3448" w14:paraId="6C5FE40E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46B36CC0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706AEE" w14:paraId="5DC1C455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35BCD2E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18" w:type="dxa"/>
            <w:gridSpan w:val="105"/>
          </w:tcPr>
          <w:p w14:paraId="27F42F27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706AEE" w14:paraId="67D6D2D0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6D95D08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18" w:type="dxa"/>
            <w:gridSpan w:val="105"/>
          </w:tcPr>
          <w:p w14:paraId="276EFC6E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706AEE" w14:paraId="6220240D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3762610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18" w:type="dxa"/>
            <w:gridSpan w:val="105"/>
          </w:tcPr>
          <w:p w14:paraId="543075B3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706AEE" w14:paraId="556536C9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0613E04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06" w:type="dxa"/>
            <w:gridSpan w:val="52"/>
          </w:tcPr>
          <w:p w14:paraId="438F4680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66" w:name="Egner"/>
            <w:bookmarkEnd w:id="66"/>
            <w:r w:rsidRPr="00B96B61">
              <w:rPr>
                <w:b/>
              </w:rPr>
              <w:t>Pavlína Egner (roz. Vltavská)</w:t>
            </w:r>
          </w:p>
        </w:tc>
        <w:tc>
          <w:tcPr>
            <w:tcW w:w="779" w:type="dxa"/>
            <w:gridSpan w:val="20"/>
            <w:shd w:val="clear" w:color="auto" w:fill="F7CAAC"/>
          </w:tcPr>
          <w:p w14:paraId="6A90865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33" w:type="dxa"/>
            <w:gridSpan w:val="33"/>
          </w:tcPr>
          <w:p w14:paraId="457FDD9A" w14:textId="77777777" w:rsidR="000E3448" w:rsidRDefault="000E3448" w:rsidP="000E3448">
            <w:pPr>
              <w:jc w:val="both"/>
            </w:pPr>
            <w:r>
              <w:t>Ing., Ph.D.</w:t>
            </w:r>
          </w:p>
        </w:tc>
      </w:tr>
      <w:tr w:rsidR="0094363B" w14:paraId="2B746CD2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26F38EB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68B5F5B0" w14:textId="77777777" w:rsidR="000E3448" w:rsidRDefault="000E3448" w:rsidP="000E3448">
            <w:pPr>
              <w:jc w:val="both"/>
            </w:pPr>
            <w:r>
              <w:t>1980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279F558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26A0E7CC" w14:textId="77777777" w:rsidR="000E3448" w:rsidRDefault="000E3448" w:rsidP="000E3448">
            <w:pPr>
              <w:jc w:val="both"/>
            </w:pPr>
            <w:r>
              <w:t>pp.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05E9491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79" w:type="dxa"/>
            <w:gridSpan w:val="20"/>
          </w:tcPr>
          <w:p w14:paraId="61A5B1DF" w14:textId="77777777" w:rsidR="000E3448" w:rsidRDefault="000E3448" w:rsidP="000E3448">
            <w:pPr>
              <w:jc w:val="both"/>
            </w:pPr>
            <w:r>
              <w:t>40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2CA5B2E5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5" w:type="dxa"/>
            <w:gridSpan w:val="15"/>
          </w:tcPr>
          <w:p w14:paraId="6BCCD0D5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3B4F60">
              <w:t>N</w:t>
            </w:r>
          </w:p>
        </w:tc>
      </w:tr>
      <w:tr w:rsidR="000E3448" w14:paraId="373ABA16" w14:textId="77777777" w:rsidTr="00D44001">
        <w:trPr>
          <w:gridAfter w:val="1"/>
          <w:wAfter w:w="141" w:type="dxa"/>
        </w:trPr>
        <w:tc>
          <w:tcPr>
            <w:tcW w:w="5340" w:type="dxa"/>
            <w:gridSpan w:val="37"/>
            <w:shd w:val="clear" w:color="auto" w:fill="F7CAAC"/>
          </w:tcPr>
          <w:p w14:paraId="2C7F8E6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3487D92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5AA2295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79" w:type="dxa"/>
            <w:gridSpan w:val="20"/>
          </w:tcPr>
          <w:p w14:paraId="1A190B0F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4DC9FC1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5" w:type="dxa"/>
            <w:gridSpan w:val="15"/>
          </w:tcPr>
          <w:p w14:paraId="58D9D12E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D54EC0">
              <w:t>---</w:t>
            </w:r>
          </w:p>
        </w:tc>
      </w:tr>
      <w:tr w:rsidR="000E3448" w14:paraId="48434D65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  <w:shd w:val="clear" w:color="auto" w:fill="F7CAAC"/>
          </w:tcPr>
          <w:p w14:paraId="6301B8CE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4" w:type="dxa"/>
            <w:gridSpan w:val="29"/>
            <w:shd w:val="clear" w:color="auto" w:fill="F7CAAC"/>
          </w:tcPr>
          <w:p w14:paraId="541B965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33" w:type="dxa"/>
            <w:gridSpan w:val="33"/>
            <w:shd w:val="clear" w:color="auto" w:fill="F7CAAC"/>
          </w:tcPr>
          <w:p w14:paraId="416484B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581AC507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58FD0663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74" w:type="dxa"/>
            <w:gridSpan w:val="29"/>
          </w:tcPr>
          <w:p w14:paraId="7DEAF6FA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33" w:type="dxa"/>
            <w:gridSpan w:val="33"/>
          </w:tcPr>
          <w:p w14:paraId="3A11CE0E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487DF400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1605847F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6CB8C5A4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3"/>
          </w:tcPr>
          <w:p w14:paraId="078305B0" w14:textId="77777777" w:rsidR="000E3448" w:rsidRDefault="000E3448" w:rsidP="000E3448">
            <w:pPr>
              <w:jc w:val="both"/>
            </w:pPr>
          </w:p>
        </w:tc>
      </w:tr>
      <w:tr w:rsidR="000E3448" w14:paraId="0AF16BFE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23066D48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489B2F5C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3"/>
          </w:tcPr>
          <w:p w14:paraId="0474ABDA" w14:textId="77777777" w:rsidR="000E3448" w:rsidRDefault="000E3448" w:rsidP="000E3448">
            <w:pPr>
              <w:jc w:val="both"/>
            </w:pPr>
          </w:p>
        </w:tc>
      </w:tr>
      <w:tr w:rsidR="000E3448" w14:paraId="484870E8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6AC89FAD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2DA296BA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3"/>
          </w:tcPr>
          <w:p w14:paraId="517D202E" w14:textId="77777777" w:rsidR="000E3448" w:rsidRDefault="000E3448" w:rsidP="000E3448">
            <w:pPr>
              <w:jc w:val="both"/>
            </w:pPr>
          </w:p>
        </w:tc>
      </w:tr>
      <w:tr w:rsidR="000E3448" w14:paraId="5A0B39CB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E205936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69825836" w14:textId="77777777" w:rsidTr="00D44001">
        <w:trPr>
          <w:gridAfter w:val="1"/>
          <w:wAfter w:w="141" w:type="dxa"/>
          <w:trHeight w:val="323"/>
        </w:trPr>
        <w:tc>
          <w:tcPr>
            <w:tcW w:w="10349" w:type="dxa"/>
            <w:gridSpan w:val="119"/>
            <w:tcBorders>
              <w:top w:val="nil"/>
            </w:tcBorders>
          </w:tcPr>
          <w:p w14:paraId="7BB4FE07" w14:textId="021FAA6B" w:rsidR="000E3448" w:rsidRPr="00CC6BC1" w:rsidRDefault="00E93761" w:rsidP="00CC6BC1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E93761">
              <w:rPr>
                <w:b/>
                <w:sz w:val="21"/>
                <w:szCs w:val="21"/>
                <w:lang w:val="en-US"/>
              </w:rPr>
              <w:t>Technological Practice and Cosmetic Formulations</w:t>
            </w:r>
            <w:r w:rsidRPr="008F0F63">
              <w:rPr>
                <w:sz w:val="21"/>
                <w:szCs w:val="21"/>
                <w:lang w:val="en-US"/>
              </w:rPr>
              <w:t xml:space="preserve"> </w:t>
            </w:r>
            <w:r w:rsidR="00CC6BC1" w:rsidRPr="00CC6BC1">
              <w:rPr>
                <w:sz w:val="21"/>
                <w:szCs w:val="21"/>
              </w:rPr>
              <w:t>(100% l)</w:t>
            </w:r>
          </w:p>
        </w:tc>
      </w:tr>
      <w:tr w:rsidR="000E3448" w14:paraId="4DD3B9DB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487F119E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36421F92" w14:textId="77777777" w:rsidTr="00D44001">
        <w:trPr>
          <w:gridAfter w:val="1"/>
          <w:wAfter w:w="141" w:type="dxa"/>
          <w:trHeight w:val="372"/>
        </w:trPr>
        <w:tc>
          <w:tcPr>
            <w:tcW w:w="10349" w:type="dxa"/>
            <w:gridSpan w:val="119"/>
          </w:tcPr>
          <w:p w14:paraId="4E8DF022" w14:textId="77777777" w:rsidR="000E3448" w:rsidRPr="00577228" w:rsidRDefault="000E3448" w:rsidP="000E3448">
            <w:pPr>
              <w:spacing w:before="60" w:after="60"/>
              <w:rPr>
                <w:b/>
                <w:sz w:val="21"/>
                <w:szCs w:val="21"/>
              </w:rPr>
            </w:pPr>
            <w:r w:rsidRPr="00577228">
              <w:rPr>
                <w:rFonts w:eastAsia="Arial Unicode MS"/>
                <w:sz w:val="21"/>
                <w:szCs w:val="21"/>
              </w:rPr>
              <w:t>2007: UTB Zlín, FT, SP Chemie a technologie materiálů, obor Technologie makromolekulárních látek, Ph.D.</w:t>
            </w:r>
          </w:p>
        </w:tc>
      </w:tr>
      <w:tr w:rsidR="000E3448" w14:paraId="26EE182D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21C1E80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2FAEE9A0" w14:textId="77777777" w:rsidTr="00D44001">
        <w:trPr>
          <w:gridAfter w:val="1"/>
          <w:wAfter w:w="141" w:type="dxa"/>
          <w:trHeight w:val="839"/>
        </w:trPr>
        <w:tc>
          <w:tcPr>
            <w:tcW w:w="10349" w:type="dxa"/>
            <w:gridSpan w:val="119"/>
          </w:tcPr>
          <w:p w14:paraId="17223777" w14:textId="77777777" w:rsidR="000E3448" w:rsidRPr="00577228" w:rsidRDefault="000E3448" w:rsidP="000E3448">
            <w:pPr>
              <w:autoSpaceDE w:val="0"/>
              <w:autoSpaceDN w:val="0"/>
              <w:adjustRightInd w:val="0"/>
              <w:spacing w:before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2007 – 2008: UTB Zlín, UNI, Inovační centrum, vědecko-výzkumný pracovník</w:t>
            </w:r>
          </w:p>
          <w:p w14:paraId="16B67DCA" w14:textId="77777777" w:rsidR="000E3448" w:rsidRPr="00577228" w:rsidRDefault="000E3448" w:rsidP="00577228">
            <w:pPr>
              <w:autoSpaceDE w:val="0"/>
              <w:autoSpaceDN w:val="0"/>
              <w:adjustRightInd w:val="0"/>
              <w:spacing w:before="20" w:after="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2008 – dosud: UTB Zlín, FT, Ústav technologie tuků, tenzidů a kosmetiky, odborný asistent, tajemník ústavu</w:t>
            </w:r>
          </w:p>
          <w:p w14:paraId="720472A4" w14:textId="77777777" w:rsidR="000E3448" w:rsidRDefault="000E3448" w:rsidP="000E3448">
            <w:pPr>
              <w:autoSpaceDE w:val="0"/>
              <w:autoSpaceDN w:val="0"/>
              <w:adjustRightInd w:val="0"/>
              <w:spacing w:after="60"/>
              <w:jc w:val="both"/>
            </w:pPr>
            <w:r w:rsidRPr="00577228">
              <w:rPr>
                <w:sz w:val="21"/>
                <w:szCs w:val="21"/>
              </w:rPr>
              <w:t>2012 – dosud: UTB Zlín, FT, člen Akademického senátu</w:t>
            </w:r>
          </w:p>
        </w:tc>
      </w:tr>
      <w:tr w:rsidR="000E3448" w14:paraId="57D6F20F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64457644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62E3491F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6C10FDBE" w14:textId="77777777" w:rsidR="000E3448" w:rsidRPr="00577228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577228">
              <w:rPr>
                <w:rFonts w:eastAsia="Calibri"/>
                <w:sz w:val="21"/>
                <w:szCs w:val="21"/>
              </w:rPr>
              <w:t xml:space="preserve">– </w:t>
            </w:r>
            <w:r w:rsidRPr="00577228">
              <w:rPr>
                <w:sz w:val="21"/>
                <w:szCs w:val="21"/>
              </w:rPr>
              <w:t>2017: 9 BP, 11 DP.</w:t>
            </w:r>
          </w:p>
        </w:tc>
      </w:tr>
      <w:tr w:rsidR="0094363B" w14:paraId="259DCEEA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44792811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7702ED0A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464C82CE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21" w:type="dxa"/>
            <w:gridSpan w:val="32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0043018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0A98453C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</w:tcPr>
          <w:p w14:paraId="3217B60F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52B03783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4D4E832B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tcBorders>
              <w:left w:val="single" w:sz="12" w:space="0" w:color="auto"/>
            </w:tcBorders>
            <w:shd w:val="clear" w:color="auto" w:fill="F7CAAC"/>
          </w:tcPr>
          <w:p w14:paraId="580AD5A5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9"/>
            <w:shd w:val="clear" w:color="auto" w:fill="F7CAAC"/>
          </w:tcPr>
          <w:p w14:paraId="32B310A8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16" w:type="dxa"/>
            <w:gridSpan w:val="6"/>
            <w:shd w:val="clear" w:color="auto" w:fill="F7CAAC"/>
          </w:tcPr>
          <w:p w14:paraId="1A92BE39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6ED3BB2F" w14:textId="77777777" w:rsidTr="00D44001">
        <w:trPr>
          <w:gridAfter w:val="1"/>
          <w:wAfter w:w="141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0EA4CEF0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63A3933E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  <w:shd w:val="clear" w:color="auto" w:fill="F7CAAC"/>
          </w:tcPr>
          <w:p w14:paraId="1554AB5C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6" w:type="dxa"/>
            <w:gridSpan w:val="17"/>
            <w:vMerge w:val="restart"/>
            <w:tcBorders>
              <w:left w:val="single" w:sz="12" w:space="0" w:color="auto"/>
            </w:tcBorders>
          </w:tcPr>
          <w:p w14:paraId="6C3EA93C" w14:textId="77777777" w:rsidR="000E3448" w:rsidRPr="003B4F60" w:rsidRDefault="000E3448" w:rsidP="000E3448">
            <w:pPr>
              <w:jc w:val="both"/>
              <w:rPr>
                <w:b/>
              </w:rPr>
            </w:pPr>
            <w:r w:rsidRPr="003B4F60">
              <w:rPr>
                <w:b/>
              </w:rPr>
              <w:t>37</w:t>
            </w:r>
          </w:p>
        </w:tc>
        <w:tc>
          <w:tcPr>
            <w:tcW w:w="699" w:type="dxa"/>
            <w:gridSpan w:val="9"/>
            <w:vMerge w:val="restart"/>
          </w:tcPr>
          <w:p w14:paraId="3AEF4135" w14:textId="77777777" w:rsidR="000E3448" w:rsidRPr="003B4F60" w:rsidRDefault="000E3448" w:rsidP="000E3448">
            <w:pPr>
              <w:jc w:val="both"/>
              <w:rPr>
                <w:b/>
              </w:rPr>
            </w:pPr>
            <w:r w:rsidRPr="003B4F60">
              <w:rPr>
                <w:b/>
              </w:rPr>
              <w:t>46</w:t>
            </w:r>
          </w:p>
        </w:tc>
        <w:tc>
          <w:tcPr>
            <w:tcW w:w="816" w:type="dxa"/>
            <w:gridSpan w:val="6"/>
            <w:vMerge w:val="restart"/>
          </w:tcPr>
          <w:p w14:paraId="07A56300" w14:textId="77777777" w:rsidR="000E3448" w:rsidRPr="003B4F60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3B4F60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233FFDF0" w14:textId="77777777" w:rsidTr="00D44001">
        <w:trPr>
          <w:gridAfter w:val="1"/>
          <w:wAfter w:w="141" w:type="dxa"/>
          <w:trHeight w:val="205"/>
        </w:trPr>
        <w:tc>
          <w:tcPr>
            <w:tcW w:w="3567" w:type="dxa"/>
            <w:gridSpan w:val="28"/>
          </w:tcPr>
          <w:p w14:paraId="4BC0DF27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413DB65B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77899D11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vMerge/>
            <w:tcBorders>
              <w:left w:val="single" w:sz="12" w:space="0" w:color="auto"/>
            </w:tcBorders>
            <w:vAlign w:val="center"/>
          </w:tcPr>
          <w:p w14:paraId="755B9779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699" w:type="dxa"/>
            <w:gridSpan w:val="9"/>
            <w:vMerge/>
            <w:vAlign w:val="center"/>
          </w:tcPr>
          <w:p w14:paraId="55CEF85D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16" w:type="dxa"/>
            <w:gridSpan w:val="6"/>
            <w:vMerge/>
            <w:vAlign w:val="center"/>
          </w:tcPr>
          <w:p w14:paraId="001AE7EC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62E30324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68FD925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4EC4B564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39FC747D" w14:textId="77777777" w:rsidR="000E3448" w:rsidRPr="00577228" w:rsidRDefault="000E3448" w:rsidP="00577228">
            <w:pPr>
              <w:spacing w:before="120" w:after="120"/>
              <w:jc w:val="both"/>
              <w:rPr>
                <w:sz w:val="21"/>
                <w:szCs w:val="21"/>
                <w:lang w:val="en-US"/>
              </w:rPr>
            </w:pPr>
            <w:r w:rsidRPr="00577228">
              <w:rPr>
                <w:sz w:val="21"/>
                <w:szCs w:val="21"/>
                <w:lang w:val="en-US"/>
              </w:rPr>
              <w:t xml:space="preserve">POLÁŠKOVÁ, J., PAVLAČKOVÁ, J., </w:t>
            </w:r>
            <w:r w:rsidRPr="00577228">
              <w:rPr>
                <w:b/>
                <w:sz w:val="21"/>
                <w:szCs w:val="21"/>
                <w:lang w:val="en-US"/>
              </w:rPr>
              <w:t>EGNER, P.</w:t>
            </w:r>
            <w:r w:rsidRPr="00C86E4A">
              <w:rPr>
                <w:b/>
                <w:sz w:val="21"/>
                <w:szCs w:val="21"/>
                <w:lang w:val="en-US"/>
              </w:rPr>
              <w:t xml:space="preserve"> (45%)</w:t>
            </w:r>
            <w:r w:rsidRPr="00577228">
              <w:rPr>
                <w:sz w:val="21"/>
                <w:szCs w:val="21"/>
                <w:lang w:val="en-US"/>
              </w:rPr>
              <w:t xml:space="preserve">: Effect of vehicle on the performacne on active moisturizing substances. </w:t>
            </w:r>
            <w:r w:rsidRPr="00577228">
              <w:rPr>
                <w:i/>
                <w:sz w:val="21"/>
                <w:szCs w:val="21"/>
                <w:lang w:val="en-US"/>
              </w:rPr>
              <w:t>Skin Research and Technology</w:t>
            </w:r>
            <w:r w:rsidRPr="00577228">
              <w:rPr>
                <w:sz w:val="21"/>
                <w:szCs w:val="21"/>
                <w:lang w:val="en-US"/>
              </w:rPr>
              <w:t xml:space="preserve"> 108, 403-412, </w:t>
            </w:r>
            <w:r w:rsidRPr="00577228">
              <w:rPr>
                <w:b/>
                <w:sz w:val="21"/>
                <w:szCs w:val="21"/>
                <w:lang w:val="en-US"/>
              </w:rPr>
              <w:t>2015</w:t>
            </w:r>
            <w:r w:rsidRPr="00577228">
              <w:rPr>
                <w:sz w:val="21"/>
                <w:szCs w:val="21"/>
                <w:lang w:val="en-US"/>
              </w:rPr>
              <w:t xml:space="preserve">. </w:t>
            </w:r>
            <w:r w:rsidRPr="00577228">
              <w:rPr>
                <w:sz w:val="21"/>
                <w:szCs w:val="21"/>
              </w:rPr>
              <w:t>DOI 10.1111/srt.12206</w:t>
            </w:r>
            <w:r w:rsidRPr="00577228">
              <w:rPr>
                <w:sz w:val="21"/>
                <w:szCs w:val="21"/>
                <w:lang w:val="en-US"/>
              </w:rPr>
              <w:t>.</w:t>
            </w:r>
            <w:r w:rsidRPr="00C86E4A">
              <w:rPr>
                <w:caps/>
                <w:sz w:val="21"/>
                <w:szCs w:val="21"/>
                <w:lang w:val="en-US"/>
              </w:rPr>
              <w:t xml:space="preserve"> </w:t>
            </w:r>
          </w:p>
          <w:p w14:paraId="250DB548" w14:textId="77777777" w:rsidR="000E3448" w:rsidRPr="00577228" w:rsidRDefault="000E3448" w:rsidP="00577228">
            <w:pPr>
              <w:spacing w:before="120" w:after="120"/>
              <w:jc w:val="both"/>
              <w:rPr>
                <w:sz w:val="21"/>
                <w:szCs w:val="21"/>
                <w:lang w:val="en-US"/>
              </w:rPr>
            </w:pPr>
            <w:r w:rsidRPr="00577228">
              <w:rPr>
                <w:sz w:val="21"/>
                <w:szCs w:val="21"/>
                <w:lang w:val="en-US"/>
              </w:rPr>
              <w:t xml:space="preserve">ŠEVČÍKOVÁ, P., KAŠPÁRKOVÁ, V., KREJČÍ, J., </w:t>
            </w:r>
            <w:r w:rsidRPr="00577228">
              <w:rPr>
                <w:b/>
                <w:sz w:val="21"/>
                <w:szCs w:val="21"/>
                <w:lang w:val="en-US"/>
              </w:rPr>
              <w:t xml:space="preserve">VLTAVSKÁ, P. </w:t>
            </w:r>
            <w:r w:rsidRPr="00C86E4A">
              <w:rPr>
                <w:b/>
                <w:sz w:val="21"/>
                <w:szCs w:val="21"/>
                <w:lang w:val="en-US"/>
              </w:rPr>
              <w:t>(20%)</w:t>
            </w:r>
            <w:r w:rsidRPr="00577228">
              <w:rPr>
                <w:sz w:val="21"/>
                <w:szCs w:val="21"/>
                <w:lang w:val="en-US"/>
              </w:rPr>
              <w:t xml:space="preserve">: </w:t>
            </w:r>
            <w:hyperlink r:id="rId16" w:history="1">
              <w:r w:rsidRPr="00577228">
                <w:rPr>
                  <w:sz w:val="21"/>
                  <w:szCs w:val="21"/>
                  <w:lang w:val="en-US"/>
                </w:rPr>
                <w:t xml:space="preserve">Dynamic light scattering in analysis of colloidal systems. </w:t>
              </w:r>
            </w:hyperlink>
            <w:hyperlink r:id="rId17" w:tooltip="View journal information" w:history="1">
              <w:r w:rsidRPr="00577228">
                <w:rPr>
                  <w:i/>
                  <w:sz w:val="21"/>
                  <w:szCs w:val="21"/>
                  <w:lang w:val="en-US"/>
                </w:rPr>
                <w:t>Chemicke</w:t>
              </w:r>
            </w:hyperlink>
            <w:r w:rsidRPr="00577228">
              <w:rPr>
                <w:i/>
                <w:sz w:val="21"/>
                <w:szCs w:val="21"/>
                <w:lang w:val="en-US"/>
              </w:rPr>
              <w:t xml:space="preserve"> listy</w:t>
            </w:r>
            <w:r w:rsidRPr="00577228">
              <w:rPr>
                <w:sz w:val="21"/>
                <w:szCs w:val="21"/>
                <w:lang w:val="en-US"/>
              </w:rPr>
              <w:t xml:space="preserve"> 108, 479-482, </w:t>
            </w:r>
            <w:r w:rsidRPr="00577228">
              <w:rPr>
                <w:b/>
                <w:sz w:val="21"/>
                <w:szCs w:val="21"/>
                <w:lang w:val="en-US"/>
              </w:rPr>
              <w:t>2014</w:t>
            </w:r>
            <w:r w:rsidRPr="00577228">
              <w:rPr>
                <w:sz w:val="21"/>
                <w:szCs w:val="21"/>
                <w:lang w:val="en-US"/>
              </w:rPr>
              <w:t>.</w:t>
            </w:r>
            <w:r w:rsidRPr="00C86E4A">
              <w:rPr>
                <w:caps/>
                <w:sz w:val="21"/>
                <w:szCs w:val="21"/>
                <w:lang w:val="en-US"/>
              </w:rPr>
              <w:t xml:space="preserve"> </w:t>
            </w:r>
          </w:p>
          <w:p w14:paraId="19F044C7" w14:textId="77777777" w:rsidR="000E3448" w:rsidRPr="00C86E4A" w:rsidRDefault="000E3448" w:rsidP="00577228">
            <w:pPr>
              <w:spacing w:before="120" w:after="120"/>
              <w:jc w:val="both"/>
              <w:rPr>
                <w:caps/>
                <w:sz w:val="21"/>
                <w:szCs w:val="21"/>
                <w:lang w:val="en-US"/>
              </w:rPr>
            </w:pPr>
            <w:r w:rsidRPr="00577228">
              <w:rPr>
                <w:sz w:val="21"/>
                <w:szCs w:val="21"/>
                <w:lang w:val="en-US"/>
              </w:rPr>
              <w:t xml:space="preserve">POLÁŠKOVÁ, J., PAVLAČKOVÁ, J., </w:t>
            </w:r>
            <w:r w:rsidRPr="00577228">
              <w:rPr>
                <w:b/>
                <w:sz w:val="21"/>
                <w:szCs w:val="21"/>
                <w:lang w:val="en-US"/>
              </w:rPr>
              <w:t xml:space="preserve">VLTAVSKÁ, P. </w:t>
            </w:r>
            <w:r w:rsidRPr="00C86E4A">
              <w:rPr>
                <w:b/>
                <w:sz w:val="21"/>
                <w:szCs w:val="21"/>
                <w:lang w:val="en-US"/>
              </w:rPr>
              <w:t>(5%)</w:t>
            </w:r>
            <w:r w:rsidRPr="00577228">
              <w:rPr>
                <w:sz w:val="21"/>
                <w:szCs w:val="21"/>
                <w:lang w:val="en-US"/>
              </w:rPr>
              <w:t xml:space="preserve">, MOKREJŠ, P., JANIŠ, R.: Moisturizing effect of topical cosmetic products applied to dry skin. </w:t>
            </w:r>
            <w:r w:rsidRPr="00577228">
              <w:rPr>
                <w:i/>
                <w:sz w:val="21"/>
                <w:szCs w:val="21"/>
                <w:lang w:val="en-US"/>
              </w:rPr>
              <w:t>Journal of Cosmetic Science</w:t>
            </w:r>
            <w:r w:rsidRPr="00577228">
              <w:rPr>
                <w:sz w:val="21"/>
                <w:szCs w:val="21"/>
                <w:lang w:val="en-US"/>
              </w:rPr>
              <w:t xml:space="preserve"> 64, 329-340, </w:t>
            </w:r>
            <w:r w:rsidRPr="00577228">
              <w:rPr>
                <w:b/>
                <w:sz w:val="21"/>
                <w:szCs w:val="21"/>
                <w:lang w:val="en-US"/>
              </w:rPr>
              <w:t>2013</w:t>
            </w:r>
            <w:r w:rsidRPr="00577228">
              <w:rPr>
                <w:sz w:val="21"/>
                <w:szCs w:val="21"/>
                <w:lang w:val="en-US"/>
              </w:rPr>
              <w:t>.</w:t>
            </w:r>
            <w:r w:rsidRPr="00C86E4A">
              <w:rPr>
                <w:caps/>
                <w:sz w:val="21"/>
                <w:szCs w:val="21"/>
                <w:lang w:val="en-US"/>
              </w:rPr>
              <w:t xml:space="preserve"> </w:t>
            </w:r>
          </w:p>
          <w:p w14:paraId="318B53EB" w14:textId="77777777" w:rsidR="000E3448" w:rsidRPr="00C86E4A" w:rsidRDefault="000E3448" w:rsidP="00577228">
            <w:pPr>
              <w:spacing w:before="120" w:after="120"/>
              <w:jc w:val="both"/>
              <w:rPr>
                <w:sz w:val="21"/>
                <w:szCs w:val="21"/>
                <w:lang w:val="en-US"/>
              </w:rPr>
            </w:pPr>
            <w:r w:rsidRPr="00577228">
              <w:rPr>
                <w:sz w:val="21"/>
                <w:szCs w:val="21"/>
                <w:lang w:val="en-US"/>
              </w:rPr>
              <w:t xml:space="preserve">ŠEVČÍKOVÁ, P., KAŠPÁRKOVÁ, V., </w:t>
            </w:r>
            <w:r w:rsidRPr="00577228">
              <w:rPr>
                <w:b/>
                <w:sz w:val="21"/>
                <w:szCs w:val="21"/>
                <w:lang w:val="en-US"/>
              </w:rPr>
              <w:t xml:space="preserve">VLTAVSKÁ, P. </w:t>
            </w:r>
            <w:r w:rsidRPr="00C86E4A">
              <w:rPr>
                <w:b/>
                <w:sz w:val="21"/>
                <w:szCs w:val="21"/>
                <w:lang w:val="en-US"/>
              </w:rPr>
              <w:t>(15%)</w:t>
            </w:r>
            <w:r w:rsidRPr="00577228">
              <w:rPr>
                <w:sz w:val="21"/>
                <w:szCs w:val="21"/>
                <w:lang w:val="en-US"/>
              </w:rPr>
              <w:t xml:space="preserve">, KREJČÍ, J.: </w:t>
            </w:r>
            <w:hyperlink r:id="rId18" w:history="1">
              <w:r w:rsidRPr="00577228">
                <w:rPr>
                  <w:sz w:val="21"/>
                  <w:szCs w:val="21"/>
                  <w:lang w:val="en-US"/>
                </w:rPr>
                <w:t xml:space="preserve">On the preparation and characterization of nanoemulsions produced by phase inversion emulsification. </w:t>
              </w:r>
            </w:hyperlink>
            <w:hyperlink r:id="rId19" w:tooltip="View journal information" w:history="1">
              <w:r w:rsidRPr="00577228">
                <w:rPr>
                  <w:i/>
                  <w:sz w:val="21"/>
                  <w:szCs w:val="21"/>
                  <w:lang w:val="en-US"/>
                </w:rPr>
                <w:t>Colloids and Surfaces A-Physicochemical and Engineering Aspects</w:t>
              </w:r>
            </w:hyperlink>
            <w:r w:rsidRPr="00577228">
              <w:rPr>
                <w:sz w:val="21"/>
                <w:szCs w:val="21"/>
                <w:lang w:val="en-US"/>
              </w:rPr>
              <w:t xml:space="preserve"> 410, 130-135, </w:t>
            </w:r>
            <w:r w:rsidRPr="00577228">
              <w:rPr>
                <w:b/>
                <w:sz w:val="21"/>
                <w:szCs w:val="21"/>
                <w:lang w:val="en-US"/>
              </w:rPr>
              <w:t>2012</w:t>
            </w:r>
            <w:r w:rsidRPr="00577228">
              <w:rPr>
                <w:sz w:val="21"/>
                <w:szCs w:val="21"/>
                <w:lang w:val="en-US"/>
              </w:rPr>
              <w:t>.</w:t>
            </w:r>
            <w:r w:rsidRPr="00C86E4A">
              <w:rPr>
                <w:caps/>
                <w:sz w:val="21"/>
                <w:szCs w:val="21"/>
                <w:lang w:val="en-US"/>
              </w:rPr>
              <w:t xml:space="preserve"> </w:t>
            </w:r>
          </w:p>
          <w:p w14:paraId="491F3F1A" w14:textId="77777777" w:rsidR="000E3448" w:rsidRDefault="000E3448" w:rsidP="00577228">
            <w:pPr>
              <w:spacing w:before="120" w:after="120"/>
              <w:jc w:val="both"/>
              <w:rPr>
                <w:b/>
              </w:rPr>
            </w:pPr>
            <w:r w:rsidRPr="00C86E4A">
              <w:rPr>
                <w:b/>
                <w:sz w:val="21"/>
                <w:szCs w:val="21"/>
                <w:lang w:val="en-US"/>
              </w:rPr>
              <w:t>VLTAVSKÁ, P. (85%)</w:t>
            </w:r>
            <w:r w:rsidRPr="00C86E4A">
              <w:rPr>
                <w:sz w:val="21"/>
                <w:szCs w:val="21"/>
                <w:lang w:val="en-US"/>
              </w:rPr>
              <w:t xml:space="preserve">, KAŠPÁRKOVÁ, V., JANIŠ, R., BUŇKOVÁ, L.: </w:t>
            </w:r>
            <w:hyperlink r:id="rId20" w:history="1">
              <w:r w:rsidRPr="00C86E4A">
                <w:rPr>
                  <w:sz w:val="21"/>
                  <w:szCs w:val="21"/>
                  <w:lang w:val="en-US"/>
                </w:rPr>
                <w:t xml:space="preserve">Antifungal and antibacterial effects of 1-monocaprylin on textile materials. </w:t>
              </w:r>
            </w:hyperlink>
            <w:hyperlink r:id="rId21" w:tooltip="View journal information" w:history="1">
              <w:r w:rsidRPr="00577228">
                <w:rPr>
                  <w:i/>
                  <w:sz w:val="21"/>
                  <w:szCs w:val="21"/>
                  <w:lang w:val="nb-NO"/>
                </w:rPr>
                <w:t>European Journal of Lipid Science and Technology</w:t>
              </w:r>
            </w:hyperlink>
            <w:r w:rsidRPr="00577228">
              <w:rPr>
                <w:sz w:val="21"/>
                <w:szCs w:val="21"/>
                <w:lang w:val="nb-NO"/>
              </w:rPr>
              <w:t xml:space="preserve"> 114, 849-856, </w:t>
            </w:r>
            <w:r w:rsidRPr="00577228">
              <w:rPr>
                <w:b/>
                <w:sz w:val="21"/>
                <w:szCs w:val="21"/>
                <w:lang w:val="nb-NO"/>
              </w:rPr>
              <w:t>2012</w:t>
            </w:r>
            <w:r w:rsidRPr="00577228">
              <w:rPr>
                <w:sz w:val="21"/>
                <w:szCs w:val="21"/>
                <w:lang w:val="nb-NO"/>
              </w:rPr>
              <w:t>.</w:t>
            </w:r>
            <w:r w:rsidRPr="002F519D">
              <w:rPr>
                <w:caps/>
                <w:sz w:val="22"/>
                <w:szCs w:val="22"/>
                <w:lang w:val="nb-NO"/>
              </w:rPr>
              <w:t xml:space="preserve"> </w:t>
            </w:r>
          </w:p>
        </w:tc>
      </w:tr>
      <w:tr w:rsidR="000E3448" w14:paraId="33A2574F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6B6F9B36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74D2F76F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75FC52BA" w14:textId="77777777" w:rsidR="000E3448" w:rsidRPr="00577228" w:rsidRDefault="000E3448" w:rsidP="00577228">
            <w:pPr>
              <w:spacing w:before="60"/>
              <w:rPr>
                <w:sz w:val="21"/>
                <w:szCs w:val="21"/>
              </w:rPr>
            </w:pPr>
            <w:r w:rsidRPr="00577228">
              <w:rPr>
                <w:rFonts w:ascii="TimesNewRomanPSMT" w:eastAsia="Calibri" w:hAnsi="TimesNewRomanPSMT" w:cs="TimesNewRomanPSMT"/>
                <w:sz w:val="21"/>
                <w:szCs w:val="21"/>
              </w:rPr>
              <w:t xml:space="preserve">2005: </w:t>
            </w:r>
            <w:r w:rsidRPr="00577228">
              <w:rPr>
                <w:sz w:val="21"/>
                <w:szCs w:val="21"/>
              </w:rPr>
              <w:t>PFI Pirmasens, Německo (3 měsíce)</w:t>
            </w:r>
          </w:p>
          <w:p w14:paraId="6BFEB263" w14:textId="77777777" w:rsidR="000E3448" w:rsidRDefault="000E3448" w:rsidP="000E3448">
            <w:pPr>
              <w:rPr>
                <w:sz w:val="22"/>
                <w:szCs w:val="22"/>
              </w:rPr>
            </w:pPr>
          </w:p>
          <w:p w14:paraId="250E73E2" w14:textId="77777777" w:rsidR="000E3448" w:rsidRDefault="000E3448" w:rsidP="000E3448">
            <w:pPr>
              <w:rPr>
                <w:sz w:val="22"/>
                <w:szCs w:val="22"/>
              </w:rPr>
            </w:pPr>
          </w:p>
          <w:p w14:paraId="3AB82424" w14:textId="77777777" w:rsidR="000E3448" w:rsidRDefault="000E3448" w:rsidP="000E3448">
            <w:pPr>
              <w:rPr>
                <w:b/>
                <w:sz w:val="22"/>
                <w:szCs w:val="22"/>
              </w:rPr>
            </w:pPr>
          </w:p>
          <w:p w14:paraId="454F516B" w14:textId="77777777" w:rsidR="000E3448" w:rsidRDefault="000E3448" w:rsidP="000E3448">
            <w:pPr>
              <w:rPr>
                <w:b/>
                <w:sz w:val="22"/>
                <w:szCs w:val="22"/>
              </w:rPr>
            </w:pPr>
          </w:p>
          <w:p w14:paraId="6460CA0B" w14:textId="4BE7F2B9" w:rsidR="00886D35" w:rsidRDefault="00886D35" w:rsidP="000E3448">
            <w:pPr>
              <w:rPr>
                <w:b/>
                <w:sz w:val="22"/>
                <w:szCs w:val="22"/>
              </w:rPr>
            </w:pPr>
          </w:p>
          <w:p w14:paraId="5BCE2845" w14:textId="77777777" w:rsidR="000E3448" w:rsidRDefault="000E3448" w:rsidP="000E3448">
            <w:pPr>
              <w:rPr>
                <w:b/>
                <w:sz w:val="22"/>
                <w:szCs w:val="22"/>
              </w:rPr>
            </w:pPr>
          </w:p>
          <w:p w14:paraId="36805894" w14:textId="58B6119A" w:rsidR="00ED2EE8" w:rsidRPr="003B4F60" w:rsidRDefault="00ED2EE8" w:rsidP="000E3448">
            <w:pPr>
              <w:rPr>
                <w:b/>
                <w:sz w:val="22"/>
                <w:szCs w:val="22"/>
              </w:rPr>
            </w:pPr>
          </w:p>
        </w:tc>
      </w:tr>
      <w:tr w:rsidR="00706AEE" w14:paraId="3E843EFA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5C6B5D1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1DDE9691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1"/>
            <w:shd w:val="clear" w:color="auto" w:fill="F7CAAC"/>
          </w:tcPr>
          <w:p w14:paraId="7F430B65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21" w:type="dxa"/>
            <w:gridSpan w:val="32"/>
          </w:tcPr>
          <w:p w14:paraId="4A190FE9" w14:textId="77777777" w:rsidR="000E3448" w:rsidRDefault="000E3448" w:rsidP="000E3448">
            <w:pPr>
              <w:jc w:val="both"/>
            </w:pPr>
          </w:p>
        </w:tc>
      </w:tr>
      <w:tr w:rsidR="000E3448" w14:paraId="2F1E8560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</w:trPr>
        <w:tc>
          <w:tcPr>
            <w:tcW w:w="10298" w:type="dxa"/>
            <w:gridSpan w:val="117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6DA0064C" w14:textId="026CE4B7" w:rsidR="000E3448" w:rsidRDefault="000E3448" w:rsidP="000E3448">
            <w:pPr>
              <w:jc w:val="both"/>
            </w:pPr>
            <w:r>
              <w:lastRenderedPageBreak/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 w:rsidRPr="004421F7">
              <w:rPr>
                <w:b/>
                <w:sz w:val="28"/>
              </w:rPr>
              <w:t>C-I – Personální zabezpečení</w:t>
            </w:r>
          </w:p>
        </w:tc>
      </w:tr>
      <w:tr w:rsidR="00706AEE" w:rsidRPr="00B901A1" w14:paraId="5CEAFCE5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</w:trPr>
        <w:tc>
          <w:tcPr>
            <w:tcW w:w="2731" w:type="dxa"/>
            <w:gridSpan w:val="14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0EF7FC7" w14:textId="77777777" w:rsidR="000E3448" w:rsidRPr="00B901A1" w:rsidRDefault="000E3448" w:rsidP="00446059">
            <w:pPr>
              <w:jc w:val="both"/>
            </w:pPr>
            <w:r w:rsidRPr="00B901A1">
              <w:rPr>
                <w:b/>
              </w:rPr>
              <w:t>Vysoká škola</w:t>
            </w:r>
          </w:p>
        </w:tc>
        <w:tc>
          <w:tcPr>
            <w:tcW w:w="7567" w:type="dxa"/>
            <w:gridSpan w:val="10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F05CF35" w14:textId="77777777" w:rsidR="000E3448" w:rsidRPr="00B901A1" w:rsidRDefault="000E3448" w:rsidP="00446059">
            <w:pPr>
              <w:pStyle w:val="western"/>
              <w:spacing w:before="0" w:beforeAutospacing="0" w:after="0" w:line="240" w:lineRule="auto"/>
            </w:pPr>
            <w:r w:rsidRPr="00B901A1">
              <w:t>Univerzita Tomáše Bati ve Zlíně</w:t>
            </w:r>
          </w:p>
        </w:tc>
      </w:tr>
      <w:tr w:rsidR="00706AEE" w:rsidRPr="00B901A1" w14:paraId="1649EED4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</w:trPr>
        <w:tc>
          <w:tcPr>
            <w:tcW w:w="273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DF4B276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Součást vysoké školy</w:t>
            </w:r>
          </w:p>
        </w:tc>
        <w:tc>
          <w:tcPr>
            <w:tcW w:w="7567" w:type="dxa"/>
            <w:gridSpan w:val="10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6F2777" w14:textId="77777777" w:rsidR="000E3448" w:rsidRPr="00B901A1" w:rsidRDefault="000E3448" w:rsidP="000E3448">
            <w:pPr>
              <w:jc w:val="both"/>
            </w:pPr>
            <w:r w:rsidRPr="00B901A1">
              <w:t>Fakulta technologická</w:t>
            </w:r>
          </w:p>
        </w:tc>
      </w:tr>
      <w:tr w:rsidR="00706AEE" w:rsidRPr="00B901A1" w14:paraId="1E65561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</w:trPr>
        <w:tc>
          <w:tcPr>
            <w:tcW w:w="273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D5BF264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Název studijního programu</w:t>
            </w:r>
          </w:p>
        </w:tc>
        <w:tc>
          <w:tcPr>
            <w:tcW w:w="7567" w:type="dxa"/>
            <w:gridSpan w:val="10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6EA2B9" w14:textId="77777777" w:rsidR="000E3448" w:rsidRPr="00B901A1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:rsidRPr="00B901A1" w14:paraId="1D42BFB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</w:trPr>
        <w:tc>
          <w:tcPr>
            <w:tcW w:w="273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0A59E9B" w14:textId="77777777" w:rsidR="000E3448" w:rsidRPr="00B901A1" w:rsidRDefault="000E3448" w:rsidP="00446059">
            <w:pPr>
              <w:jc w:val="both"/>
            </w:pPr>
            <w:r w:rsidRPr="00B901A1">
              <w:rPr>
                <w:b/>
              </w:rPr>
              <w:t>Jméno a příjmení</w:t>
            </w:r>
          </w:p>
        </w:tc>
        <w:tc>
          <w:tcPr>
            <w:tcW w:w="4647" w:type="dxa"/>
            <w:gridSpan w:val="5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C274C0" w14:textId="77777777" w:rsidR="000E3448" w:rsidRPr="00766E2F" w:rsidRDefault="000E3448" w:rsidP="00446059">
            <w:pPr>
              <w:pStyle w:val="western"/>
              <w:spacing w:before="0" w:beforeAutospacing="0" w:after="0" w:line="240" w:lineRule="auto"/>
              <w:rPr>
                <w:b/>
              </w:rPr>
            </w:pPr>
            <w:bookmarkStart w:id="67" w:name="Humpolíček"/>
            <w:bookmarkEnd w:id="67"/>
            <w:r w:rsidRPr="00766E2F">
              <w:rPr>
                <w:b/>
              </w:rPr>
              <w:t>Petr Humpolíček</w:t>
            </w:r>
          </w:p>
        </w:tc>
        <w:tc>
          <w:tcPr>
            <w:tcW w:w="738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B05DECA" w14:textId="77777777" w:rsidR="000E3448" w:rsidRPr="00B901A1" w:rsidRDefault="000E3448" w:rsidP="00446059">
            <w:pPr>
              <w:jc w:val="both"/>
            </w:pPr>
            <w:r w:rsidRPr="00B901A1">
              <w:rPr>
                <w:b/>
              </w:rPr>
              <w:t>Tituly</w:t>
            </w:r>
          </w:p>
        </w:tc>
        <w:tc>
          <w:tcPr>
            <w:tcW w:w="2182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40BA96" w14:textId="77777777" w:rsidR="000E3448" w:rsidRPr="00B901A1" w:rsidRDefault="000E3448" w:rsidP="00446059">
            <w:pPr>
              <w:jc w:val="both"/>
            </w:pPr>
            <w:r>
              <w:t>doc. Ing., Ph.D.</w:t>
            </w:r>
          </w:p>
        </w:tc>
      </w:tr>
      <w:tr w:rsidR="0094363B" w:rsidRPr="00B901A1" w14:paraId="1FC5EB58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</w:trPr>
        <w:tc>
          <w:tcPr>
            <w:tcW w:w="273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4C2BF28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Rok narození</w:t>
            </w:r>
          </w:p>
        </w:tc>
        <w:tc>
          <w:tcPr>
            <w:tcW w:w="706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2C20EB" w14:textId="77777777" w:rsidR="000E3448" w:rsidRPr="00B901A1" w:rsidRDefault="000E3448" w:rsidP="000E3448">
            <w:pPr>
              <w:jc w:val="both"/>
            </w:pPr>
            <w:r>
              <w:t>1981</w:t>
            </w:r>
          </w:p>
        </w:tc>
        <w:tc>
          <w:tcPr>
            <w:tcW w:w="1903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DF7CAD6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typ vztahu k VŠ</w:t>
            </w:r>
          </w:p>
        </w:tc>
        <w:tc>
          <w:tcPr>
            <w:tcW w:w="1023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2D4A10" w14:textId="77777777" w:rsidR="000E3448" w:rsidRPr="00B901A1" w:rsidRDefault="000E3448" w:rsidP="000E3448">
            <w:pPr>
              <w:jc w:val="both"/>
            </w:pPr>
            <w:r w:rsidRPr="00035875">
              <w:t>pp</w:t>
            </w:r>
            <w:r>
              <w:t>.</w:t>
            </w:r>
          </w:p>
        </w:tc>
        <w:tc>
          <w:tcPr>
            <w:tcW w:w="101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27F04E2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rozsah</w:t>
            </w:r>
          </w:p>
        </w:tc>
        <w:tc>
          <w:tcPr>
            <w:tcW w:w="738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EB0701" w14:textId="77777777" w:rsidR="000E3448" w:rsidRPr="00B901A1" w:rsidRDefault="000E3448" w:rsidP="000E3448">
            <w:pPr>
              <w:jc w:val="both"/>
            </w:pPr>
            <w:r w:rsidRPr="00035875">
              <w:t>40</w:t>
            </w:r>
          </w:p>
        </w:tc>
        <w:tc>
          <w:tcPr>
            <w:tcW w:w="726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C786DFB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do kdy</w:t>
            </w:r>
          </w:p>
        </w:tc>
        <w:tc>
          <w:tcPr>
            <w:tcW w:w="1456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200E00" w14:textId="77777777" w:rsidR="000E3448" w:rsidRPr="00B901A1" w:rsidRDefault="000E3448" w:rsidP="000E3448">
            <w:pPr>
              <w:jc w:val="both"/>
            </w:pPr>
            <w:r w:rsidRPr="00035875">
              <w:t>N</w:t>
            </w:r>
          </w:p>
        </w:tc>
      </w:tr>
      <w:tr w:rsidR="000E3448" w:rsidRPr="00B901A1" w14:paraId="4D03ABA8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</w:trPr>
        <w:tc>
          <w:tcPr>
            <w:tcW w:w="5340" w:type="dxa"/>
            <w:gridSpan w:val="3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6E2648A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Typ vztahu na součásti VŠ, která uskutečňuje st. program</w:t>
            </w:r>
          </w:p>
        </w:tc>
        <w:tc>
          <w:tcPr>
            <w:tcW w:w="1023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37C63E" w14:textId="77777777" w:rsidR="000E3448" w:rsidRPr="00B901A1" w:rsidRDefault="000E3448" w:rsidP="000E3448">
            <w:pPr>
              <w:jc w:val="both"/>
            </w:pPr>
            <w:r w:rsidRPr="00B901A1">
              <w:t>---</w:t>
            </w:r>
          </w:p>
        </w:tc>
        <w:tc>
          <w:tcPr>
            <w:tcW w:w="101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4BD16A3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rozsah</w:t>
            </w:r>
          </w:p>
        </w:tc>
        <w:tc>
          <w:tcPr>
            <w:tcW w:w="738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1A2416" w14:textId="77777777" w:rsidR="000E3448" w:rsidRPr="00B901A1" w:rsidRDefault="000E3448" w:rsidP="000E3448">
            <w:pPr>
              <w:jc w:val="both"/>
            </w:pPr>
            <w:r w:rsidRPr="00B901A1">
              <w:t>---</w:t>
            </w:r>
          </w:p>
        </w:tc>
        <w:tc>
          <w:tcPr>
            <w:tcW w:w="726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6E734A9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do kdy</w:t>
            </w:r>
          </w:p>
        </w:tc>
        <w:tc>
          <w:tcPr>
            <w:tcW w:w="1456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DC1AFA" w14:textId="77777777" w:rsidR="000E3448" w:rsidRPr="00B901A1" w:rsidRDefault="000E3448" w:rsidP="000E3448">
            <w:pPr>
              <w:jc w:val="both"/>
            </w:pPr>
            <w:r w:rsidRPr="00B901A1">
              <w:t>---</w:t>
            </w:r>
          </w:p>
        </w:tc>
      </w:tr>
      <w:tr w:rsidR="000E3448" w:rsidRPr="00B901A1" w14:paraId="1275F364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0DD26C6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53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F252C21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typ prac. vztahu</w:t>
            </w:r>
          </w:p>
        </w:tc>
        <w:tc>
          <w:tcPr>
            <w:tcW w:w="2182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01AE2A7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rozsah</w:t>
            </w:r>
          </w:p>
        </w:tc>
      </w:tr>
      <w:tr w:rsidR="000E3448" w:rsidRPr="00B901A1" w14:paraId="760034D9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070B2F" w14:textId="77777777" w:rsidR="000E3448" w:rsidRPr="00B901A1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53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44EB54" w14:textId="77777777" w:rsidR="000E3448" w:rsidRPr="00B901A1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182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04ECE1" w14:textId="77777777" w:rsidR="000E3448" w:rsidRPr="00B901A1" w:rsidRDefault="000E3448" w:rsidP="000E3448">
            <w:pPr>
              <w:jc w:val="both"/>
            </w:pPr>
            <w:r>
              <w:t>---</w:t>
            </w:r>
          </w:p>
        </w:tc>
      </w:tr>
      <w:tr w:rsidR="000E3448" w:rsidRPr="00B901A1" w14:paraId="66F49C38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F8631F" w14:textId="77777777" w:rsidR="000E3448" w:rsidRPr="00B901A1" w:rsidRDefault="000E3448" w:rsidP="000E3448">
            <w:pPr>
              <w:jc w:val="both"/>
            </w:pPr>
          </w:p>
        </w:tc>
        <w:tc>
          <w:tcPr>
            <w:tcW w:w="1753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FF3A28" w14:textId="77777777" w:rsidR="000E3448" w:rsidRPr="00B901A1" w:rsidRDefault="000E3448" w:rsidP="000E3448">
            <w:pPr>
              <w:jc w:val="both"/>
            </w:pPr>
          </w:p>
        </w:tc>
        <w:tc>
          <w:tcPr>
            <w:tcW w:w="2182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66FC95" w14:textId="77777777" w:rsidR="000E3448" w:rsidRPr="00B901A1" w:rsidRDefault="000E3448" w:rsidP="000E3448">
            <w:pPr>
              <w:jc w:val="both"/>
            </w:pPr>
          </w:p>
        </w:tc>
      </w:tr>
      <w:tr w:rsidR="000E3448" w:rsidRPr="00B901A1" w14:paraId="409A35F2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1A041C" w14:textId="77777777" w:rsidR="000E3448" w:rsidRPr="00B901A1" w:rsidRDefault="000E3448" w:rsidP="000E3448">
            <w:pPr>
              <w:jc w:val="both"/>
            </w:pPr>
          </w:p>
        </w:tc>
        <w:tc>
          <w:tcPr>
            <w:tcW w:w="1753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1C7D76" w14:textId="77777777" w:rsidR="000E3448" w:rsidRPr="00B901A1" w:rsidRDefault="000E3448" w:rsidP="000E3448">
            <w:pPr>
              <w:jc w:val="both"/>
            </w:pPr>
          </w:p>
        </w:tc>
        <w:tc>
          <w:tcPr>
            <w:tcW w:w="2182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060928" w14:textId="77777777" w:rsidR="000E3448" w:rsidRPr="00B901A1" w:rsidRDefault="000E3448" w:rsidP="000E3448">
            <w:pPr>
              <w:jc w:val="both"/>
            </w:pPr>
          </w:p>
        </w:tc>
      </w:tr>
      <w:tr w:rsidR="000E3448" w:rsidRPr="00B901A1" w14:paraId="216E5329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146CC3" w14:textId="77777777" w:rsidR="000E3448" w:rsidRPr="00B901A1" w:rsidRDefault="000E3448" w:rsidP="000E3448">
            <w:pPr>
              <w:jc w:val="both"/>
            </w:pPr>
          </w:p>
        </w:tc>
        <w:tc>
          <w:tcPr>
            <w:tcW w:w="1753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9D6B99" w14:textId="77777777" w:rsidR="000E3448" w:rsidRPr="00B901A1" w:rsidRDefault="000E3448" w:rsidP="000E3448">
            <w:pPr>
              <w:jc w:val="both"/>
            </w:pPr>
          </w:p>
        </w:tc>
        <w:tc>
          <w:tcPr>
            <w:tcW w:w="2182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35C909" w14:textId="77777777" w:rsidR="000E3448" w:rsidRPr="00B901A1" w:rsidRDefault="000E3448" w:rsidP="000E3448">
            <w:pPr>
              <w:jc w:val="both"/>
            </w:pPr>
          </w:p>
        </w:tc>
      </w:tr>
      <w:tr w:rsidR="000E3448" w:rsidRPr="00B901A1" w14:paraId="5EFA996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</w:trPr>
        <w:tc>
          <w:tcPr>
            <w:tcW w:w="10298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0790D29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:rsidRPr="00B901A1" w14:paraId="18D6D028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  <w:trHeight w:val="324"/>
        </w:trPr>
        <w:tc>
          <w:tcPr>
            <w:tcW w:w="10298" w:type="dxa"/>
            <w:gridSpan w:val="117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2BC531" w14:textId="77777777" w:rsidR="00E93761" w:rsidRDefault="00E93761" w:rsidP="00886D35">
            <w:pPr>
              <w:spacing w:before="60" w:after="60"/>
              <w:jc w:val="both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Biomaterials II</w:t>
            </w:r>
            <w:r w:rsidRPr="00886D35">
              <w:rPr>
                <w:sz w:val="21"/>
                <w:szCs w:val="21"/>
              </w:rPr>
              <w:t xml:space="preserve"> (60% p)</w:t>
            </w:r>
          </w:p>
          <w:p w14:paraId="4E3315C4" w14:textId="7705E574" w:rsidR="00886D35" w:rsidRPr="00B901A1" w:rsidRDefault="00E93761" w:rsidP="00E93761">
            <w:pPr>
              <w:spacing w:before="60" w:after="60"/>
              <w:jc w:val="both"/>
            </w:pPr>
            <w:r w:rsidRPr="00E93761">
              <w:rPr>
                <w:b/>
                <w:sz w:val="21"/>
                <w:szCs w:val="21"/>
                <w:shd w:val="clear" w:color="auto" w:fill="FFFFFF"/>
                <w:lang w:val="en-GB"/>
              </w:rPr>
              <w:t>Testing of  Biological Properties of Materials and Omic Approaches</w:t>
            </w:r>
            <w:r w:rsidRPr="00886D35">
              <w:rPr>
                <w:sz w:val="21"/>
                <w:szCs w:val="21"/>
              </w:rPr>
              <w:t xml:space="preserve"> </w:t>
            </w:r>
            <w:r w:rsidR="00886D35" w:rsidRPr="00886D35">
              <w:rPr>
                <w:sz w:val="21"/>
                <w:szCs w:val="21"/>
              </w:rPr>
              <w:t>(</w:t>
            </w:r>
            <w:r w:rsidR="00886D35">
              <w:rPr>
                <w:sz w:val="21"/>
                <w:szCs w:val="21"/>
              </w:rPr>
              <w:t>7</w:t>
            </w:r>
            <w:r w:rsidR="00886D35" w:rsidRPr="00886D35">
              <w:rPr>
                <w:sz w:val="21"/>
                <w:szCs w:val="21"/>
              </w:rPr>
              <w:t>0% p)</w:t>
            </w:r>
          </w:p>
        </w:tc>
      </w:tr>
      <w:tr w:rsidR="000E3448" w:rsidRPr="00B901A1" w14:paraId="7E6644F1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</w:trPr>
        <w:tc>
          <w:tcPr>
            <w:tcW w:w="10298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3FC3ABE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 xml:space="preserve">Údaje o vzdělání na VŠ </w:t>
            </w:r>
          </w:p>
        </w:tc>
      </w:tr>
      <w:tr w:rsidR="000E3448" w:rsidRPr="00BB0134" w14:paraId="3D67B1F9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  <w:trHeight w:val="283"/>
        </w:trPr>
        <w:tc>
          <w:tcPr>
            <w:tcW w:w="10298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6FBB0D" w14:textId="7766BF6C" w:rsidR="000E3448" w:rsidRPr="00BB0134" w:rsidRDefault="000E3448" w:rsidP="002924F7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BB0134">
              <w:rPr>
                <w:sz w:val="21"/>
                <w:szCs w:val="21"/>
              </w:rPr>
              <w:t>2007: MENDELU Brno,</w:t>
            </w:r>
            <w:r w:rsidR="002924F7">
              <w:rPr>
                <w:sz w:val="21"/>
                <w:szCs w:val="21"/>
              </w:rPr>
              <w:t xml:space="preserve"> </w:t>
            </w:r>
            <w:r w:rsidRPr="00BB0134">
              <w:rPr>
                <w:sz w:val="21"/>
                <w:szCs w:val="21"/>
              </w:rPr>
              <w:t>AF, SP Zootechnika, obor Obecná zootechnika, Ph.D.</w:t>
            </w:r>
          </w:p>
        </w:tc>
      </w:tr>
      <w:tr w:rsidR="000E3448" w:rsidRPr="00B901A1" w14:paraId="3EFB2EE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</w:trPr>
        <w:tc>
          <w:tcPr>
            <w:tcW w:w="10298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E23658A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Údaje o odborném působení od absolvování VŠ</w:t>
            </w:r>
          </w:p>
        </w:tc>
      </w:tr>
      <w:tr w:rsidR="000E3448" w:rsidRPr="00E92A6D" w14:paraId="680FB007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  <w:trHeight w:val="249"/>
        </w:trPr>
        <w:tc>
          <w:tcPr>
            <w:tcW w:w="10298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444B75" w14:textId="77777777" w:rsidR="000E3448" w:rsidRPr="00E92A6D" w:rsidRDefault="000E3448" w:rsidP="000E3448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BB0134">
              <w:rPr>
                <w:sz w:val="21"/>
                <w:szCs w:val="21"/>
              </w:rPr>
              <w:t>2007 – dosud: UTB Zlín, FT, odborný asistent, od r. 2013 docent</w:t>
            </w:r>
          </w:p>
        </w:tc>
      </w:tr>
      <w:tr w:rsidR="000E3448" w:rsidRPr="00B901A1" w14:paraId="1AC9458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  <w:trHeight w:val="250"/>
        </w:trPr>
        <w:tc>
          <w:tcPr>
            <w:tcW w:w="10298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CE0E54B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Zkušenosti s vedením kvalifikačních a rigorózních prací</w:t>
            </w:r>
          </w:p>
        </w:tc>
      </w:tr>
      <w:tr w:rsidR="000E3448" w:rsidRPr="00E92A6D" w14:paraId="092653DE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  <w:trHeight w:val="201"/>
        </w:trPr>
        <w:tc>
          <w:tcPr>
            <w:tcW w:w="10298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7D8A10" w14:textId="77777777" w:rsidR="000E3448" w:rsidRPr="00E92A6D" w:rsidRDefault="000E3448" w:rsidP="000E3448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BB0134">
              <w:rPr>
                <w:sz w:val="21"/>
                <w:szCs w:val="21"/>
              </w:rPr>
              <w:t>Počet obhájených prací, které vyučující vedl v období 2013 – 2017: 13 BP, 8 DP.</w:t>
            </w:r>
          </w:p>
        </w:tc>
      </w:tr>
      <w:tr w:rsidR="0094363B" w:rsidRPr="00B901A1" w14:paraId="429CE9E6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  <w:cantSplit/>
        </w:trPr>
        <w:tc>
          <w:tcPr>
            <w:tcW w:w="3051" w:type="dxa"/>
            <w:gridSpan w:val="18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E6C2D23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 xml:space="preserve">Obor habilitačního řízení </w:t>
            </w:r>
          </w:p>
        </w:tc>
        <w:tc>
          <w:tcPr>
            <w:tcW w:w="2418" w:type="dxa"/>
            <w:gridSpan w:val="2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70C681D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Rok udělení hodnosti</w:t>
            </w:r>
          </w:p>
        </w:tc>
        <w:tc>
          <w:tcPr>
            <w:tcW w:w="2142" w:type="dxa"/>
            <w:gridSpan w:val="30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7202F68D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Řízení konáno na VŠ</w:t>
            </w:r>
          </w:p>
        </w:tc>
        <w:tc>
          <w:tcPr>
            <w:tcW w:w="2687" w:type="dxa"/>
            <w:gridSpan w:val="47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6B96D24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Ohlasy publikací</w:t>
            </w:r>
          </w:p>
        </w:tc>
      </w:tr>
      <w:tr w:rsidR="0094363B" w:rsidRPr="00B901A1" w14:paraId="2D029696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  <w:cantSplit/>
        </w:trPr>
        <w:tc>
          <w:tcPr>
            <w:tcW w:w="3051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C60515" w14:textId="77777777" w:rsidR="000E3448" w:rsidRPr="00577228" w:rsidRDefault="000E3448" w:rsidP="00577228">
            <w:pPr>
              <w:spacing w:before="40" w:after="40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Genetika živočichů</w:t>
            </w:r>
          </w:p>
        </w:tc>
        <w:tc>
          <w:tcPr>
            <w:tcW w:w="2418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BDB903" w14:textId="77777777" w:rsidR="000E3448" w:rsidRPr="00577228" w:rsidRDefault="000E3448" w:rsidP="00577228">
            <w:pPr>
              <w:spacing w:before="40" w:after="40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2013</w:t>
            </w:r>
          </w:p>
        </w:tc>
        <w:tc>
          <w:tcPr>
            <w:tcW w:w="2142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2C6FA5BF" w14:textId="77777777" w:rsidR="000E3448" w:rsidRPr="00577228" w:rsidRDefault="000E3448" w:rsidP="00577228">
            <w:pPr>
              <w:spacing w:before="40" w:after="40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MENDELU Brno</w:t>
            </w:r>
          </w:p>
        </w:tc>
        <w:tc>
          <w:tcPr>
            <w:tcW w:w="709" w:type="dxa"/>
            <w:gridSpan w:val="23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2365B64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WOS</w:t>
            </w:r>
          </w:p>
        </w:tc>
        <w:tc>
          <w:tcPr>
            <w:tcW w:w="934" w:type="dxa"/>
            <w:gridSpan w:val="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A5CDE5A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Scopus</w:t>
            </w:r>
          </w:p>
        </w:tc>
        <w:tc>
          <w:tcPr>
            <w:tcW w:w="10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7CAE010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ostatní</w:t>
            </w:r>
          </w:p>
        </w:tc>
      </w:tr>
      <w:tr w:rsidR="0094363B" w:rsidRPr="00491278" w14:paraId="72831368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  <w:cantSplit/>
          <w:trHeight w:val="70"/>
        </w:trPr>
        <w:tc>
          <w:tcPr>
            <w:tcW w:w="3051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757CAFD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Obor jmenovacího řízení</w:t>
            </w:r>
          </w:p>
        </w:tc>
        <w:tc>
          <w:tcPr>
            <w:tcW w:w="2418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E132539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Rok udělení hodnosti</w:t>
            </w:r>
          </w:p>
        </w:tc>
        <w:tc>
          <w:tcPr>
            <w:tcW w:w="2142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1F87E954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3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0F0B64" w14:textId="77777777" w:rsidR="000E3448" w:rsidRPr="00491278" w:rsidRDefault="000E3448" w:rsidP="000E3448">
            <w:pPr>
              <w:pStyle w:val="western"/>
              <w:spacing w:before="0" w:line="240" w:lineRule="auto"/>
              <w:rPr>
                <w:b/>
              </w:rPr>
            </w:pPr>
            <w:r w:rsidRPr="00491278">
              <w:rPr>
                <w:b/>
              </w:rPr>
              <w:t>268</w:t>
            </w:r>
          </w:p>
        </w:tc>
        <w:tc>
          <w:tcPr>
            <w:tcW w:w="934" w:type="dxa"/>
            <w:gridSpan w:val="17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34C6EF" w14:textId="77777777" w:rsidR="000E3448" w:rsidRPr="00491278" w:rsidRDefault="000E3448" w:rsidP="000E3448">
            <w:pPr>
              <w:pStyle w:val="western"/>
              <w:spacing w:before="0" w:line="240" w:lineRule="auto"/>
              <w:rPr>
                <w:b/>
              </w:rPr>
            </w:pPr>
            <w:r w:rsidRPr="00491278">
              <w:rPr>
                <w:b/>
              </w:rPr>
              <w:t>300</w:t>
            </w:r>
          </w:p>
        </w:tc>
        <w:tc>
          <w:tcPr>
            <w:tcW w:w="1044" w:type="dxa"/>
            <w:gridSpan w:val="7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C07CDE" w14:textId="77777777" w:rsidR="000E3448" w:rsidRPr="00491278" w:rsidRDefault="000E3448" w:rsidP="000E3448">
            <w:pPr>
              <w:pStyle w:val="western"/>
              <w:spacing w:before="0" w:line="240" w:lineRule="auto"/>
              <w:rPr>
                <w:b/>
              </w:rPr>
            </w:pPr>
            <w:r w:rsidRPr="00491278">
              <w:rPr>
                <w:b/>
              </w:rPr>
              <w:t>neevid.</w:t>
            </w:r>
          </w:p>
        </w:tc>
      </w:tr>
      <w:tr w:rsidR="0094363B" w:rsidRPr="00B901A1" w14:paraId="2C86200D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  <w:trHeight w:val="205"/>
        </w:trPr>
        <w:tc>
          <w:tcPr>
            <w:tcW w:w="3051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8C76EB" w14:textId="77777777" w:rsidR="000E3448" w:rsidRPr="00B901A1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418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BACBD9" w14:textId="77777777" w:rsidR="000E3448" w:rsidRPr="00B901A1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142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752AF954" w14:textId="77777777" w:rsidR="000E3448" w:rsidRPr="00B901A1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9" w:type="dxa"/>
            <w:gridSpan w:val="23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ABFFE2" w14:textId="77777777" w:rsidR="000E3448" w:rsidRPr="00B901A1" w:rsidRDefault="000E3448" w:rsidP="000E3448">
            <w:pPr>
              <w:rPr>
                <w:b/>
              </w:rPr>
            </w:pPr>
          </w:p>
        </w:tc>
        <w:tc>
          <w:tcPr>
            <w:tcW w:w="934" w:type="dxa"/>
            <w:gridSpan w:val="17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D843806" w14:textId="77777777" w:rsidR="000E3448" w:rsidRPr="00B901A1" w:rsidRDefault="000E3448" w:rsidP="000E3448">
            <w:pPr>
              <w:rPr>
                <w:b/>
              </w:rPr>
            </w:pPr>
          </w:p>
        </w:tc>
        <w:tc>
          <w:tcPr>
            <w:tcW w:w="1044" w:type="dxa"/>
            <w:gridSpan w:val="7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4661D7E" w14:textId="77777777" w:rsidR="000E3448" w:rsidRPr="00B901A1" w:rsidRDefault="000E3448" w:rsidP="000E3448">
            <w:pPr>
              <w:rPr>
                <w:b/>
              </w:rPr>
            </w:pPr>
          </w:p>
        </w:tc>
      </w:tr>
      <w:tr w:rsidR="000E3448" w:rsidRPr="00B901A1" w14:paraId="77D17A7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</w:trPr>
        <w:tc>
          <w:tcPr>
            <w:tcW w:w="10298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0884BD2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:rsidRPr="00BE7719" w14:paraId="016C299C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  <w:trHeight w:val="560"/>
        </w:trPr>
        <w:tc>
          <w:tcPr>
            <w:tcW w:w="10298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5557B8" w14:textId="77777777" w:rsidR="000E3448" w:rsidRPr="00BB0134" w:rsidRDefault="000E3448" w:rsidP="00577228">
            <w:pPr>
              <w:spacing w:before="120" w:after="120"/>
              <w:jc w:val="both"/>
              <w:rPr>
                <w:color w:val="000000"/>
                <w:sz w:val="21"/>
                <w:szCs w:val="21"/>
              </w:rPr>
            </w:pPr>
            <w:r w:rsidRPr="00BB0134">
              <w:rPr>
                <w:caps/>
                <w:color w:val="222222"/>
                <w:sz w:val="21"/>
                <w:szCs w:val="21"/>
                <w:shd w:val="clear" w:color="auto" w:fill="FFFFFF"/>
              </w:rPr>
              <w:t xml:space="preserve">Swilem, A.E., Lehocký, M., </w:t>
            </w:r>
            <w:r w:rsidRPr="00BB0134">
              <w:rPr>
                <w:b/>
                <w:caps/>
                <w:color w:val="222222"/>
                <w:sz w:val="21"/>
                <w:szCs w:val="21"/>
                <w:shd w:val="clear" w:color="auto" w:fill="FFFFFF"/>
              </w:rPr>
              <w:t>Humpolíček, P. (10%)</w:t>
            </w:r>
            <w:r w:rsidRPr="00BB0134">
              <w:rPr>
                <w:caps/>
                <w:color w:val="222222"/>
                <w:sz w:val="21"/>
                <w:szCs w:val="21"/>
                <w:shd w:val="clear" w:color="auto" w:fill="FFFFFF"/>
              </w:rPr>
              <w:t xml:space="preserve">, Kuceková, Z., Junkar, I., Mozetič, M., </w:t>
            </w:r>
            <w:r w:rsidRPr="00BB0134">
              <w:rPr>
                <w:rStyle w:val="textsurname"/>
                <w:caps/>
                <w:sz w:val="21"/>
                <w:szCs w:val="21"/>
              </w:rPr>
              <w:t>Hamed,</w:t>
            </w:r>
            <w:r w:rsidRPr="00BB0134">
              <w:rPr>
                <w:rStyle w:val="textgiven-name"/>
                <w:caps/>
                <w:sz w:val="21"/>
                <w:szCs w:val="21"/>
              </w:rPr>
              <w:t xml:space="preserve"> A.A.,</w:t>
            </w:r>
            <w:r w:rsidRPr="00BB0134">
              <w:rPr>
                <w:sz w:val="21"/>
                <w:szCs w:val="21"/>
              </w:rPr>
              <w:t xml:space="preserve"> </w:t>
            </w:r>
            <w:r w:rsidRPr="00BB0134">
              <w:rPr>
                <w:caps/>
                <w:color w:val="222222"/>
                <w:sz w:val="21"/>
                <w:szCs w:val="21"/>
                <w:shd w:val="clear" w:color="auto" w:fill="FFFFFF"/>
              </w:rPr>
              <w:t>Novák, I.:</w:t>
            </w:r>
            <w:r w:rsidRPr="00BB0134">
              <w:rPr>
                <w:color w:val="222222"/>
                <w:sz w:val="21"/>
                <w:szCs w:val="21"/>
                <w:shd w:val="clear" w:color="auto" w:fill="FFFFFF"/>
              </w:rPr>
              <w:t xml:space="preserve"> Developing a biomaterial interface based on poly(lactic acid) via plasma-assisted covalent anchorage of D-glucosamine and its potential for tissue regeneration.</w:t>
            </w:r>
            <w:r w:rsidRPr="00BB0134">
              <w:rPr>
                <w:rStyle w:val="apple-converted-space"/>
                <w:color w:val="222222"/>
                <w:sz w:val="21"/>
                <w:szCs w:val="21"/>
                <w:shd w:val="clear" w:color="auto" w:fill="FFFFFF"/>
              </w:rPr>
              <w:t> </w:t>
            </w:r>
            <w:r w:rsidRPr="00BB0134">
              <w:rPr>
                <w:i/>
                <w:iCs/>
                <w:color w:val="222222"/>
                <w:sz w:val="21"/>
                <w:szCs w:val="21"/>
                <w:shd w:val="clear" w:color="auto" w:fill="FFFFFF"/>
              </w:rPr>
              <w:t>Colloids and Surfaces B: Biointerfaces</w:t>
            </w:r>
            <w:r w:rsidRPr="00BB0134">
              <w:rPr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Pr="00BB0134">
              <w:rPr>
                <w:iCs/>
                <w:color w:val="222222"/>
                <w:sz w:val="21"/>
                <w:szCs w:val="21"/>
                <w:shd w:val="clear" w:color="auto" w:fill="FFFFFF"/>
              </w:rPr>
              <w:t>148</w:t>
            </w:r>
            <w:r w:rsidRPr="00BB0134">
              <w:rPr>
                <w:color w:val="222222"/>
                <w:sz w:val="21"/>
                <w:szCs w:val="21"/>
                <w:shd w:val="clear" w:color="auto" w:fill="FFFFFF"/>
              </w:rPr>
              <w:t xml:space="preserve">, 59-65, </w:t>
            </w:r>
            <w:r w:rsidRPr="00BB0134">
              <w:rPr>
                <w:b/>
                <w:color w:val="222222"/>
                <w:sz w:val="21"/>
                <w:szCs w:val="21"/>
                <w:shd w:val="clear" w:color="auto" w:fill="FFFFFF"/>
              </w:rPr>
              <w:t>2016</w:t>
            </w:r>
            <w:r w:rsidRPr="00BB0134">
              <w:rPr>
                <w:color w:val="222222"/>
                <w:sz w:val="21"/>
                <w:szCs w:val="21"/>
                <w:shd w:val="clear" w:color="auto" w:fill="FFFFFF"/>
              </w:rPr>
              <w:t>.</w:t>
            </w:r>
            <w:r w:rsidRPr="00BB0134">
              <w:rPr>
                <w:color w:val="000000"/>
                <w:sz w:val="21"/>
                <w:szCs w:val="21"/>
              </w:rPr>
              <w:t xml:space="preserve"> </w:t>
            </w:r>
          </w:p>
          <w:p w14:paraId="7712F1CD" w14:textId="77777777" w:rsidR="000E3448" w:rsidRPr="00BB0134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BB0134">
              <w:rPr>
                <w:caps/>
                <w:sz w:val="21"/>
                <w:szCs w:val="21"/>
              </w:rPr>
              <w:t xml:space="preserve">Junkar, I., Kulkarni, M., Drašler, B., Rugelj, N., Mazare, A., Flašker, A., Drobne, D., </w:t>
            </w:r>
            <w:r w:rsidRPr="00BB0134">
              <w:rPr>
                <w:b/>
                <w:bCs/>
                <w:caps/>
                <w:sz w:val="21"/>
                <w:szCs w:val="21"/>
              </w:rPr>
              <w:t>Humpolíček, P.</w:t>
            </w:r>
            <w:r w:rsidRPr="00BB0134">
              <w:rPr>
                <w:caps/>
                <w:sz w:val="21"/>
                <w:szCs w:val="21"/>
              </w:rPr>
              <w:t xml:space="preserve"> </w:t>
            </w:r>
            <w:r w:rsidRPr="00BB0134">
              <w:rPr>
                <w:b/>
                <w:bCs/>
                <w:caps/>
                <w:sz w:val="21"/>
                <w:szCs w:val="21"/>
              </w:rPr>
              <w:t>(15%)</w:t>
            </w:r>
            <w:r w:rsidRPr="00BB0134">
              <w:rPr>
                <w:caps/>
                <w:sz w:val="21"/>
                <w:szCs w:val="21"/>
              </w:rPr>
              <w:t>, Resnik, M., Schmuki, P., Mozetič, M., Iglič, A.:</w:t>
            </w:r>
            <w:r w:rsidRPr="00BB0134">
              <w:rPr>
                <w:sz w:val="21"/>
                <w:szCs w:val="21"/>
              </w:rPr>
              <w:t> Influence of various sterilization procedures on TiO</w:t>
            </w:r>
            <w:r w:rsidRPr="00BB0134">
              <w:rPr>
                <w:sz w:val="21"/>
                <w:szCs w:val="21"/>
                <w:vertAlign w:val="subscript"/>
              </w:rPr>
              <w:t xml:space="preserve">2 </w:t>
            </w:r>
            <w:r w:rsidRPr="00BB0134">
              <w:rPr>
                <w:sz w:val="21"/>
                <w:szCs w:val="21"/>
              </w:rPr>
              <w:t xml:space="preserve">nanotubes used for biomedical devices. </w:t>
            </w:r>
            <w:r w:rsidRPr="00BB0134">
              <w:rPr>
                <w:i/>
                <w:sz w:val="21"/>
                <w:szCs w:val="21"/>
              </w:rPr>
              <w:t>Bioelectrochemisty</w:t>
            </w:r>
            <w:r w:rsidRPr="00BB0134">
              <w:rPr>
                <w:sz w:val="21"/>
                <w:szCs w:val="21"/>
              </w:rPr>
              <w:t xml:space="preserve"> 109, 79-86, </w:t>
            </w:r>
            <w:r w:rsidRPr="00BB0134">
              <w:rPr>
                <w:b/>
                <w:sz w:val="21"/>
                <w:szCs w:val="21"/>
              </w:rPr>
              <w:t>2016</w:t>
            </w:r>
            <w:r w:rsidRPr="00BB0134">
              <w:rPr>
                <w:sz w:val="21"/>
                <w:szCs w:val="21"/>
              </w:rPr>
              <w:t>.</w:t>
            </w:r>
            <w:r w:rsidRPr="00BB0134">
              <w:rPr>
                <w:color w:val="000000"/>
                <w:sz w:val="21"/>
                <w:szCs w:val="21"/>
              </w:rPr>
              <w:t xml:space="preserve"> </w:t>
            </w:r>
          </w:p>
          <w:p w14:paraId="2CD33C03" w14:textId="77777777" w:rsidR="000E3448" w:rsidRPr="00BB0134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BB0134">
              <w:rPr>
                <w:b/>
                <w:bCs/>
                <w:caps/>
                <w:sz w:val="21"/>
                <w:szCs w:val="21"/>
              </w:rPr>
              <w:t>Humpolíček, P. (30%)</w:t>
            </w:r>
            <w:r w:rsidRPr="00BB0134">
              <w:rPr>
                <w:caps/>
                <w:sz w:val="21"/>
                <w:szCs w:val="21"/>
              </w:rPr>
              <w:t>, Kuceková, Z., Kašpárková, V., PELKOVÁ, J., MODIC, M., jUNKAR, I., TRCHOVÁ, M., BOBER, p., STEJSKAL, J., LEHOCKÝ, M.:</w:t>
            </w:r>
            <w:r w:rsidRPr="00BB0134">
              <w:rPr>
                <w:sz w:val="21"/>
                <w:szCs w:val="21"/>
              </w:rPr>
              <w:t xml:space="preserve"> Blood coagulation and platelet adhesion on polyaniline films. </w:t>
            </w:r>
            <w:r w:rsidRPr="00BB0134">
              <w:rPr>
                <w:i/>
                <w:iCs/>
                <w:sz w:val="21"/>
                <w:szCs w:val="21"/>
              </w:rPr>
              <w:t>Colloids and Surfaces B: Biointerfaces</w:t>
            </w:r>
            <w:r w:rsidRPr="00BB0134">
              <w:rPr>
                <w:sz w:val="21"/>
                <w:szCs w:val="21"/>
              </w:rPr>
              <w:t xml:space="preserve"> 133, 278-285, </w:t>
            </w:r>
            <w:r w:rsidRPr="00BB0134">
              <w:rPr>
                <w:b/>
                <w:bCs/>
                <w:sz w:val="21"/>
                <w:szCs w:val="21"/>
              </w:rPr>
              <w:t>2015</w:t>
            </w:r>
            <w:r w:rsidRPr="00BB0134">
              <w:rPr>
                <w:sz w:val="21"/>
                <w:szCs w:val="21"/>
              </w:rPr>
              <w:t xml:space="preserve">. </w:t>
            </w:r>
          </w:p>
          <w:p w14:paraId="3EB2005A" w14:textId="77777777" w:rsidR="000E3448" w:rsidRPr="00BB0134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BB0134">
              <w:rPr>
                <w:caps/>
                <w:sz w:val="21"/>
                <w:szCs w:val="21"/>
              </w:rPr>
              <w:t xml:space="preserve">Kuceková, Z., </w:t>
            </w:r>
            <w:r w:rsidRPr="00BB0134">
              <w:rPr>
                <w:b/>
                <w:bCs/>
                <w:caps/>
                <w:sz w:val="21"/>
                <w:szCs w:val="21"/>
              </w:rPr>
              <w:t>Humpolíček, P. (30%)</w:t>
            </w:r>
            <w:r w:rsidRPr="00BB0134">
              <w:rPr>
                <w:caps/>
                <w:sz w:val="21"/>
                <w:szCs w:val="21"/>
              </w:rPr>
              <w:t>, Kašpárková, V., Perečko, T., Lehocký, M., Hauerlandová, I., Sáha, P., Stejskal, J.:</w:t>
            </w:r>
            <w:r w:rsidRPr="00BB0134">
              <w:rPr>
                <w:sz w:val="21"/>
                <w:szCs w:val="21"/>
              </w:rPr>
              <w:t xml:space="preserve"> Colloidal polyaniline dispersions: Antibacterial activity, cytotoxicity and neutrophil oxidative burst. </w:t>
            </w:r>
            <w:r w:rsidRPr="00BB0134">
              <w:rPr>
                <w:i/>
                <w:iCs/>
                <w:sz w:val="21"/>
                <w:szCs w:val="21"/>
              </w:rPr>
              <w:t>Colloids and Surfaces B: Biointerfaces</w:t>
            </w:r>
            <w:r w:rsidRPr="00BB0134">
              <w:rPr>
                <w:sz w:val="21"/>
                <w:szCs w:val="21"/>
              </w:rPr>
              <w:t xml:space="preserve"> 116, 411-417, </w:t>
            </w:r>
            <w:r w:rsidRPr="00BB0134">
              <w:rPr>
                <w:b/>
                <w:bCs/>
                <w:sz w:val="21"/>
                <w:szCs w:val="21"/>
              </w:rPr>
              <w:t>2014</w:t>
            </w:r>
            <w:r w:rsidRPr="00BB0134">
              <w:rPr>
                <w:sz w:val="21"/>
                <w:szCs w:val="21"/>
              </w:rPr>
              <w:t>.</w:t>
            </w:r>
          </w:p>
          <w:p w14:paraId="4DC45E8D" w14:textId="77777777" w:rsidR="000E3448" w:rsidRPr="00BE7719" w:rsidRDefault="000E3448" w:rsidP="00577228">
            <w:pPr>
              <w:spacing w:before="120" w:after="120"/>
              <w:jc w:val="both"/>
            </w:pPr>
            <w:r w:rsidRPr="00BB0134">
              <w:rPr>
                <w:b/>
                <w:bCs/>
                <w:caps/>
                <w:sz w:val="21"/>
                <w:szCs w:val="21"/>
              </w:rPr>
              <w:t>Humpolíček, P. (35%)</w:t>
            </w:r>
            <w:r w:rsidRPr="00BB0134">
              <w:rPr>
                <w:caps/>
                <w:sz w:val="21"/>
                <w:szCs w:val="21"/>
              </w:rPr>
              <w:t>, Kašpárková, V., Sáha, P., Stejskal, J.:</w:t>
            </w:r>
            <w:r w:rsidRPr="00BB0134">
              <w:rPr>
                <w:sz w:val="21"/>
                <w:szCs w:val="21"/>
              </w:rPr>
              <w:t xml:space="preserve"> Biocompatibility of polyaniline. </w:t>
            </w:r>
            <w:r w:rsidRPr="00BB0134">
              <w:rPr>
                <w:i/>
                <w:iCs/>
                <w:sz w:val="21"/>
                <w:szCs w:val="21"/>
              </w:rPr>
              <w:t>Synthetic Metals</w:t>
            </w:r>
            <w:r w:rsidRPr="00BB0134">
              <w:rPr>
                <w:sz w:val="21"/>
                <w:szCs w:val="21"/>
              </w:rPr>
              <w:t xml:space="preserve"> 162, 722-727, </w:t>
            </w:r>
            <w:r w:rsidRPr="00BB0134">
              <w:rPr>
                <w:b/>
                <w:bCs/>
                <w:sz w:val="21"/>
                <w:szCs w:val="21"/>
              </w:rPr>
              <w:t>2012</w:t>
            </w:r>
            <w:r w:rsidRPr="00BB0134">
              <w:rPr>
                <w:sz w:val="21"/>
                <w:szCs w:val="21"/>
              </w:rPr>
              <w:t>.</w:t>
            </w:r>
            <w:r w:rsidRPr="00E92A6D">
              <w:rPr>
                <w:sz w:val="22"/>
                <w:szCs w:val="22"/>
              </w:rPr>
              <w:t xml:space="preserve"> </w:t>
            </w:r>
          </w:p>
        </w:tc>
      </w:tr>
      <w:tr w:rsidR="000E3448" w:rsidRPr="00B901A1" w14:paraId="5E6E79F9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  <w:trHeight w:val="218"/>
        </w:trPr>
        <w:tc>
          <w:tcPr>
            <w:tcW w:w="10298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D84E5BE" w14:textId="77777777" w:rsidR="000E3448" w:rsidRPr="00B901A1" w:rsidRDefault="000E3448" w:rsidP="000E3448">
            <w:r w:rsidRPr="00B901A1">
              <w:rPr>
                <w:b/>
              </w:rPr>
              <w:t>Působení v zahraničí</w:t>
            </w:r>
          </w:p>
        </w:tc>
      </w:tr>
      <w:tr w:rsidR="000E3448" w:rsidRPr="00B901A1" w14:paraId="3CE5D6A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  <w:trHeight w:val="328"/>
        </w:trPr>
        <w:tc>
          <w:tcPr>
            <w:tcW w:w="10298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4A2387" w14:textId="77777777" w:rsidR="000E3448" w:rsidRDefault="000E3448" w:rsidP="000E3448">
            <w:r w:rsidRPr="004C11ED">
              <w:t>---</w:t>
            </w:r>
          </w:p>
          <w:p w14:paraId="3EB0B83D" w14:textId="07FC2B03" w:rsidR="00ED2EE8" w:rsidRDefault="00ED2EE8" w:rsidP="000E3448"/>
          <w:p w14:paraId="7E7F0D2A" w14:textId="77777777" w:rsidR="00ED2EE8" w:rsidRDefault="00ED2EE8" w:rsidP="000E3448"/>
          <w:p w14:paraId="0EF355A2" w14:textId="693B3B6D" w:rsidR="000E3448" w:rsidRDefault="000E3448" w:rsidP="000E3448"/>
          <w:p w14:paraId="12C8D025" w14:textId="77777777" w:rsidR="000E3448" w:rsidRPr="00B901A1" w:rsidRDefault="000E3448" w:rsidP="000E3448"/>
        </w:tc>
      </w:tr>
      <w:tr w:rsidR="0094363B" w:rsidRPr="00B901A1" w14:paraId="71F0041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192" w:type="dxa"/>
          <w:cantSplit/>
          <w:trHeight w:val="470"/>
        </w:trPr>
        <w:tc>
          <w:tcPr>
            <w:tcW w:w="260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867F1B9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 xml:space="preserve">Podpis </w:t>
            </w:r>
          </w:p>
        </w:tc>
        <w:tc>
          <w:tcPr>
            <w:tcW w:w="4774" w:type="dxa"/>
            <w:gridSpan w:val="6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B11D20" w14:textId="77777777" w:rsidR="000E3448" w:rsidRPr="00B901A1" w:rsidRDefault="000E3448" w:rsidP="000E3448">
            <w:pPr>
              <w:jc w:val="both"/>
            </w:pPr>
          </w:p>
        </w:tc>
        <w:tc>
          <w:tcPr>
            <w:tcW w:w="806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3B72312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datum</w:t>
            </w:r>
          </w:p>
        </w:tc>
        <w:tc>
          <w:tcPr>
            <w:tcW w:w="2114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C9708F" w14:textId="77777777" w:rsidR="000E3448" w:rsidRPr="00B901A1" w:rsidRDefault="000E3448" w:rsidP="000E3448">
            <w:pPr>
              <w:jc w:val="both"/>
            </w:pPr>
          </w:p>
        </w:tc>
      </w:tr>
      <w:tr w:rsidR="000E3448" w14:paraId="6C0012B1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1FD93CD9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706AEE" w14:paraId="2FE9EFD1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59DA038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18" w:type="dxa"/>
            <w:gridSpan w:val="105"/>
          </w:tcPr>
          <w:p w14:paraId="1BC6AD10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706AEE" w14:paraId="4930705B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3CA1F6D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18" w:type="dxa"/>
            <w:gridSpan w:val="105"/>
          </w:tcPr>
          <w:p w14:paraId="2C86C496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706AEE" w14:paraId="694D0C5F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62531FE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18" w:type="dxa"/>
            <w:gridSpan w:val="105"/>
          </w:tcPr>
          <w:p w14:paraId="29FCFB9A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706AEE" w14:paraId="250611A8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4BE0990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06" w:type="dxa"/>
            <w:gridSpan w:val="52"/>
          </w:tcPr>
          <w:p w14:paraId="025AF5A4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68" w:name="Ingr"/>
            <w:bookmarkEnd w:id="68"/>
            <w:r w:rsidRPr="00B96B61">
              <w:rPr>
                <w:b/>
              </w:rPr>
              <w:t>Marek Ingr</w:t>
            </w:r>
          </w:p>
        </w:tc>
        <w:tc>
          <w:tcPr>
            <w:tcW w:w="779" w:type="dxa"/>
            <w:gridSpan w:val="20"/>
            <w:shd w:val="clear" w:color="auto" w:fill="F7CAAC"/>
          </w:tcPr>
          <w:p w14:paraId="768E371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33" w:type="dxa"/>
            <w:gridSpan w:val="33"/>
          </w:tcPr>
          <w:p w14:paraId="48E56FFD" w14:textId="77777777" w:rsidR="000E3448" w:rsidRDefault="000E3448" w:rsidP="000E3448">
            <w:pPr>
              <w:jc w:val="both"/>
            </w:pPr>
            <w:r>
              <w:t>RNDr., Ph.D.</w:t>
            </w:r>
          </w:p>
        </w:tc>
      </w:tr>
      <w:tr w:rsidR="0094363B" w14:paraId="1E8BE041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74E01E3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54F4090F" w14:textId="77777777" w:rsidR="000E3448" w:rsidRDefault="000E3448" w:rsidP="000E3448">
            <w:pPr>
              <w:jc w:val="both"/>
            </w:pPr>
            <w:r>
              <w:t>1973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310C5FA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42BDCC3A" w14:textId="77777777" w:rsidR="000E3448" w:rsidRPr="00D4204B" w:rsidRDefault="000E3448" w:rsidP="000E3448">
            <w:pPr>
              <w:jc w:val="both"/>
            </w:pPr>
            <w:r w:rsidRPr="00D4204B">
              <w:t>pp.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0650A903" w14:textId="77777777" w:rsidR="000E3448" w:rsidRPr="00D4204B" w:rsidRDefault="000E3448" w:rsidP="000E3448">
            <w:pPr>
              <w:jc w:val="both"/>
              <w:rPr>
                <w:b/>
              </w:rPr>
            </w:pPr>
            <w:r w:rsidRPr="00D4204B">
              <w:rPr>
                <w:b/>
              </w:rPr>
              <w:t>rozsah</w:t>
            </w:r>
          </w:p>
        </w:tc>
        <w:tc>
          <w:tcPr>
            <w:tcW w:w="779" w:type="dxa"/>
            <w:gridSpan w:val="20"/>
          </w:tcPr>
          <w:p w14:paraId="5F7086B2" w14:textId="77777777" w:rsidR="000E3448" w:rsidRPr="00D4204B" w:rsidRDefault="000E3448" w:rsidP="000E3448">
            <w:pPr>
              <w:jc w:val="both"/>
            </w:pPr>
            <w:r w:rsidRPr="00D4204B">
              <w:t>40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7AEC33C0" w14:textId="77777777" w:rsidR="000E3448" w:rsidRPr="00D4204B" w:rsidRDefault="000E3448" w:rsidP="000E3448">
            <w:pPr>
              <w:jc w:val="both"/>
              <w:rPr>
                <w:b/>
              </w:rPr>
            </w:pPr>
            <w:r w:rsidRPr="00D4204B">
              <w:rPr>
                <w:b/>
              </w:rPr>
              <w:t>do kdy</w:t>
            </w:r>
          </w:p>
        </w:tc>
        <w:tc>
          <w:tcPr>
            <w:tcW w:w="1515" w:type="dxa"/>
            <w:gridSpan w:val="15"/>
          </w:tcPr>
          <w:p w14:paraId="528A4BD4" w14:textId="77777777" w:rsidR="000E3448" w:rsidRPr="00D4204B" w:rsidRDefault="000E3448" w:rsidP="000E3448">
            <w:pPr>
              <w:jc w:val="both"/>
            </w:pPr>
            <w:r w:rsidRPr="00D4204B">
              <w:t>N</w:t>
            </w:r>
          </w:p>
        </w:tc>
      </w:tr>
      <w:tr w:rsidR="000E3448" w14:paraId="6DF66A47" w14:textId="77777777" w:rsidTr="00D44001">
        <w:trPr>
          <w:gridAfter w:val="1"/>
          <w:wAfter w:w="141" w:type="dxa"/>
        </w:trPr>
        <w:tc>
          <w:tcPr>
            <w:tcW w:w="5340" w:type="dxa"/>
            <w:gridSpan w:val="37"/>
            <w:shd w:val="clear" w:color="auto" w:fill="F7CAAC"/>
          </w:tcPr>
          <w:p w14:paraId="7726E81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2AA2A953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3D46AF7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79" w:type="dxa"/>
            <w:gridSpan w:val="20"/>
          </w:tcPr>
          <w:p w14:paraId="5BC5572B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3CADF3A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5" w:type="dxa"/>
            <w:gridSpan w:val="15"/>
          </w:tcPr>
          <w:p w14:paraId="7868F7C6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37333F0C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  <w:shd w:val="clear" w:color="auto" w:fill="F7CAAC"/>
          </w:tcPr>
          <w:p w14:paraId="21580FAB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4" w:type="dxa"/>
            <w:gridSpan w:val="29"/>
            <w:shd w:val="clear" w:color="auto" w:fill="F7CAAC"/>
          </w:tcPr>
          <w:p w14:paraId="4A5DDFE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33" w:type="dxa"/>
            <w:gridSpan w:val="33"/>
            <w:shd w:val="clear" w:color="auto" w:fill="F7CAAC"/>
          </w:tcPr>
          <w:p w14:paraId="0E64418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3B3A7165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44068920" w14:textId="77777777" w:rsidR="000E3448" w:rsidRDefault="000E3448" w:rsidP="000E3448">
            <w:pPr>
              <w:jc w:val="both"/>
            </w:pPr>
            <w:r>
              <w:t>UK Praha, PřF, Katedra biochemie</w:t>
            </w:r>
          </w:p>
        </w:tc>
        <w:tc>
          <w:tcPr>
            <w:tcW w:w="1774" w:type="dxa"/>
            <w:gridSpan w:val="29"/>
          </w:tcPr>
          <w:p w14:paraId="49C75B54" w14:textId="77777777" w:rsidR="000E3448" w:rsidRDefault="000E3448" w:rsidP="000E3448">
            <w:pPr>
              <w:jc w:val="both"/>
            </w:pPr>
            <w:r>
              <w:t>DPP</w:t>
            </w:r>
          </w:p>
        </w:tc>
        <w:tc>
          <w:tcPr>
            <w:tcW w:w="2233" w:type="dxa"/>
            <w:gridSpan w:val="33"/>
          </w:tcPr>
          <w:p w14:paraId="00078308" w14:textId="77777777" w:rsidR="000E3448" w:rsidRDefault="000E3448" w:rsidP="000E3448">
            <w:pPr>
              <w:jc w:val="both"/>
            </w:pPr>
            <w:r>
              <w:t>6</w:t>
            </w:r>
          </w:p>
        </w:tc>
      </w:tr>
      <w:tr w:rsidR="000E3448" w14:paraId="524FC6C4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4C1CFEF7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0F6E37F4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3"/>
          </w:tcPr>
          <w:p w14:paraId="1265468A" w14:textId="77777777" w:rsidR="000E3448" w:rsidRDefault="000E3448" w:rsidP="000E3448">
            <w:pPr>
              <w:jc w:val="both"/>
            </w:pPr>
          </w:p>
        </w:tc>
      </w:tr>
      <w:tr w:rsidR="000E3448" w14:paraId="43614BAA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5989349A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7FB3EB42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3"/>
          </w:tcPr>
          <w:p w14:paraId="345531B9" w14:textId="77777777" w:rsidR="000E3448" w:rsidRDefault="000E3448" w:rsidP="000E3448">
            <w:pPr>
              <w:jc w:val="both"/>
            </w:pPr>
          </w:p>
        </w:tc>
      </w:tr>
      <w:tr w:rsidR="000E3448" w14:paraId="6D13B820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06A0A136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5B555009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3"/>
          </w:tcPr>
          <w:p w14:paraId="72EC44AE" w14:textId="77777777" w:rsidR="000E3448" w:rsidRDefault="000E3448" w:rsidP="000E3448">
            <w:pPr>
              <w:jc w:val="both"/>
            </w:pPr>
          </w:p>
        </w:tc>
      </w:tr>
      <w:tr w:rsidR="000E3448" w14:paraId="0E91DF5B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288B99A4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5E5CDD0E" w14:textId="77777777" w:rsidTr="00D44001">
        <w:trPr>
          <w:gridAfter w:val="1"/>
          <w:wAfter w:w="141" w:type="dxa"/>
          <w:trHeight w:val="323"/>
        </w:trPr>
        <w:tc>
          <w:tcPr>
            <w:tcW w:w="10349" w:type="dxa"/>
            <w:gridSpan w:val="119"/>
            <w:tcBorders>
              <w:top w:val="nil"/>
            </w:tcBorders>
          </w:tcPr>
          <w:p w14:paraId="0D325112" w14:textId="17EFC8DE" w:rsidR="00886D35" w:rsidRPr="00886D35" w:rsidRDefault="00886D35" w:rsidP="00402135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886D35">
              <w:rPr>
                <w:b/>
                <w:sz w:val="21"/>
                <w:szCs w:val="21"/>
              </w:rPr>
              <w:t>Separa</w:t>
            </w:r>
            <w:r w:rsidR="00402135">
              <w:rPr>
                <w:b/>
                <w:sz w:val="21"/>
                <w:szCs w:val="21"/>
              </w:rPr>
              <w:t>tion Methods</w:t>
            </w:r>
            <w:r w:rsidRPr="00886D35">
              <w:rPr>
                <w:sz w:val="21"/>
                <w:szCs w:val="21"/>
              </w:rPr>
              <w:t xml:space="preserve"> (100% p)</w:t>
            </w:r>
          </w:p>
        </w:tc>
      </w:tr>
      <w:tr w:rsidR="000E3448" w14:paraId="31579C5D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2B9940CC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3DB3EC69" w14:textId="77777777" w:rsidTr="00D44001">
        <w:trPr>
          <w:gridAfter w:val="1"/>
          <w:wAfter w:w="141" w:type="dxa"/>
          <w:trHeight w:val="372"/>
        </w:trPr>
        <w:tc>
          <w:tcPr>
            <w:tcW w:w="10349" w:type="dxa"/>
            <w:gridSpan w:val="119"/>
          </w:tcPr>
          <w:p w14:paraId="091675DA" w14:textId="77777777" w:rsidR="000E3448" w:rsidRPr="00AA2694" w:rsidRDefault="000E3448" w:rsidP="000E344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AA2694">
              <w:rPr>
                <w:sz w:val="21"/>
                <w:szCs w:val="21"/>
              </w:rPr>
              <w:t xml:space="preserve">2000: UK Praha, PřF </w:t>
            </w:r>
            <w:r w:rsidRPr="00165023">
              <w:rPr>
                <w:sz w:val="21"/>
                <w:szCs w:val="21"/>
              </w:rPr>
              <w:t>+</w:t>
            </w:r>
            <w:r w:rsidRPr="00AA2694">
              <w:rPr>
                <w:sz w:val="21"/>
                <w:szCs w:val="21"/>
              </w:rPr>
              <w:t xml:space="preserve"> AVČR Praha, ÚFCH JH, </w:t>
            </w:r>
            <w:r w:rsidRPr="00AA2694">
              <w:rPr>
                <w:rFonts w:eastAsia="Calibri"/>
                <w:sz w:val="21"/>
                <w:szCs w:val="21"/>
              </w:rPr>
              <w:t>SP</w:t>
            </w:r>
            <w:r>
              <w:rPr>
                <w:rFonts w:eastAsia="Calibri"/>
                <w:sz w:val="21"/>
                <w:szCs w:val="21"/>
              </w:rPr>
              <w:t xml:space="preserve"> Chemie</w:t>
            </w:r>
            <w:r w:rsidRPr="00AA2694">
              <w:rPr>
                <w:rFonts w:eastAsia="Calibri"/>
                <w:sz w:val="21"/>
                <w:szCs w:val="21"/>
              </w:rPr>
              <w:t xml:space="preserve">, </w:t>
            </w:r>
            <w:r w:rsidRPr="00AA2694">
              <w:rPr>
                <w:sz w:val="21"/>
                <w:szCs w:val="21"/>
              </w:rPr>
              <w:t>obor Fyzikální chemie, Ph.D.</w:t>
            </w:r>
          </w:p>
        </w:tc>
      </w:tr>
      <w:tr w:rsidR="000E3448" w14:paraId="0C477856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3A81452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26206F72" w14:textId="77777777" w:rsidTr="00D44001">
        <w:trPr>
          <w:gridAfter w:val="1"/>
          <w:wAfter w:w="141" w:type="dxa"/>
          <w:trHeight w:val="1090"/>
        </w:trPr>
        <w:tc>
          <w:tcPr>
            <w:tcW w:w="10349" w:type="dxa"/>
            <w:gridSpan w:val="119"/>
          </w:tcPr>
          <w:p w14:paraId="2CE03C6E" w14:textId="77777777" w:rsidR="000E3448" w:rsidRPr="002924F7" w:rsidRDefault="000E3448" w:rsidP="000E3448">
            <w:pPr>
              <w:spacing w:before="60"/>
              <w:jc w:val="both"/>
              <w:rPr>
                <w:sz w:val="21"/>
                <w:szCs w:val="21"/>
              </w:rPr>
            </w:pPr>
            <w:r w:rsidRPr="00AA2694">
              <w:rPr>
                <w:sz w:val="21"/>
                <w:szCs w:val="21"/>
              </w:rPr>
              <w:t xml:space="preserve">1999 – 2000: AVČR Praha, Ústav organické chemie a biochemie, výzkumný </w:t>
            </w:r>
            <w:r w:rsidRPr="002924F7">
              <w:rPr>
                <w:sz w:val="21"/>
                <w:szCs w:val="21"/>
              </w:rPr>
              <w:t xml:space="preserve">pracovník (jpp.) </w:t>
            </w:r>
          </w:p>
          <w:p w14:paraId="317B22DA" w14:textId="77777777" w:rsidR="000E3448" w:rsidRPr="00AA2694" w:rsidRDefault="000E3448" w:rsidP="00577228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2924F7">
              <w:rPr>
                <w:sz w:val="21"/>
                <w:szCs w:val="21"/>
              </w:rPr>
              <w:t>2001 – dosud: UK Praha, PřF, Katedra biochemie, odborný asistent (do r. 2015 jpp., nyní DPP)</w:t>
            </w:r>
          </w:p>
          <w:p w14:paraId="5BF4C555" w14:textId="77777777" w:rsidR="000E3448" w:rsidRPr="00AA2694" w:rsidRDefault="000E3448" w:rsidP="00577228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AA2694">
              <w:rPr>
                <w:sz w:val="21"/>
                <w:szCs w:val="21"/>
              </w:rPr>
              <w:t>2002 – dosud: Ascoprot Biotech, s.r.o., jednatel a vedoucí výzkumu v oblasti proteinové biochemie</w:t>
            </w:r>
          </w:p>
          <w:p w14:paraId="58433A4D" w14:textId="77777777" w:rsidR="000E3448" w:rsidRDefault="000E3448" w:rsidP="00577228">
            <w:pPr>
              <w:spacing w:before="20" w:after="60"/>
              <w:jc w:val="both"/>
            </w:pPr>
            <w:r w:rsidRPr="00AA2694">
              <w:rPr>
                <w:sz w:val="21"/>
                <w:szCs w:val="21"/>
              </w:rPr>
              <w:t>2011 – dosud: UTB Zlín, FT, Ústav fyziky a materiálového inženýrství, odborný asistent</w:t>
            </w:r>
          </w:p>
        </w:tc>
      </w:tr>
      <w:tr w:rsidR="000E3448" w14:paraId="151A747C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4560293A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3ED3AB25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32F3676E" w14:textId="77777777" w:rsidR="000E3448" w:rsidRPr="00AA2694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AA2694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AA2694">
              <w:rPr>
                <w:rFonts w:eastAsia="Calibri"/>
                <w:sz w:val="21"/>
                <w:szCs w:val="21"/>
              </w:rPr>
              <w:t xml:space="preserve">– </w:t>
            </w:r>
            <w:r w:rsidRPr="00AA2694">
              <w:rPr>
                <w:sz w:val="21"/>
                <w:szCs w:val="21"/>
              </w:rPr>
              <w:t>2017: 4 BP, 3 DP.</w:t>
            </w:r>
          </w:p>
        </w:tc>
      </w:tr>
      <w:tr w:rsidR="0094363B" w14:paraId="65E076D4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59598F85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5BE3BC6E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4AC09D01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21" w:type="dxa"/>
            <w:gridSpan w:val="32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5A540F6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6D089A7F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</w:tcPr>
          <w:p w14:paraId="6F3B7FA0" w14:textId="77777777" w:rsidR="000E3448" w:rsidRPr="00F55552" w:rsidRDefault="000E3448" w:rsidP="000E3448">
            <w:pPr>
              <w:jc w:val="both"/>
            </w:pPr>
            <w:r>
              <w:rPr>
                <w:rFonts w:eastAsia="Calibri"/>
                <w:lang w:eastAsia="en-US"/>
              </w:rPr>
              <w:t>---</w:t>
            </w:r>
          </w:p>
        </w:tc>
        <w:tc>
          <w:tcPr>
            <w:tcW w:w="2270" w:type="dxa"/>
            <w:gridSpan w:val="21"/>
          </w:tcPr>
          <w:p w14:paraId="589C0A72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754991D9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tcBorders>
              <w:left w:val="single" w:sz="12" w:space="0" w:color="auto"/>
            </w:tcBorders>
            <w:shd w:val="clear" w:color="auto" w:fill="F7CAAC"/>
          </w:tcPr>
          <w:p w14:paraId="226D3B41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9"/>
            <w:shd w:val="clear" w:color="auto" w:fill="F7CAAC"/>
          </w:tcPr>
          <w:p w14:paraId="5386E52F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16" w:type="dxa"/>
            <w:gridSpan w:val="6"/>
            <w:shd w:val="clear" w:color="auto" w:fill="F7CAAC"/>
          </w:tcPr>
          <w:p w14:paraId="79131B3B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2DC292D1" w14:textId="77777777" w:rsidTr="00D44001">
        <w:trPr>
          <w:gridAfter w:val="1"/>
          <w:wAfter w:w="141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7E1BE1E9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0EB69784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  <w:shd w:val="clear" w:color="auto" w:fill="F7CAAC"/>
          </w:tcPr>
          <w:p w14:paraId="0DDF5DC6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6" w:type="dxa"/>
            <w:gridSpan w:val="17"/>
            <w:vMerge w:val="restart"/>
            <w:tcBorders>
              <w:left w:val="single" w:sz="12" w:space="0" w:color="auto"/>
            </w:tcBorders>
          </w:tcPr>
          <w:p w14:paraId="4D1D3EF5" w14:textId="77777777" w:rsidR="000E3448" w:rsidRPr="00AA2694" w:rsidRDefault="000E3448" w:rsidP="000E3448">
            <w:pPr>
              <w:jc w:val="both"/>
              <w:rPr>
                <w:b/>
              </w:rPr>
            </w:pPr>
            <w:r w:rsidRPr="00AA2694">
              <w:rPr>
                <w:b/>
              </w:rPr>
              <w:t>175</w:t>
            </w:r>
          </w:p>
        </w:tc>
        <w:tc>
          <w:tcPr>
            <w:tcW w:w="699" w:type="dxa"/>
            <w:gridSpan w:val="9"/>
            <w:vMerge w:val="restart"/>
          </w:tcPr>
          <w:p w14:paraId="76052886" w14:textId="77777777" w:rsidR="000E3448" w:rsidRPr="00AA2694" w:rsidRDefault="000E3448" w:rsidP="000E3448">
            <w:pPr>
              <w:jc w:val="both"/>
              <w:rPr>
                <w:b/>
              </w:rPr>
            </w:pPr>
            <w:r w:rsidRPr="00AA2694">
              <w:rPr>
                <w:b/>
              </w:rPr>
              <w:t>186</w:t>
            </w:r>
          </w:p>
        </w:tc>
        <w:tc>
          <w:tcPr>
            <w:tcW w:w="816" w:type="dxa"/>
            <w:gridSpan w:val="6"/>
            <w:vMerge w:val="restart"/>
          </w:tcPr>
          <w:p w14:paraId="3EF08F9F" w14:textId="77777777" w:rsidR="000E3448" w:rsidRPr="00AA2694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AA2694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2FEA6267" w14:textId="77777777" w:rsidTr="00D44001">
        <w:trPr>
          <w:gridAfter w:val="1"/>
          <w:wAfter w:w="141" w:type="dxa"/>
          <w:trHeight w:val="205"/>
        </w:trPr>
        <w:tc>
          <w:tcPr>
            <w:tcW w:w="3567" w:type="dxa"/>
            <w:gridSpan w:val="28"/>
          </w:tcPr>
          <w:p w14:paraId="1C871D6A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06803BE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0087094E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vMerge/>
            <w:tcBorders>
              <w:left w:val="single" w:sz="12" w:space="0" w:color="auto"/>
            </w:tcBorders>
            <w:vAlign w:val="center"/>
          </w:tcPr>
          <w:p w14:paraId="577C9687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699" w:type="dxa"/>
            <w:gridSpan w:val="9"/>
            <w:vMerge/>
            <w:vAlign w:val="center"/>
          </w:tcPr>
          <w:p w14:paraId="61A7A4CA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16" w:type="dxa"/>
            <w:gridSpan w:val="6"/>
            <w:vMerge/>
            <w:vAlign w:val="center"/>
          </w:tcPr>
          <w:p w14:paraId="7769C653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6C44074A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4DCDD3D2" w14:textId="77777777" w:rsidR="000E3448" w:rsidRPr="00AA2694" w:rsidRDefault="000E3448" w:rsidP="000E3448">
            <w:pPr>
              <w:jc w:val="both"/>
              <w:rPr>
                <w:b/>
              </w:rPr>
            </w:pPr>
            <w:r w:rsidRPr="00AA2694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7485B4F5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08D88039" w14:textId="77777777" w:rsidR="000E3448" w:rsidRPr="00577228" w:rsidRDefault="000E3448" w:rsidP="00577228">
            <w:pPr>
              <w:spacing w:before="120" w:after="120"/>
              <w:jc w:val="both"/>
              <w:rPr>
                <w:b/>
                <w:sz w:val="21"/>
                <w:szCs w:val="21"/>
              </w:rPr>
            </w:pPr>
            <w:r w:rsidRPr="00577228">
              <w:rPr>
                <w:b/>
                <w:caps/>
                <w:sz w:val="21"/>
                <w:szCs w:val="21"/>
              </w:rPr>
              <w:t>Ingr, M. (42%)</w:t>
            </w:r>
            <w:r w:rsidRPr="00577228">
              <w:rPr>
                <w:caps/>
                <w:sz w:val="21"/>
                <w:szCs w:val="21"/>
              </w:rPr>
              <w:t>, Kutálková, E., HrnčiŘÍK, j</w:t>
            </w:r>
            <w:r w:rsidRPr="00577228">
              <w:rPr>
                <w:sz w:val="21"/>
                <w:szCs w:val="21"/>
              </w:rPr>
              <w:t xml:space="preserve">., </w:t>
            </w:r>
            <w:r w:rsidRPr="00577228">
              <w:rPr>
                <w:caps/>
                <w:sz w:val="21"/>
                <w:szCs w:val="21"/>
              </w:rPr>
              <w:t>Lange, R.</w:t>
            </w:r>
            <w:r w:rsidRPr="00577228">
              <w:rPr>
                <w:sz w:val="21"/>
                <w:szCs w:val="21"/>
              </w:rPr>
              <w:t xml:space="preserve">: Equilibria of oligomeric proteins under high pressure – A theoretical description. </w:t>
            </w:r>
            <w:r w:rsidRPr="00577228">
              <w:rPr>
                <w:i/>
                <w:sz w:val="21"/>
                <w:szCs w:val="21"/>
              </w:rPr>
              <w:t>Journal of Theoretical Biology</w:t>
            </w:r>
            <w:r w:rsidRPr="00577228">
              <w:rPr>
                <w:sz w:val="21"/>
                <w:szCs w:val="21"/>
              </w:rPr>
              <w:t xml:space="preserve"> 411, 16-26, </w:t>
            </w:r>
            <w:r w:rsidRPr="00577228">
              <w:rPr>
                <w:b/>
                <w:sz w:val="21"/>
                <w:szCs w:val="21"/>
              </w:rPr>
              <w:t>2016</w:t>
            </w:r>
            <w:r w:rsidRPr="00577228">
              <w:rPr>
                <w:sz w:val="21"/>
                <w:szCs w:val="21"/>
              </w:rPr>
              <w:t xml:space="preserve">. DOI 10.1016/j.jtbi.2016.10.001. </w:t>
            </w:r>
          </w:p>
          <w:p w14:paraId="74BBB231" w14:textId="77777777" w:rsidR="000E3448" w:rsidRPr="00577228" w:rsidRDefault="000E3448" w:rsidP="00577228">
            <w:pPr>
              <w:spacing w:before="120" w:after="120"/>
              <w:jc w:val="both"/>
              <w:rPr>
                <w:caps/>
                <w:sz w:val="21"/>
                <w:szCs w:val="21"/>
              </w:rPr>
            </w:pPr>
            <w:r w:rsidRPr="00577228">
              <w:rPr>
                <w:b/>
                <w:caps/>
                <w:sz w:val="21"/>
                <w:szCs w:val="21"/>
              </w:rPr>
              <w:t>INGR, M. (45%)</w:t>
            </w:r>
            <w:r w:rsidRPr="00577228">
              <w:rPr>
                <w:caps/>
                <w:sz w:val="21"/>
                <w:szCs w:val="21"/>
              </w:rPr>
              <w:t xml:space="preserve">, DoSTÁL, J., MAJEROVÁ, T.: </w:t>
            </w:r>
            <w:r w:rsidRPr="00577228">
              <w:rPr>
                <w:sz w:val="21"/>
                <w:szCs w:val="21"/>
              </w:rPr>
              <w:t xml:space="preserve">Enzymological description of multitemplate PCR-Shrinking amplification bias by optimizing the polymerase-template ratio. </w:t>
            </w:r>
            <w:r w:rsidRPr="00577228">
              <w:rPr>
                <w:i/>
                <w:sz w:val="21"/>
                <w:szCs w:val="21"/>
              </w:rPr>
              <w:t>Journal of Theoretical Biology</w:t>
            </w:r>
            <w:r w:rsidRPr="00577228">
              <w:rPr>
                <w:sz w:val="21"/>
                <w:szCs w:val="21"/>
              </w:rPr>
              <w:t xml:space="preserve"> 382, 178-186, </w:t>
            </w:r>
            <w:r w:rsidRPr="00577228">
              <w:rPr>
                <w:b/>
                <w:sz w:val="21"/>
                <w:szCs w:val="21"/>
              </w:rPr>
              <w:t>2015</w:t>
            </w:r>
            <w:r w:rsidRPr="00577228">
              <w:rPr>
                <w:sz w:val="21"/>
                <w:szCs w:val="21"/>
              </w:rPr>
              <w:t xml:space="preserve">. DOI 10.1016/j.jtbi.2015.06.048. </w:t>
            </w:r>
          </w:p>
          <w:p w14:paraId="5FAFF770" w14:textId="77777777" w:rsidR="000E3448" w:rsidRPr="00577228" w:rsidRDefault="0066467D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hyperlink r:id="rId22" w:tooltip="Find more records by this author" w:history="1">
              <w:r w:rsidR="000E3448" w:rsidRPr="00577228">
                <w:rPr>
                  <w:rStyle w:val="hithilite"/>
                  <w:b/>
                  <w:caps/>
                  <w:sz w:val="21"/>
                  <w:szCs w:val="21"/>
                </w:rPr>
                <w:t>Ingr, M</w:t>
              </w:r>
            </w:hyperlink>
            <w:r w:rsidR="000E3448" w:rsidRPr="00577228">
              <w:rPr>
                <w:b/>
                <w:caps/>
                <w:sz w:val="21"/>
                <w:szCs w:val="21"/>
              </w:rPr>
              <w:t>. (50%)</w:t>
            </w:r>
            <w:r w:rsidR="000E3448" w:rsidRPr="00577228">
              <w:rPr>
                <w:caps/>
                <w:sz w:val="21"/>
                <w:szCs w:val="21"/>
              </w:rPr>
              <w:t xml:space="preserve">, HalabalovÁ, V., Yehya, A., HrnČiŘÍk, J., Chevalier-Lucia, D., Palmade, L., Blayo, C., Konvalinka, J., Dumay, E.: </w:t>
            </w:r>
            <w:r w:rsidR="000E3448" w:rsidRPr="00577228">
              <w:rPr>
                <w:sz w:val="21"/>
                <w:szCs w:val="21"/>
              </w:rPr>
              <w:t xml:space="preserve">Inhibitor and substrate binding induced stability of HIV-1 protease against sequential dissociation and unfolding revealed by high pressure spectroscopy and kinetics. </w:t>
            </w:r>
            <w:r w:rsidR="000E3448" w:rsidRPr="00577228">
              <w:rPr>
                <w:i/>
                <w:sz w:val="21"/>
                <w:szCs w:val="21"/>
              </w:rPr>
              <w:t>PLOS ONE</w:t>
            </w:r>
            <w:r w:rsidR="000E3448" w:rsidRPr="00577228">
              <w:rPr>
                <w:sz w:val="21"/>
                <w:szCs w:val="21"/>
              </w:rPr>
              <w:t xml:space="preserve"> 10, e0119099, </w:t>
            </w:r>
            <w:r w:rsidR="000E3448" w:rsidRPr="00577228">
              <w:rPr>
                <w:b/>
                <w:sz w:val="21"/>
                <w:szCs w:val="21"/>
              </w:rPr>
              <w:t>2015</w:t>
            </w:r>
            <w:r w:rsidR="000E3448" w:rsidRPr="00577228">
              <w:rPr>
                <w:sz w:val="21"/>
                <w:szCs w:val="21"/>
              </w:rPr>
              <w:t xml:space="preserve">. DOI 10.1371/journal.pone.0119099. </w:t>
            </w:r>
          </w:p>
          <w:p w14:paraId="7CB4646B" w14:textId="77777777" w:rsidR="000E3448" w:rsidRPr="00577228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KUTÁLKOVÁ, E., HRNČIŘÍK, J., </w:t>
            </w:r>
            <w:r w:rsidRPr="00577228">
              <w:rPr>
                <w:b/>
                <w:sz w:val="21"/>
                <w:szCs w:val="21"/>
              </w:rPr>
              <w:t xml:space="preserve">INGR, M. </w:t>
            </w:r>
            <w:r w:rsidRPr="00577228">
              <w:rPr>
                <w:b/>
                <w:sz w:val="21"/>
                <w:szCs w:val="21"/>
                <w:lang w:val="en-US"/>
              </w:rPr>
              <w:t>(40%)</w:t>
            </w:r>
            <w:r w:rsidRPr="00577228">
              <w:rPr>
                <w:sz w:val="21"/>
                <w:szCs w:val="21"/>
                <w:lang w:val="en-US"/>
              </w:rPr>
              <w:t xml:space="preserve">: </w:t>
            </w:r>
            <w:r w:rsidRPr="00577228">
              <w:rPr>
                <w:sz w:val="21"/>
                <w:szCs w:val="21"/>
              </w:rPr>
              <w:t xml:space="preserve">Pressure induced structural changes and dimer destabilization of HIV-1 protease studied by molecular dynamics simulations. </w:t>
            </w:r>
            <w:r w:rsidRPr="00577228">
              <w:rPr>
                <w:i/>
                <w:sz w:val="21"/>
                <w:szCs w:val="21"/>
              </w:rPr>
              <w:t>Physical Chemistry Chemical Physics</w:t>
            </w:r>
            <w:r w:rsidRPr="00577228">
              <w:rPr>
                <w:sz w:val="21"/>
                <w:szCs w:val="21"/>
              </w:rPr>
              <w:t xml:space="preserve"> 16, 2596-25915, </w:t>
            </w:r>
            <w:r w:rsidRPr="00577228">
              <w:rPr>
                <w:b/>
                <w:sz w:val="21"/>
                <w:szCs w:val="21"/>
              </w:rPr>
              <w:t>2014</w:t>
            </w:r>
            <w:r w:rsidRPr="00577228">
              <w:rPr>
                <w:sz w:val="21"/>
                <w:szCs w:val="21"/>
              </w:rPr>
              <w:t xml:space="preserve">. DOI 10.1039/c4cp03676j. </w:t>
            </w:r>
          </w:p>
          <w:p w14:paraId="2F7D49D1" w14:textId="77777777" w:rsidR="000E3448" w:rsidRPr="00AA2694" w:rsidRDefault="000E3448" w:rsidP="00577228">
            <w:pPr>
              <w:spacing w:before="120" w:after="120"/>
              <w:jc w:val="both"/>
              <w:rPr>
                <w:b/>
              </w:rPr>
            </w:pPr>
            <w:r w:rsidRPr="00577228">
              <w:rPr>
                <w:caps/>
                <w:sz w:val="21"/>
                <w:szCs w:val="21"/>
              </w:rPr>
              <w:t>Marušincová, H., Husarová, L., Růžička, J</w:t>
            </w:r>
            <w:r w:rsidRPr="00577228">
              <w:rPr>
                <w:sz w:val="21"/>
                <w:szCs w:val="21"/>
              </w:rPr>
              <w:t xml:space="preserve">., </w:t>
            </w:r>
            <w:r w:rsidRPr="00577228">
              <w:rPr>
                <w:b/>
                <w:bCs/>
                <w:sz w:val="21"/>
                <w:szCs w:val="21"/>
              </w:rPr>
              <w:t>INGR, M.</w:t>
            </w:r>
            <w:r w:rsidRPr="00577228">
              <w:rPr>
                <w:sz w:val="21"/>
                <w:szCs w:val="21"/>
              </w:rPr>
              <w:t xml:space="preserve"> </w:t>
            </w:r>
            <w:r w:rsidRPr="00577228">
              <w:rPr>
                <w:b/>
                <w:bCs/>
                <w:caps/>
                <w:sz w:val="21"/>
                <w:szCs w:val="21"/>
              </w:rPr>
              <w:t>(15%)</w:t>
            </w:r>
            <w:r w:rsidRPr="00577228">
              <w:rPr>
                <w:caps/>
                <w:sz w:val="21"/>
                <w:szCs w:val="21"/>
              </w:rPr>
              <w:t>,</w:t>
            </w:r>
            <w:r w:rsidRPr="00577228">
              <w:rPr>
                <w:sz w:val="21"/>
                <w:szCs w:val="21"/>
              </w:rPr>
              <w:t xml:space="preserve"> et al.: Polyvinyl alcohol biodegradation under denitrifying conditions. </w:t>
            </w:r>
            <w:r w:rsidRPr="00577228">
              <w:rPr>
                <w:i/>
                <w:sz w:val="21"/>
                <w:szCs w:val="21"/>
              </w:rPr>
              <w:t xml:space="preserve">International Biodeterioration &amp; Biodegradation </w:t>
            </w:r>
            <w:r w:rsidRPr="00577228">
              <w:rPr>
                <w:rStyle w:val="databold"/>
                <w:sz w:val="21"/>
                <w:szCs w:val="21"/>
              </w:rPr>
              <w:t xml:space="preserve">84 (Special Issue), 21-28, </w:t>
            </w:r>
            <w:r w:rsidRPr="00577228">
              <w:rPr>
                <w:rStyle w:val="databold"/>
                <w:b/>
                <w:sz w:val="21"/>
                <w:szCs w:val="21"/>
              </w:rPr>
              <w:t>2013</w:t>
            </w:r>
            <w:r w:rsidRPr="00577228">
              <w:rPr>
                <w:rStyle w:val="databold"/>
                <w:sz w:val="21"/>
                <w:szCs w:val="21"/>
              </w:rPr>
              <w:t xml:space="preserve">. </w:t>
            </w:r>
            <w:r w:rsidRPr="00577228">
              <w:rPr>
                <w:rStyle w:val="label"/>
                <w:sz w:val="21"/>
                <w:szCs w:val="21"/>
              </w:rPr>
              <w:t xml:space="preserve">DOI </w:t>
            </w:r>
            <w:r w:rsidRPr="00577228">
              <w:rPr>
                <w:rStyle w:val="databold"/>
                <w:sz w:val="21"/>
                <w:szCs w:val="21"/>
              </w:rPr>
              <w:t>10.1016/j.ibiod.2013.05.023.</w:t>
            </w:r>
            <w:r w:rsidRPr="00AA2694">
              <w:rPr>
                <w:rStyle w:val="databold"/>
                <w:sz w:val="21"/>
                <w:szCs w:val="21"/>
              </w:rPr>
              <w:t xml:space="preserve"> </w:t>
            </w:r>
          </w:p>
        </w:tc>
      </w:tr>
      <w:tr w:rsidR="000E3448" w14:paraId="5BF034CA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487C19A2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35D46B29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76DA0E48" w14:textId="55CC1166" w:rsidR="000E3448" w:rsidRDefault="000E3448" w:rsidP="00577228">
            <w:pPr>
              <w:spacing w:before="60"/>
              <w:jc w:val="both"/>
              <w:rPr>
                <w:sz w:val="21"/>
                <w:szCs w:val="21"/>
              </w:rPr>
            </w:pPr>
            <w:r w:rsidRPr="00A778D2">
              <w:rPr>
                <w:sz w:val="21"/>
                <w:szCs w:val="21"/>
              </w:rPr>
              <w:t>1998 – 1999: Univerzita v Heidelbergu, Ústav fyzikální chemie</w:t>
            </w:r>
            <w:r>
              <w:rPr>
                <w:sz w:val="21"/>
                <w:szCs w:val="21"/>
              </w:rPr>
              <w:t xml:space="preserve">, </w:t>
            </w:r>
            <w:r w:rsidRPr="00A778D2">
              <w:rPr>
                <w:sz w:val="21"/>
                <w:szCs w:val="21"/>
              </w:rPr>
              <w:t>Odd. teoretické chemie, Německo, odborná stáž (10 měsíců)</w:t>
            </w:r>
          </w:p>
          <w:p w14:paraId="29261A87" w14:textId="700AD500" w:rsidR="00D71C87" w:rsidRPr="000422C5" w:rsidRDefault="00D71C87" w:rsidP="00577228">
            <w:pPr>
              <w:spacing w:before="60"/>
              <w:jc w:val="both"/>
              <w:rPr>
                <w:sz w:val="22"/>
                <w:szCs w:val="22"/>
              </w:rPr>
            </w:pPr>
          </w:p>
        </w:tc>
      </w:tr>
      <w:tr w:rsidR="00706AEE" w14:paraId="31FA18ED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311FCDA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2C2042C6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1"/>
            <w:shd w:val="clear" w:color="auto" w:fill="F7CAAC"/>
          </w:tcPr>
          <w:p w14:paraId="6CAE82FD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21" w:type="dxa"/>
            <w:gridSpan w:val="32"/>
          </w:tcPr>
          <w:p w14:paraId="7DE414AC" w14:textId="77777777" w:rsidR="000E3448" w:rsidRDefault="000E3448" w:rsidP="000E3448">
            <w:pPr>
              <w:jc w:val="both"/>
            </w:pPr>
          </w:p>
        </w:tc>
      </w:tr>
      <w:tr w:rsidR="000E3448" w14:paraId="6EA05828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629AFB1C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706AEE" w14:paraId="77DA7967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1862E175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18" w:type="dxa"/>
            <w:gridSpan w:val="105"/>
          </w:tcPr>
          <w:p w14:paraId="247000C6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706AEE" w14:paraId="4325EEDD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13705D9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18" w:type="dxa"/>
            <w:gridSpan w:val="105"/>
          </w:tcPr>
          <w:p w14:paraId="58C2C5AA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706AEE" w14:paraId="1A74265F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2149618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18" w:type="dxa"/>
            <w:gridSpan w:val="105"/>
          </w:tcPr>
          <w:p w14:paraId="172FA907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706AEE" w14:paraId="19EF04D8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74F0C02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06" w:type="dxa"/>
            <w:gridSpan w:val="52"/>
          </w:tcPr>
          <w:p w14:paraId="5308C0D5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69" w:name="Janiš"/>
            <w:bookmarkEnd w:id="69"/>
            <w:r w:rsidRPr="00B96B61">
              <w:rPr>
                <w:b/>
              </w:rPr>
              <w:t>Rahula Janiš</w:t>
            </w:r>
          </w:p>
        </w:tc>
        <w:tc>
          <w:tcPr>
            <w:tcW w:w="779" w:type="dxa"/>
            <w:gridSpan w:val="20"/>
            <w:shd w:val="clear" w:color="auto" w:fill="F7CAAC"/>
          </w:tcPr>
          <w:p w14:paraId="11DA806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33" w:type="dxa"/>
            <w:gridSpan w:val="33"/>
          </w:tcPr>
          <w:p w14:paraId="067D8F4C" w14:textId="77777777" w:rsidR="000E3448" w:rsidRDefault="000E3448" w:rsidP="000E3448">
            <w:pPr>
              <w:jc w:val="both"/>
            </w:pPr>
            <w:r>
              <w:t>doc. Ing., CSc.</w:t>
            </w:r>
          </w:p>
        </w:tc>
      </w:tr>
      <w:tr w:rsidR="0094363B" w14:paraId="6AAFA7BB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019988B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7A1EC1CC" w14:textId="77777777" w:rsidR="000E3448" w:rsidRDefault="000E3448" w:rsidP="000E3448">
            <w:pPr>
              <w:jc w:val="both"/>
            </w:pPr>
            <w:r>
              <w:t>1952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08FDAFD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074F8C5F" w14:textId="77777777" w:rsidR="000E3448" w:rsidRPr="00F1390B" w:rsidRDefault="000E3448" w:rsidP="000E3448">
            <w:pPr>
              <w:jc w:val="both"/>
            </w:pPr>
            <w:r w:rsidRPr="00F1390B">
              <w:t>pp.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11C8D402" w14:textId="77777777" w:rsidR="000E3448" w:rsidRPr="00F1390B" w:rsidRDefault="000E3448" w:rsidP="000E3448">
            <w:pPr>
              <w:jc w:val="both"/>
              <w:rPr>
                <w:b/>
              </w:rPr>
            </w:pPr>
            <w:r w:rsidRPr="00F1390B">
              <w:rPr>
                <w:b/>
              </w:rPr>
              <w:t>rozsah</w:t>
            </w:r>
          </w:p>
        </w:tc>
        <w:tc>
          <w:tcPr>
            <w:tcW w:w="779" w:type="dxa"/>
            <w:gridSpan w:val="20"/>
          </w:tcPr>
          <w:p w14:paraId="607A0CBE" w14:textId="77777777" w:rsidR="000E3448" w:rsidRPr="00F1390B" w:rsidRDefault="000E3448" w:rsidP="000E3448">
            <w:pPr>
              <w:jc w:val="both"/>
            </w:pPr>
            <w:r w:rsidRPr="00F1390B">
              <w:t>40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4547C1D2" w14:textId="77777777" w:rsidR="000E3448" w:rsidRPr="00F1390B" w:rsidRDefault="000E3448" w:rsidP="000E3448">
            <w:pPr>
              <w:jc w:val="both"/>
              <w:rPr>
                <w:b/>
              </w:rPr>
            </w:pPr>
            <w:r w:rsidRPr="00F1390B">
              <w:rPr>
                <w:b/>
              </w:rPr>
              <w:t>do kdy</w:t>
            </w:r>
          </w:p>
        </w:tc>
        <w:tc>
          <w:tcPr>
            <w:tcW w:w="1515" w:type="dxa"/>
            <w:gridSpan w:val="15"/>
          </w:tcPr>
          <w:p w14:paraId="6CE3653C" w14:textId="77777777" w:rsidR="000E3448" w:rsidRPr="00F1390B" w:rsidRDefault="000E3448" w:rsidP="000E3448">
            <w:pPr>
              <w:jc w:val="both"/>
            </w:pPr>
            <w:r w:rsidRPr="00F1390B">
              <w:t>N</w:t>
            </w:r>
          </w:p>
        </w:tc>
      </w:tr>
      <w:tr w:rsidR="000E3448" w14:paraId="63D531E9" w14:textId="77777777" w:rsidTr="00D44001">
        <w:trPr>
          <w:gridAfter w:val="1"/>
          <w:wAfter w:w="141" w:type="dxa"/>
        </w:trPr>
        <w:tc>
          <w:tcPr>
            <w:tcW w:w="5340" w:type="dxa"/>
            <w:gridSpan w:val="37"/>
            <w:shd w:val="clear" w:color="auto" w:fill="F7CAAC"/>
          </w:tcPr>
          <w:p w14:paraId="6FC2915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164F943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05F616D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79" w:type="dxa"/>
            <w:gridSpan w:val="20"/>
          </w:tcPr>
          <w:p w14:paraId="4CD7F30D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1394209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5" w:type="dxa"/>
            <w:gridSpan w:val="15"/>
          </w:tcPr>
          <w:p w14:paraId="34B3767C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77188C2E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  <w:shd w:val="clear" w:color="auto" w:fill="F7CAAC"/>
          </w:tcPr>
          <w:p w14:paraId="04E8A0B3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4" w:type="dxa"/>
            <w:gridSpan w:val="29"/>
            <w:shd w:val="clear" w:color="auto" w:fill="F7CAAC"/>
          </w:tcPr>
          <w:p w14:paraId="6B69997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33" w:type="dxa"/>
            <w:gridSpan w:val="33"/>
            <w:shd w:val="clear" w:color="auto" w:fill="F7CAAC"/>
          </w:tcPr>
          <w:p w14:paraId="4D314B0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01E453E7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03C6C0D8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74" w:type="dxa"/>
            <w:gridSpan w:val="29"/>
          </w:tcPr>
          <w:p w14:paraId="7AE0C2F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33" w:type="dxa"/>
            <w:gridSpan w:val="33"/>
          </w:tcPr>
          <w:p w14:paraId="1BA41C74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29943119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2F737C84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7C7CA540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3"/>
          </w:tcPr>
          <w:p w14:paraId="54DC7C2A" w14:textId="77777777" w:rsidR="000E3448" w:rsidRDefault="000E3448" w:rsidP="000E3448">
            <w:pPr>
              <w:jc w:val="both"/>
            </w:pPr>
          </w:p>
        </w:tc>
      </w:tr>
      <w:tr w:rsidR="000E3448" w14:paraId="39B1731C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352C5DC1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02158E82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3"/>
          </w:tcPr>
          <w:p w14:paraId="1008B917" w14:textId="77777777" w:rsidR="000E3448" w:rsidRDefault="000E3448" w:rsidP="000E3448">
            <w:pPr>
              <w:jc w:val="both"/>
            </w:pPr>
          </w:p>
        </w:tc>
      </w:tr>
      <w:tr w:rsidR="000E3448" w14:paraId="2ADFEB66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6799DC26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149F9BFD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3"/>
          </w:tcPr>
          <w:p w14:paraId="4A2FE7E4" w14:textId="77777777" w:rsidR="000E3448" w:rsidRDefault="000E3448" w:rsidP="000E3448">
            <w:pPr>
              <w:jc w:val="both"/>
            </w:pPr>
          </w:p>
        </w:tc>
      </w:tr>
      <w:tr w:rsidR="000E3448" w14:paraId="6D80655E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6B566C2A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13A4D259" w14:textId="77777777" w:rsidTr="00D44001">
        <w:trPr>
          <w:gridAfter w:val="1"/>
          <w:wAfter w:w="141" w:type="dxa"/>
          <w:trHeight w:val="466"/>
        </w:trPr>
        <w:tc>
          <w:tcPr>
            <w:tcW w:w="10349" w:type="dxa"/>
            <w:gridSpan w:val="119"/>
            <w:tcBorders>
              <w:top w:val="nil"/>
            </w:tcBorders>
          </w:tcPr>
          <w:p w14:paraId="42B983B0" w14:textId="0F772CF4" w:rsidR="00A6239A" w:rsidRPr="00A6239A" w:rsidRDefault="00A6239A" w:rsidP="00A6239A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A6239A">
              <w:rPr>
                <w:b/>
                <w:sz w:val="21"/>
                <w:szCs w:val="21"/>
              </w:rPr>
              <w:t>Bioma</w:t>
            </w:r>
            <w:r w:rsidR="00402135">
              <w:rPr>
                <w:b/>
                <w:sz w:val="21"/>
                <w:szCs w:val="21"/>
              </w:rPr>
              <w:t>cromolecules</w:t>
            </w:r>
            <w:r w:rsidRPr="00A6239A">
              <w:rPr>
                <w:sz w:val="21"/>
                <w:szCs w:val="21"/>
              </w:rPr>
              <w:t xml:space="preserve"> (100% p)</w:t>
            </w:r>
          </w:p>
          <w:p w14:paraId="71BDA661" w14:textId="6B0B5A6A" w:rsidR="000E3448" w:rsidRDefault="00402135" w:rsidP="00402135">
            <w:pPr>
              <w:pStyle w:val="Zkladntext"/>
              <w:spacing w:before="60" w:after="60" w:line="240" w:lineRule="auto"/>
              <w:ind w:right="108"/>
            </w:pPr>
            <w:r>
              <w:rPr>
                <w:b/>
                <w:sz w:val="21"/>
                <w:szCs w:val="21"/>
              </w:rPr>
              <w:t>C</w:t>
            </w:r>
            <w:r w:rsidR="00A6239A" w:rsidRPr="00A6239A">
              <w:rPr>
                <w:b/>
                <w:sz w:val="21"/>
                <w:szCs w:val="21"/>
              </w:rPr>
              <w:t>ontaminant</w:t>
            </w:r>
            <w:r>
              <w:rPr>
                <w:b/>
                <w:sz w:val="21"/>
                <w:szCs w:val="21"/>
              </w:rPr>
              <w:t>s</w:t>
            </w:r>
            <w:r w:rsidR="00A6239A" w:rsidRPr="00A6239A">
              <w:rPr>
                <w:sz w:val="21"/>
                <w:szCs w:val="21"/>
              </w:rPr>
              <w:t xml:space="preserve"> (100% p)</w:t>
            </w:r>
          </w:p>
        </w:tc>
      </w:tr>
      <w:tr w:rsidR="000E3448" w14:paraId="1CEDE0E8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35266498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7BC9C40F" w14:textId="77777777" w:rsidTr="00D44001">
        <w:trPr>
          <w:gridAfter w:val="1"/>
          <w:wAfter w:w="141" w:type="dxa"/>
          <w:trHeight w:val="372"/>
        </w:trPr>
        <w:tc>
          <w:tcPr>
            <w:tcW w:w="10349" w:type="dxa"/>
            <w:gridSpan w:val="119"/>
          </w:tcPr>
          <w:p w14:paraId="6CD9D4E8" w14:textId="77777777" w:rsidR="000E3448" w:rsidRPr="00577228" w:rsidRDefault="000E3448" w:rsidP="000E344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577228">
              <w:rPr>
                <w:rFonts w:eastAsia="Calibri"/>
                <w:sz w:val="21"/>
                <w:szCs w:val="21"/>
              </w:rPr>
              <w:t xml:space="preserve">1987: VUT Brno, FT, </w:t>
            </w:r>
            <w:r w:rsidRPr="00577228">
              <w:rPr>
                <w:sz w:val="21"/>
                <w:szCs w:val="21"/>
              </w:rPr>
              <w:t xml:space="preserve">obor </w:t>
            </w:r>
            <w:r w:rsidRPr="00577228">
              <w:rPr>
                <w:rFonts w:eastAsia="Calibri"/>
                <w:sz w:val="21"/>
                <w:szCs w:val="21"/>
              </w:rPr>
              <w:t>Nauka o nekovových materiálech a stavebních hmotách</w:t>
            </w:r>
            <w:r w:rsidRPr="00577228">
              <w:rPr>
                <w:sz w:val="21"/>
                <w:szCs w:val="21"/>
              </w:rPr>
              <w:t>, CSc.</w:t>
            </w:r>
          </w:p>
        </w:tc>
      </w:tr>
      <w:tr w:rsidR="000E3448" w14:paraId="16901AC3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0673765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3A688486" w14:textId="77777777" w:rsidTr="00D44001">
        <w:trPr>
          <w:gridAfter w:val="1"/>
          <w:wAfter w:w="141" w:type="dxa"/>
          <w:trHeight w:val="571"/>
        </w:trPr>
        <w:tc>
          <w:tcPr>
            <w:tcW w:w="10349" w:type="dxa"/>
            <w:gridSpan w:val="119"/>
          </w:tcPr>
          <w:p w14:paraId="315F69EE" w14:textId="77777777" w:rsidR="000E3448" w:rsidRPr="00577228" w:rsidRDefault="000E3448" w:rsidP="00577228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1977 – 2007: VUT Brno (od r. 2001 UTB Zlín), FT, odborný asistent</w:t>
            </w:r>
          </w:p>
          <w:p w14:paraId="346FA70E" w14:textId="77777777" w:rsidR="000E3448" w:rsidRPr="00625985" w:rsidRDefault="000E3448" w:rsidP="000E3448">
            <w:pPr>
              <w:spacing w:after="60"/>
              <w:jc w:val="both"/>
            </w:pPr>
            <w:r w:rsidRPr="00577228">
              <w:rPr>
                <w:sz w:val="21"/>
                <w:szCs w:val="21"/>
              </w:rPr>
              <w:t>2007 – dosud: UTB Zlín, FT, Ústav technologie tuků, tenzidů a kosmetiky, docent</w:t>
            </w:r>
          </w:p>
        </w:tc>
      </w:tr>
      <w:tr w:rsidR="000E3448" w14:paraId="5C254C05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56B0EA9C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0C6A661A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1DE2447E" w14:textId="77777777" w:rsidR="000E3448" w:rsidRPr="00577228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577228">
              <w:rPr>
                <w:rFonts w:eastAsia="Calibri"/>
                <w:sz w:val="21"/>
                <w:szCs w:val="21"/>
              </w:rPr>
              <w:t xml:space="preserve">– </w:t>
            </w:r>
            <w:r w:rsidRPr="00577228">
              <w:rPr>
                <w:sz w:val="21"/>
                <w:szCs w:val="21"/>
              </w:rPr>
              <w:t>2017: 3 BP, 4 DP.</w:t>
            </w:r>
          </w:p>
        </w:tc>
      </w:tr>
      <w:tr w:rsidR="0094363B" w14:paraId="54D7643C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68DB9C21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4C019007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72FF47EA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21" w:type="dxa"/>
            <w:gridSpan w:val="32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4676C10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15A4F9C7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</w:tcPr>
          <w:p w14:paraId="662D2AF6" w14:textId="77777777" w:rsidR="000E3448" w:rsidRPr="00F55552" w:rsidRDefault="000E3448" w:rsidP="00577228">
            <w:pPr>
              <w:spacing w:before="40" w:after="40"/>
              <w:jc w:val="both"/>
            </w:pPr>
            <w:r w:rsidRPr="00F55552">
              <w:rPr>
                <w:rFonts w:eastAsia="Calibri"/>
                <w:lang w:eastAsia="en-US"/>
              </w:rPr>
              <w:t>Technologie makromolekulárních látek</w:t>
            </w:r>
          </w:p>
        </w:tc>
        <w:tc>
          <w:tcPr>
            <w:tcW w:w="2270" w:type="dxa"/>
            <w:gridSpan w:val="21"/>
          </w:tcPr>
          <w:p w14:paraId="6DD5FF0C" w14:textId="77777777" w:rsidR="000E3448" w:rsidRPr="00F55552" w:rsidRDefault="000E3448" w:rsidP="00577228">
            <w:pPr>
              <w:spacing w:before="40" w:after="40"/>
              <w:jc w:val="both"/>
            </w:pPr>
            <w:r w:rsidRPr="00F55552">
              <w:t>20</w:t>
            </w:r>
            <w:r>
              <w:t>07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45A66DD7" w14:textId="77777777" w:rsidR="000E3448" w:rsidRPr="00F55552" w:rsidRDefault="000E3448" w:rsidP="00577228">
            <w:pPr>
              <w:spacing w:before="40" w:after="40"/>
              <w:jc w:val="both"/>
            </w:pPr>
            <w:r w:rsidRPr="00F55552">
              <w:t>UTB Zlín</w:t>
            </w:r>
          </w:p>
        </w:tc>
        <w:tc>
          <w:tcPr>
            <w:tcW w:w="706" w:type="dxa"/>
            <w:gridSpan w:val="17"/>
            <w:tcBorders>
              <w:left w:val="single" w:sz="12" w:space="0" w:color="auto"/>
            </w:tcBorders>
            <w:shd w:val="clear" w:color="auto" w:fill="F7CAAC"/>
          </w:tcPr>
          <w:p w14:paraId="1CD09BF6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9"/>
            <w:shd w:val="clear" w:color="auto" w:fill="F7CAAC"/>
          </w:tcPr>
          <w:p w14:paraId="09FBF174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16" w:type="dxa"/>
            <w:gridSpan w:val="6"/>
            <w:shd w:val="clear" w:color="auto" w:fill="F7CAAC"/>
          </w:tcPr>
          <w:p w14:paraId="216AB4C0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2B51439B" w14:textId="77777777" w:rsidTr="00D44001">
        <w:trPr>
          <w:gridAfter w:val="1"/>
          <w:wAfter w:w="141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750EFA77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5AABA9C1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  <w:shd w:val="clear" w:color="auto" w:fill="F7CAAC"/>
          </w:tcPr>
          <w:p w14:paraId="069C3B24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6" w:type="dxa"/>
            <w:gridSpan w:val="17"/>
            <w:vMerge w:val="restart"/>
            <w:tcBorders>
              <w:left w:val="single" w:sz="12" w:space="0" w:color="auto"/>
            </w:tcBorders>
          </w:tcPr>
          <w:p w14:paraId="32958861" w14:textId="77777777" w:rsidR="000E3448" w:rsidRPr="00D71B26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699" w:type="dxa"/>
            <w:gridSpan w:val="9"/>
            <w:vMerge w:val="restart"/>
          </w:tcPr>
          <w:p w14:paraId="2D9DC2D6" w14:textId="77777777" w:rsidR="000E3448" w:rsidRPr="00D71B26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816" w:type="dxa"/>
            <w:gridSpan w:val="6"/>
            <w:vMerge w:val="restart"/>
          </w:tcPr>
          <w:p w14:paraId="18485E2B" w14:textId="77777777" w:rsidR="000E3448" w:rsidRPr="006F3304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6F3304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276EEB0A" w14:textId="77777777" w:rsidTr="00D44001">
        <w:trPr>
          <w:gridAfter w:val="1"/>
          <w:wAfter w:w="141" w:type="dxa"/>
          <w:trHeight w:val="205"/>
        </w:trPr>
        <w:tc>
          <w:tcPr>
            <w:tcW w:w="3567" w:type="dxa"/>
            <w:gridSpan w:val="28"/>
          </w:tcPr>
          <w:p w14:paraId="679B5CAF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4E3F9B7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793AE6CF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vMerge/>
            <w:tcBorders>
              <w:left w:val="single" w:sz="12" w:space="0" w:color="auto"/>
            </w:tcBorders>
            <w:vAlign w:val="center"/>
          </w:tcPr>
          <w:p w14:paraId="63B58C35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699" w:type="dxa"/>
            <w:gridSpan w:val="9"/>
            <w:vMerge/>
            <w:vAlign w:val="center"/>
          </w:tcPr>
          <w:p w14:paraId="46D0B494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16" w:type="dxa"/>
            <w:gridSpan w:val="6"/>
            <w:vMerge/>
            <w:vAlign w:val="center"/>
          </w:tcPr>
          <w:p w14:paraId="4FAC7E1C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3BFECFB6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653BA39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652E30C9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39735162" w14:textId="77777777" w:rsidR="000E3448" w:rsidRPr="00346CCA" w:rsidRDefault="000E3448" w:rsidP="00346CCA">
            <w:pPr>
              <w:spacing w:before="120" w:after="120"/>
              <w:jc w:val="both"/>
              <w:rPr>
                <w:color w:val="000000" w:themeColor="text1"/>
                <w:sz w:val="21"/>
                <w:szCs w:val="21"/>
              </w:rPr>
            </w:pPr>
            <w:r w:rsidRPr="00346CCA">
              <w:rPr>
                <w:caps/>
                <w:sz w:val="21"/>
                <w:szCs w:val="21"/>
              </w:rPr>
              <w:t xml:space="preserve">Zapletalová, A., </w:t>
            </w:r>
            <w:r w:rsidRPr="00346CCA">
              <w:rPr>
                <w:b/>
                <w:caps/>
                <w:sz w:val="21"/>
                <w:szCs w:val="21"/>
              </w:rPr>
              <w:t>Janiš, R. (50%)</w:t>
            </w:r>
            <w:r w:rsidRPr="00346CCA">
              <w:rPr>
                <w:caps/>
                <w:sz w:val="21"/>
                <w:szCs w:val="21"/>
              </w:rPr>
              <w:t>, Pata, V.:</w:t>
            </w:r>
            <w:r w:rsidRPr="00346CCA">
              <w:rPr>
                <w:sz w:val="21"/>
                <w:szCs w:val="21"/>
              </w:rPr>
              <w:t xml:space="preserve"> 3D scanning surface of the skin as an objective procedure formeasuring the effectiveness of cosmetic materials and methods </w:t>
            </w:r>
            <w:r w:rsidRPr="00346CCA">
              <w:rPr>
                <w:i/>
                <w:sz w:val="21"/>
                <w:szCs w:val="21"/>
              </w:rPr>
              <w:t>International Journal of Cosmetic Science</w:t>
            </w:r>
            <w:r w:rsidRPr="00346CCA">
              <w:rPr>
                <w:sz w:val="21"/>
                <w:szCs w:val="21"/>
              </w:rPr>
              <w:t xml:space="preserve"> 37, 141-163, </w:t>
            </w:r>
            <w:r w:rsidRPr="00346CCA">
              <w:rPr>
                <w:b/>
                <w:sz w:val="21"/>
                <w:szCs w:val="21"/>
              </w:rPr>
              <w:t>2015</w:t>
            </w:r>
            <w:r w:rsidRPr="00346CCA">
              <w:rPr>
                <w:sz w:val="21"/>
                <w:szCs w:val="21"/>
              </w:rPr>
              <w:t xml:space="preserve">. </w:t>
            </w:r>
            <w:r w:rsidRPr="00346CCA">
              <w:rPr>
                <w:color w:val="000000" w:themeColor="text1"/>
                <w:sz w:val="21"/>
                <w:szCs w:val="21"/>
              </w:rPr>
              <w:t xml:space="preserve">ISSN 1468-2494. </w:t>
            </w:r>
          </w:p>
          <w:p w14:paraId="1805F565" w14:textId="77777777" w:rsidR="000E3448" w:rsidRPr="00346CCA" w:rsidRDefault="000E3448" w:rsidP="00346CCA">
            <w:pPr>
              <w:spacing w:before="120" w:after="120"/>
              <w:jc w:val="both"/>
              <w:rPr>
                <w:color w:val="000000" w:themeColor="text1"/>
                <w:sz w:val="21"/>
                <w:szCs w:val="21"/>
              </w:rPr>
            </w:pPr>
            <w:r w:rsidRPr="00346CCA">
              <w:rPr>
                <w:color w:val="000000" w:themeColor="text1"/>
                <w:sz w:val="21"/>
                <w:szCs w:val="21"/>
              </w:rPr>
              <w:t>‎</w:t>
            </w:r>
            <w:r w:rsidRPr="00346CCA">
              <w:rPr>
                <w:caps/>
                <w:sz w:val="21"/>
                <w:szCs w:val="21"/>
              </w:rPr>
              <w:t xml:space="preserve">DoleŽÁlkovÁ, I., </w:t>
            </w:r>
            <w:r w:rsidRPr="00346CCA">
              <w:rPr>
                <w:b/>
                <w:caps/>
                <w:sz w:val="21"/>
                <w:szCs w:val="21"/>
              </w:rPr>
              <w:t>JaniŠ, R. (20%)</w:t>
            </w:r>
            <w:r w:rsidRPr="00346CCA">
              <w:rPr>
                <w:caps/>
                <w:sz w:val="21"/>
                <w:szCs w:val="21"/>
              </w:rPr>
              <w:t xml:space="preserve">, BuŇkovÁ, L., Slobodian, P., VÍcha, R.: </w:t>
            </w:r>
            <w:r w:rsidRPr="00346CCA">
              <w:rPr>
                <w:bCs/>
                <w:sz w:val="21"/>
                <w:szCs w:val="21"/>
              </w:rPr>
              <w:t>Preparation, characterization  and antibacterial activity of 1-monoacylglycerol of adamantane-1-carboxylic acid</w:t>
            </w:r>
            <w:r w:rsidRPr="00346CCA">
              <w:rPr>
                <w:sz w:val="21"/>
                <w:szCs w:val="21"/>
              </w:rPr>
              <w:t xml:space="preserve">. </w:t>
            </w:r>
            <w:r w:rsidRPr="00346CCA">
              <w:rPr>
                <w:bCs/>
                <w:i/>
                <w:sz w:val="21"/>
                <w:szCs w:val="21"/>
              </w:rPr>
              <w:t xml:space="preserve">Journal of Food Biochemistry </w:t>
            </w:r>
            <w:r w:rsidRPr="00346CCA">
              <w:rPr>
                <w:sz w:val="21"/>
                <w:szCs w:val="21"/>
              </w:rPr>
              <w:t xml:space="preserve">37(5), 544-553, </w:t>
            </w:r>
            <w:r w:rsidRPr="00346CCA">
              <w:rPr>
                <w:b/>
                <w:sz w:val="21"/>
                <w:szCs w:val="21"/>
              </w:rPr>
              <w:t>2013</w:t>
            </w:r>
            <w:r w:rsidRPr="00346CCA">
              <w:rPr>
                <w:bCs/>
                <w:i/>
                <w:sz w:val="21"/>
                <w:szCs w:val="21"/>
              </w:rPr>
              <w:t xml:space="preserve">. </w:t>
            </w:r>
            <w:r w:rsidRPr="00346CCA">
              <w:rPr>
                <w:bCs/>
                <w:sz w:val="21"/>
                <w:szCs w:val="21"/>
              </w:rPr>
              <w:t xml:space="preserve">ISSN </w:t>
            </w:r>
            <w:r w:rsidRPr="00346CCA">
              <w:rPr>
                <w:rStyle w:val="frlabel1"/>
                <w:sz w:val="21"/>
                <w:szCs w:val="21"/>
              </w:rPr>
              <w:t xml:space="preserve"> </w:t>
            </w:r>
            <w:r w:rsidRPr="00346CCA">
              <w:rPr>
                <w:sz w:val="21"/>
                <w:szCs w:val="21"/>
              </w:rPr>
              <w:t xml:space="preserve">0145-8884. </w:t>
            </w:r>
          </w:p>
          <w:p w14:paraId="37A3E089" w14:textId="77777777" w:rsidR="000E3448" w:rsidRPr="00346CCA" w:rsidRDefault="000E3448" w:rsidP="00346CCA">
            <w:pPr>
              <w:shd w:val="clear" w:color="auto" w:fill="F8F8F8"/>
              <w:spacing w:before="120" w:after="120"/>
              <w:jc w:val="both"/>
              <w:textAlignment w:val="top"/>
              <w:rPr>
                <w:sz w:val="21"/>
                <w:szCs w:val="21"/>
              </w:rPr>
            </w:pPr>
            <w:r w:rsidRPr="00346CCA">
              <w:rPr>
                <w:caps/>
                <w:sz w:val="21"/>
                <w:szCs w:val="21"/>
              </w:rPr>
              <w:t xml:space="preserve">Hanáková, Z., BuŇka, F., Pavlínek, V., HudečkovÁ, L., </w:t>
            </w:r>
            <w:r w:rsidRPr="00346CCA">
              <w:rPr>
                <w:b/>
                <w:caps/>
                <w:sz w:val="21"/>
                <w:szCs w:val="21"/>
              </w:rPr>
              <w:t>Janiš, R. (10%)</w:t>
            </w:r>
            <w:r w:rsidRPr="00346CCA">
              <w:rPr>
                <w:caps/>
                <w:sz w:val="21"/>
                <w:szCs w:val="21"/>
              </w:rPr>
              <w:t>:</w:t>
            </w:r>
            <w:r w:rsidRPr="00346CCA">
              <w:rPr>
                <w:b/>
                <w:bCs/>
                <w:sz w:val="21"/>
                <w:szCs w:val="21"/>
                <w:vertAlign w:val="superscript"/>
              </w:rPr>
              <w:t xml:space="preserve"> </w:t>
            </w:r>
            <w:r w:rsidRPr="00346CCA">
              <w:rPr>
                <w:bCs/>
                <w:sz w:val="21"/>
                <w:szCs w:val="21"/>
              </w:rPr>
              <w:t xml:space="preserve">The effect of selected hydrocolloids on the rheological properties of processed cheese analogues made with vegetable fats during the cooling phase. </w:t>
            </w:r>
            <w:r w:rsidRPr="00346CCA">
              <w:rPr>
                <w:bCs/>
                <w:i/>
                <w:sz w:val="21"/>
                <w:szCs w:val="21"/>
              </w:rPr>
              <w:t xml:space="preserve">International Journal of Dairy </w:t>
            </w:r>
            <w:r w:rsidRPr="00346CCA">
              <w:rPr>
                <w:sz w:val="21"/>
                <w:szCs w:val="21"/>
              </w:rPr>
              <w:t xml:space="preserve">66(4), 484-489, </w:t>
            </w:r>
            <w:r w:rsidRPr="00346CCA">
              <w:rPr>
                <w:b/>
                <w:sz w:val="21"/>
                <w:szCs w:val="21"/>
              </w:rPr>
              <w:t>2013</w:t>
            </w:r>
            <w:r w:rsidRPr="00346CCA">
              <w:rPr>
                <w:sz w:val="21"/>
                <w:szCs w:val="21"/>
              </w:rPr>
              <w:t xml:space="preserve">. ISSN 1364-727. </w:t>
            </w:r>
          </w:p>
          <w:p w14:paraId="24E9AE21" w14:textId="77777777" w:rsidR="000E3448" w:rsidRPr="00346CCA" w:rsidRDefault="000E3448" w:rsidP="00346CCA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346CCA">
              <w:rPr>
                <w:sz w:val="21"/>
                <w:szCs w:val="21"/>
              </w:rPr>
              <w:t xml:space="preserve">POLÁŠKOVÁ, J., PAVLAČKOVÁ, J., VLTAVSKÁ, P., MOKREJŠ, P., </w:t>
            </w:r>
            <w:r w:rsidRPr="00346CCA">
              <w:rPr>
                <w:b/>
                <w:sz w:val="21"/>
                <w:szCs w:val="21"/>
              </w:rPr>
              <w:t>JANIŠ, R. (5%)</w:t>
            </w:r>
            <w:r w:rsidRPr="00346CCA">
              <w:rPr>
                <w:sz w:val="21"/>
                <w:szCs w:val="21"/>
              </w:rPr>
              <w:t>:</w:t>
            </w:r>
            <w:r w:rsidRPr="00346CCA">
              <w:rPr>
                <w:b/>
                <w:sz w:val="21"/>
                <w:szCs w:val="21"/>
              </w:rPr>
              <w:t xml:space="preserve"> </w:t>
            </w:r>
            <w:r w:rsidRPr="00346CCA">
              <w:rPr>
                <w:sz w:val="21"/>
                <w:szCs w:val="21"/>
              </w:rPr>
              <w:t xml:space="preserve">Moisturizing effect of topical cosmetics products applied to dry skin. </w:t>
            </w:r>
            <w:r w:rsidRPr="00346CCA">
              <w:rPr>
                <w:i/>
                <w:iCs/>
                <w:sz w:val="21"/>
                <w:szCs w:val="21"/>
              </w:rPr>
              <w:t xml:space="preserve">Journal of Cosmetics Science </w:t>
            </w:r>
            <w:r w:rsidRPr="00346CCA">
              <w:rPr>
                <w:sz w:val="21"/>
                <w:szCs w:val="21"/>
              </w:rPr>
              <w:t xml:space="preserve">5, 329-340, </w:t>
            </w:r>
            <w:r w:rsidRPr="00346CCA">
              <w:rPr>
                <w:b/>
                <w:sz w:val="21"/>
                <w:szCs w:val="21"/>
              </w:rPr>
              <w:t>2013</w:t>
            </w:r>
            <w:r w:rsidRPr="00346CCA">
              <w:rPr>
                <w:sz w:val="21"/>
                <w:szCs w:val="21"/>
              </w:rPr>
              <w:t xml:space="preserve">. </w:t>
            </w:r>
          </w:p>
          <w:p w14:paraId="33C9F0F8" w14:textId="77777777" w:rsidR="000E3448" w:rsidRPr="00603766" w:rsidRDefault="000E3448" w:rsidP="00346CCA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46CCA">
              <w:rPr>
                <w:caps/>
                <w:sz w:val="21"/>
                <w:szCs w:val="21"/>
              </w:rPr>
              <w:t>Vltavská, P., Kašpárková, V., </w:t>
            </w:r>
            <w:r w:rsidRPr="00346CCA">
              <w:rPr>
                <w:b/>
                <w:bCs/>
                <w:caps/>
                <w:sz w:val="21"/>
                <w:szCs w:val="21"/>
              </w:rPr>
              <w:t>Janiš, R. (5%)</w:t>
            </w:r>
            <w:r w:rsidRPr="00346CCA">
              <w:rPr>
                <w:caps/>
                <w:sz w:val="21"/>
                <w:szCs w:val="21"/>
              </w:rPr>
              <w:t>, Buňková, L</w:t>
            </w:r>
            <w:r w:rsidRPr="00346CCA">
              <w:rPr>
                <w:sz w:val="21"/>
                <w:szCs w:val="21"/>
              </w:rPr>
              <w:t xml:space="preserve">.: Antifungal and antibacterial effects of 1-monocaprylin on textile materials. </w:t>
            </w:r>
            <w:r w:rsidRPr="00346CCA">
              <w:rPr>
                <w:i/>
                <w:iCs/>
                <w:sz w:val="21"/>
                <w:szCs w:val="21"/>
              </w:rPr>
              <w:t>European Journal of Lipid Science and Technology</w:t>
            </w:r>
            <w:r w:rsidRPr="00346CCA">
              <w:rPr>
                <w:sz w:val="21"/>
                <w:szCs w:val="21"/>
              </w:rPr>
              <w:t> 114(7), 849-856, </w:t>
            </w:r>
            <w:r w:rsidRPr="00346CCA">
              <w:rPr>
                <w:b/>
                <w:bCs/>
                <w:sz w:val="21"/>
                <w:szCs w:val="21"/>
              </w:rPr>
              <w:t>2012</w:t>
            </w:r>
            <w:r w:rsidRPr="00346CCA">
              <w:rPr>
                <w:sz w:val="21"/>
                <w:szCs w:val="21"/>
              </w:rPr>
              <w:t>. ISSN 1438-7697.</w:t>
            </w:r>
            <w:r w:rsidRPr="00D71B26">
              <w:rPr>
                <w:sz w:val="22"/>
                <w:szCs w:val="22"/>
              </w:rPr>
              <w:t> </w:t>
            </w:r>
          </w:p>
        </w:tc>
      </w:tr>
      <w:tr w:rsidR="000E3448" w14:paraId="3636671F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38126EEE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56AED23D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601ECEC0" w14:textId="77777777" w:rsidR="000E3448" w:rsidRPr="00346CCA" w:rsidRDefault="000E3448" w:rsidP="00346CCA">
            <w:pPr>
              <w:spacing w:before="60"/>
              <w:jc w:val="both"/>
              <w:rPr>
                <w:sz w:val="21"/>
                <w:szCs w:val="21"/>
              </w:rPr>
            </w:pPr>
            <w:r w:rsidRPr="00346CCA">
              <w:rPr>
                <w:sz w:val="21"/>
                <w:szCs w:val="21"/>
              </w:rPr>
              <w:t>1986: TU Graz, Rakousko, výzkumný pracovník (3 měsíce)</w:t>
            </w:r>
          </w:p>
          <w:p w14:paraId="76C2BA2C" w14:textId="77777777" w:rsidR="000E3448" w:rsidRDefault="000E3448" w:rsidP="000E3448">
            <w:pPr>
              <w:jc w:val="both"/>
              <w:rPr>
                <w:sz w:val="22"/>
                <w:szCs w:val="22"/>
              </w:rPr>
            </w:pPr>
          </w:p>
          <w:p w14:paraId="3D30C356" w14:textId="3AFDEE33" w:rsidR="00ED2EE8" w:rsidRDefault="00ED2EE8" w:rsidP="000E3448">
            <w:pPr>
              <w:jc w:val="both"/>
              <w:rPr>
                <w:sz w:val="22"/>
                <w:szCs w:val="22"/>
              </w:rPr>
            </w:pPr>
          </w:p>
          <w:p w14:paraId="554BC419" w14:textId="77777777" w:rsidR="000E3448" w:rsidRPr="000422C5" w:rsidRDefault="000E3448" w:rsidP="000E3448">
            <w:pPr>
              <w:jc w:val="both"/>
              <w:rPr>
                <w:sz w:val="22"/>
                <w:szCs w:val="22"/>
              </w:rPr>
            </w:pPr>
          </w:p>
        </w:tc>
      </w:tr>
      <w:tr w:rsidR="00706AEE" w14:paraId="447189FF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0BC4623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07F90C69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1"/>
            <w:shd w:val="clear" w:color="auto" w:fill="F7CAAC"/>
          </w:tcPr>
          <w:p w14:paraId="785DDA9A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21" w:type="dxa"/>
            <w:gridSpan w:val="32"/>
          </w:tcPr>
          <w:p w14:paraId="43984A92" w14:textId="77777777" w:rsidR="000E3448" w:rsidRDefault="000E3448" w:rsidP="000E3448">
            <w:pPr>
              <w:jc w:val="both"/>
            </w:pPr>
          </w:p>
        </w:tc>
      </w:tr>
      <w:tr w:rsidR="000E3448" w14:paraId="4F6073C4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342A21D3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706AEE" w14:paraId="31D8C266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4246176C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Vysoká škola</w:t>
            </w:r>
          </w:p>
        </w:tc>
        <w:tc>
          <w:tcPr>
            <w:tcW w:w="7618" w:type="dxa"/>
            <w:gridSpan w:val="105"/>
          </w:tcPr>
          <w:p w14:paraId="15FD4F52" w14:textId="77777777" w:rsidR="000E3448" w:rsidRPr="003A1254" w:rsidRDefault="000E3448" w:rsidP="000E3448">
            <w:pPr>
              <w:jc w:val="both"/>
            </w:pPr>
            <w:r w:rsidRPr="003A1254">
              <w:t>Univerzita Tomáše Bati ve Zlíně</w:t>
            </w:r>
          </w:p>
        </w:tc>
      </w:tr>
      <w:tr w:rsidR="00706AEE" w14:paraId="2F4D9E00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63A69314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Součást vysoké školy</w:t>
            </w:r>
          </w:p>
        </w:tc>
        <w:tc>
          <w:tcPr>
            <w:tcW w:w="7618" w:type="dxa"/>
            <w:gridSpan w:val="105"/>
          </w:tcPr>
          <w:p w14:paraId="08653FCF" w14:textId="77777777" w:rsidR="000E3448" w:rsidRPr="003A1254" w:rsidRDefault="000E3448" w:rsidP="000E3448">
            <w:pPr>
              <w:jc w:val="both"/>
            </w:pPr>
            <w:r w:rsidRPr="003A1254">
              <w:t>Fakulta technologická</w:t>
            </w:r>
          </w:p>
        </w:tc>
      </w:tr>
      <w:tr w:rsidR="00706AEE" w14:paraId="36252444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4FB32982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Název studijního programu</w:t>
            </w:r>
          </w:p>
        </w:tc>
        <w:tc>
          <w:tcPr>
            <w:tcW w:w="7618" w:type="dxa"/>
            <w:gridSpan w:val="105"/>
          </w:tcPr>
          <w:p w14:paraId="274C5351" w14:textId="77777777" w:rsidR="000E3448" w:rsidRPr="003A1254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706AEE" w14:paraId="2E987809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49ED1660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Jméno a příjmení</w:t>
            </w:r>
          </w:p>
        </w:tc>
        <w:tc>
          <w:tcPr>
            <w:tcW w:w="4606" w:type="dxa"/>
            <w:gridSpan w:val="52"/>
          </w:tcPr>
          <w:p w14:paraId="27803A44" w14:textId="77777777" w:rsidR="000E3448" w:rsidRPr="003A1254" w:rsidRDefault="000E3448" w:rsidP="000E3448">
            <w:pPr>
              <w:jc w:val="both"/>
              <w:rPr>
                <w:b/>
              </w:rPr>
            </w:pPr>
            <w:bookmarkStart w:id="70" w:name="Kašpárková"/>
            <w:bookmarkEnd w:id="70"/>
            <w:r w:rsidRPr="003A1254">
              <w:rPr>
                <w:b/>
              </w:rPr>
              <w:t>Věra Kašpárková</w:t>
            </w:r>
          </w:p>
        </w:tc>
        <w:tc>
          <w:tcPr>
            <w:tcW w:w="779" w:type="dxa"/>
            <w:gridSpan w:val="20"/>
            <w:shd w:val="clear" w:color="auto" w:fill="F7CAAC"/>
          </w:tcPr>
          <w:p w14:paraId="7D4810ED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Tituly</w:t>
            </w:r>
          </w:p>
        </w:tc>
        <w:tc>
          <w:tcPr>
            <w:tcW w:w="2233" w:type="dxa"/>
            <w:gridSpan w:val="33"/>
          </w:tcPr>
          <w:p w14:paraId="50BE4636" w14:textId="77777777" w:rsidR="000E3448" w:rsidRPr="003A1254" w:rsidRDefault="000E3448" w:rsidP="000E3448">
            <w:pPr>
              <w:jc w:val="both"/>
            </w:pPr>
            <w:r w:rsidRPr="003A1254">
              <w:t>doc. Ing., CSc.</w:t>
            </w:r>
          </w:p>
        </w:tc>
      </w:tr>
      <w:tr w:rsidR="0094363B" w14:paraId="179764BE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2A41B2C2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35738CE0" w14:textId="77777777" w:rsidR="000E3448" w:rsidRPr="003A1254" w:rsidRDefault="000E3448" w:rsidP="000E3448">
            <w:pPr>
              <w:jc w:val="both"/>
            </w:pPr>
            <w:r w:rsidRPr="003A1254">
              <w:t>1961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2CF04365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18564140" w14:textId="77777777" w:rsidR="000E3448" w:rsidRPr="003A1254" w:rsidRDefault="000E3448" w:rsidP="000E3448">
            <w:pPr>
              <w:jc w:val="both"/>
            </w:pPr>
            <w:r w:rsidRPr="003A1254">
              <w:t>pp.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4011F9A2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rozsah</w:t>
            </w:r>
          </w:p>
        </w:tc>
        <w:tc>
          <w:tcPr>
            <w:tcW w:w="779" w:type="dxa"/>
            <w:gridSpan w:val="20"/>
          </w:tcPr>
          <w:p w14:paraId="0CA29D56" w14:textId="77777777" w:rsidR="000E3448" w:rsidRPr="003A1254" w:rsidRDefault="000E3448" w:rsidP="000E3448">
            <w:pPr>
              <w:jc w:val="both"/>
            </w:pPr>
            <w:r w:rsidRPr="003A1254">
              <w:t>40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557AABC8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do kdy</w:t>
            </w:r>
          </w:p>
        </w:tc>
        <w:tc>
          <w:tcPr>
            <w:tcW w:w="1515" w:type="dxa"/>
            <w:gridSpan w:val="15"/>
          </w:tcPr>
          <w:p w14:paraId="5E1CF2B1" w14:textId="77777777" w:rsidR="000E3448" w:rsidRPr="003A1254" w:rsidRDefault="000E3448" w:rsidP="000E3448">
            <w:pPr>
              <w:jc w:val="both"/>
            </w:pPr>
            <w:r w:rsidRPr="003A1254">
              <w:t>N</w:t>
            </w:r>
          </w:p>
        </w:tc>
      </w:tr>
      <w:tr w:rsidR="000E3448" w14:paraId="69437A43" w14:textId="77777777" w:rsidTr="00D44001">
        <w:trPr>
          <w:gridAfter w:val="1"/>
          <w:wAfter w:w="141" w:type="dxa"/>
        </w:trPr>
        <w:tc>
          <w:tcPr>
            <w:tcW w:w="5340" w:type="dxa"/>
            <w:gridSpan w:val="37"/>
            <w:shd w:val="clear" w:color="auto" w:fill="F7CAAC"/>
          </w:tcPr>
          <w:p w14:paraId="26008AD7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7DDB2E52" w14:textId="77777777" w:rsidR="000E3448" w:rsidRPr="003A1254" w:rsidRDefault="000E3448" w:rsidP="000E3448">
            <w:pPr>
              <w:jc w:val="both"/>
            </w:pPr>
            <w:r w:rsidRPr="003A1254">
              <w:t>---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5C8D0649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rozsah</w:t>
            </w:r>
          </w:p>
        </w:tc>
        <w:tc>
          <w:tcPr>
            <w:tcW w:w="779" w:type="dxa"/>
            <w:gridSpan w:val="20"/>
          </w:tcPr>
          <w:p w14:paraId="2936FA29" w14:textId="77777777" w:rsidR="000E3448" w:rsidRPr="003A1254" w:rsidRDefault="000E3448" w:rsidP="000E3448">
            <w:pPr>
              <w:jc w:val="both"/>
            </w:pPr>
            <w:r w:rsidRPr="003A1254">
              <w:t>---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3D27AFFE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do kdy</w:t>
            </w:r>
          </w:p>
        </w:tc>
        <w:tc>
          <w:tcPr>
            <w:tcW w:w="1515" w:type="dxa"/>
            <w:gridSpan w:val="15"/>
          </w:tcPr>
          <w:p w14:paraId="3697667C" w14:textId="77777777" w:rsidR="000E3448" w:rsidRPr="003A1254" w:rsidRDefault="000E3448" w:rsidP="000E3448">
            <w:pPr>
              <w:jc w:val="both"/>
              <w:rPr>
                <w:highlight w:val="green"/>
              </w:rPr>
            </w:pPr>
            <w:r w:rsidRPr="003A1254">
              <w:t>---</w:t>
            </w:r>
          </w:p>
        </w:tc>
      </w:tr>
      <w:tr w:rsidR="000E3448" w14:paraId="258F271C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  <w:shd w:val="clear" w:color="auto" w:fill="F7CAAC"/>
          </w:tcPr>
          <w:p w14:paraId="5CB646A9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4" w:type="dxa"/>
            <w:gridSpan w:val="29"/>
            <w:shd w:val="clear" w:color="auto" w:fill="F7CAAC"/>
          </w:tcPr>
          <w:p w14:paraId="57C1B7EE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typ prac. vztahu</w:t>
            </w:r>
          </w:p>
        </w:tc>
        <w:tc>
          <w:tcPr>
            <w:tcW w:w="2233" w:type="dxa"/>
            <w:gridSpan w:val="33"/>
            <w:shd w:val="clear" w:color="auto" w:fill="F7CAAC"/>
          </w:tcPr>
          <w:p w14:paraId="3DBA0CF0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rozsah</w:t>
            </w:r>
          </w:p>
        </w:tc>
      </w:tr>
      <w:tr w:rsidR="000E3448" w14:paraId="26192C01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7FDC216E" w14:textId="77777777" w:rsidR="000E3448" w:rsidRPr="003A1254" w:rsidRDefault="000E3448" w:rsidP="000E3448">
            <w:pPr>
              <w:jc w:val="both"/>
            </w:pPr>
            <w:r w:rsidRPr="003A1254">
              <w:t>---</w:t>
            </w:r>
          </w:p>
        </w:tc>
        <w:tc>
          <w:tcPr>
            <w:tcW w:w="1774" w:type="dxa"/>
            <w:gridSpan w:val="29"/>
          </w:tcPr>
          <w:p w14:paraId="3AFB6502" w14:textId="77777777" w:rsidR="000E3448" w:rsidRPr="003A1254" w:rsidRDefault="000E3448" w:rsidP="000E3448">
            <w:pPr>
              <w:jc w:val="both"/>
            </w:pPr>
            <w:r w:rsidRPr="003A1254">
              <w:t>---</w:t>
            </w:r>
          </w:p>
        </w:tc>
        <w:tc>
          <w:tcPr>
            <w:tcW w:w="2233" w:type="dxa"/>
            <w:gridSpan w:val="33"/>
          </w:tcPr>
          <w:p w14:paraId="595ED4DE" w14:textId="77777777" w:rsidR="000E3448" w:rsidRPr="003A1254" w:rsidRDefault="000E3448" w:rsidP="000E3448">
            <w:pPr>
              <w:jc w:val="both"/>
            </w:pPr>
            <w:r w:rsidRPr="003A1254">
              <w:t>---</w:t>
            </w:r>
          </w:p>
        </w:tc>
      </w:tr>
      <w:tr w:rsidR="000E3448" w14:paraId="2F387222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2EB9F6A9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67A4999C" w14:textId="77777777" w:rsidTr="00D44001">
        <w:trPr>
          <w:gridAfter w:val="1"/>
          <w:wAfter w:w="141" w:type="dxa"/>
          <w:trHeight w:val="466"/>
        </w:trPr>
        <w:tc>
          <w:tcPr>
            <w:tcW w:w="10349" w:type="dxa"/>
            <w:gridSpan w:val="119"/>
            <w:tcBorders>
              <w:top w:val="nil"/>
            </w:tcBorders>
          </w:tcPr>
          <w:p w14:paraId="44324920" w14:textId="53476166" w:rsidR="000E3448" w:rsidRPr="00402135" w:rsidRDefault="0066467D" w:rsidP="00A6239A">
            <w:pPr>
              <w:pStyle w:val="Zkladntext"/>
              <w:spacing w:before="40" w:after="20" w:line="240" w:lineRule="auto"/>
              <w:ind w:right="108"/>
            </w:pPr>
            <w:hyperlink w:anchor="Apl_kol_a_povrch_chem" w:history="1">
              <w:r w:rsidR="00402135" w:rsidRPr="00402135">
                <w:rPr>
                  <w:rStyle w:val="Hypertextovodkaz"/>
                  <w:color w:val="auto"/>
                  <w:u w:val="none"/>
                  <w:lang w:val="en-GB"/>
                </w:rPr>
                <w:t>Applied</w:t>
              </w:r>
            </w:hyperlink>
            <w:r w:rsidR="00402135" w:rsidRPr="00402135">
              <w:rPr>
                <w:rStyle w:val="Hypertextovodkaz"/>
                <w:color w:val="auto"/>
                <w:u w:val="none"/>
                <w:lang w:val="en-GB"/>
              </w:rPr>
              <w:t xml:space="preserve"> Colloid and Surface Chemistry</w:t>
            </w:r>
            <w:r w:rsidR="00402135" w:rsidRPr="00402135">
              <w:t xml:space="preserve"> </w:t>
            </w:r>
            <w:r w:rsidR="00A6239A" w:rsidRPr="00402135">
              <w:t>(50% p)</w:t>
            </w:r>
          </w:p>
          <w:p w14:paraId="758874E6" w14:textId="74B4DB51" w:rsidR="00A6239A" w:rsidRPr="00402135" w:rsidRDefault="003E733D" w:rsidP="00A6239A">
            <w:pPr>
              <w:pStyle w:val="Zkladntext"/>
              <w:spacing w:before="20" w:after="20" w:line="240" w:lineRule="auto"/>
              <w:ind w:right="108"/>
            </w:pPr>
            <w:r w:rsidRPr="00402135">
              <w:rPr>
                <w:b/>
              </w:rPr>
              <w:t>Chemistry and Technology of Lipids II</w:t>
            </w:r>
            <w:r w:rsidR="00A6239A" w:rsidRPr="00402135">
              <w:t xml:space="preserve"> (100% p)</w:t>
            </w:r>
          </w:p>
          <w:p w14:paraId="781444FF" w14:textId="77777777" w:rsidR="00A6239A" w:rsidRDefault="00402135" w:rsidP="00A6239A">
            <w:pPr>
              <w:pStyle w:val="Zkladntext"/>
              <w:spacing w:before="20" w:after="40" w:line="240" w:lineRule="auto"/>
              <w:ind w:right="108"/>
            </w:pPr>
            <w:r w:rsidRPr="00402135">
              <w:rPr>
                <w:b/>
                <w:lang w:val="en-GB"/>
              </w:rPr>
              <w:t>Legislation and Quality Management</w:t>
            </w:r>
            <w:r w:rsidRPr="00402135">
              <w:rPr>
                <w:lang w:val="en-GB"/>
              </w:rPr>
              <w:t xml:space="preserve"> </w:t>
            </w:r>
            <w:r w:rsidR="00A6239A" w:rsidRPr="00402135">
              <w:t>(80% p)</w:t>
            </w:r>
          </w:p>
          <w:p w14:paraId="237F59CC" w14:textId="12841970" w:rsidR="00402135" w:rsidRPr="003A1254" w:rsidRDefault="00402135" w:rsidP="00402135">
            <w:pPr>
              <w:pStyle w:val="Zkladntext"/>
              <w:spacing w:before="20" w:after="20" w:line="240" w:lineRule="auto"/>
              <w:ind w:right="108"/>
            </w:pPr>
            <w:r w:rsidRPr="00402135">
              <w:rPr>
                <w:b/>
              </w:rPr>
              <w:t>Master Thesis</w:t>
            </w:r>
            <w:r w:rsidRPr="00402135">
              <w:t xml:space="preserve"> (garant předmětu, jeden z vedoucích DP)</w:t>
            </w:r>
          </w:p>
        </w:tc>
      </w:tr>
      <w:tr w:rsidR="000E3448" w14:paraId="66894A11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30A5DFD9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 xml:space="preserve">Údaje o vzdělání na VŠ </w:t>
            </w:r>
          </w:p>
        </w:tc>
      </w:tr>
      <w:tr w:rsidR="000E3448" w14:paraId="4F7DED5C" w14:textId="77777777" w:rsidTr="00D44001">
        <w:trPr>
          <w:gridAfter w:val="1"/>
          <w:wAfter w:w="141" w:type="dxa"/>
          <w:trHeight w:val="182"/>
        </w:trPr>
        <w:tc>
          <w:tcPr>
            <w:tcW w:w="10349" w:type="dxa"/>
            <w:gridSpan w:val="119"/>
          </w:tcPr>
          <w:p w14:paraId="3BEB5DE5" w14:textId="2F31E2BE" w:rsidR="000E3448" w:rsidRPr="00E14123" w:rsidRDefault="000E3448" w:rsidP="00ED2EE8">
            <w:pPr>
              <w:spacing w:before="40" w:after="40"/>
              <w:jc w:val="both"/>
              <w:rPr>
                <w:b/>
              </w:rPr>
            </w:pPr>
            <w:r w:rsidRPr="00E14123">
              <w:rPr>
                <w:rFonts w:eastAsia="Calibri"/>
              </w:rPr>
              <w:t>199</w:t>
            </w:r>
            <w:r w:rsidR="00ED2EE8">
              <w:rPr>
                <w:rFonts w:eastAsia="Calibri"/>
              </w:rPr>
              <w:t>1</w:t>
            </w:r>
            <w:r w:rsidRPr="00E14123">
              <w:rPr>
                <w:rFonts w:eastAsia="Calibri"/>
              </w:rPr>
              <w:t xml:space="preserve">: VUT Brno, FT, </w:t>
            </w:r>
            <w:r w:rsidRPr="00E14123">
              <w:t>obor Nauka o nekovových materiálech, CSc.</w:t>
            </w:r>
          </w:p>
        </w:tc>
      </w:tr>
      <w:tr w:rsidR="000E3448" w14:paraId="20603EE3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2D07D417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Údaje o odborném působení od absolvování VŠ</w:t>
            </w:r>
          </w:p>
        </w:tc>
      </w:tr>
      <w:tr w:rsidR="000E3448" w14:paraId="67A07F0D" w14:textId="77777777" w:rsidTr="00D44001">
        <w:trPr>
          <w:gridAfter w:val="1"/>
          <w:wAfter w:w="141" w:type="dxa"/>
          <w:trHeight w:val="1090"/>
        </w:trPr>
        <w:tc>
          <w:tcPr>
            <w:tcW w:w="10349" w:type="dxa"/>
            <w:gridSpan w:val="119"/>
          </w:tcPr>
          <w:p w14:paraId="27595DB6" w14:textId="77777777" w:rsidR="000E3448" w:rsidRPr="003A1254" w:rsidRDefault="000E3448" w:rsidP="00A6239A">
            <w:pPr>
              <w:spacing w:before="40"/>
              <w:jc w:val="both"/>
            </w:pPr>
            <w:r w:rsidRPr="003A1254">
              <w:t>1991 – 1993: Statoil (Borealis), Stathelle, Norsko, postdoc., výzkumný pracovník</w:t>
            </w:r>
          </w:p>
          <w:p w14:paraId="2A6CE164" w14:textId="77777777" w:rsidR="000E3448" w:rsidRPr="003A1254" w:rsidRDefault="000E3448" w:rsidP="00E14123">
            <w:pPr>
              <w:spacing w:before="20" w:after="20"/>
              <w:jc w:val="both"/>
            </w:pPr>
            <w:r w:rsidRPr="003A1254">
              <w:t>1993 – 2002: Amersham Health (GE Healthcare), Oslo, Norsko, výzkumný pracovník – senior researcher</w:t>
            </w:r>
          </w:p>
          <w:p w14:paraId="2E0F7DBD" w14:textId="77777777" w:rsidR="000E3448" w:rsidRPr="003A1254" w:rsidRDefault="000E3448" w:rsidP="00E14123">
            <w:pPr>
              <w:spacing w:before="20" w:after="20"/>
              <w:jc w:val="both"/>
            </w:pPr>
            <w:r w:rsidRPr="003A1254">
              <w:t>2002 – 2004: Institut pro testování a certifikaci, Zlín, certifikační specialista – zdravotnické prostředky</w:t>
            </w:r>
          </w:p>
          <w:p w14:paraId="23578F48" w14:textId="77777777" w:rsidR="000E3448" w:rsidRPr="003A1254" w:rsidRDefault="000E3448" w:rsidP="000E3448">
            <w:pPr>
              <w:jc w:val="both"/>
            </w:pPr>
            <w:r w:rsidRPr="003A1254">
              <w:t>2005 – dosud: UTB Zlín, odborný asistent, docent</w:t>
            </w:r>
          </w:p>
          <w:p w14:paraId="71208BE7" w14:textId="77777777" w:rsidR="000E3448" w:rsidRPr="0032026E" w:rsidRDefault="000E3448" w:rsidP="000E3448">
            <w:pPr>
              <w:jc w:val="both"/>
              <w:rPr>
                <w:sz w:val="10"/>
                <w:szCs w:val="10"/>
              </w:rPr>
            </w:pPr>
          </w:p>
          <w:p w14:paraId="08A41974" w14:textId="77777777" w:rsidR="000E3448" w:rsidRPr="003A1254" w:rsidRDefault="000E3448" w:rsidP="000E3448">
            <w:pPr>
              <w:jc w:val="both"/>
              <w:rPr>
                <w:u w:val="single"/>
              </w:rPr>
            </w:pPr>
            <w:r w:rsidRPr="003A1254">
              <w:rPr>
                <w:u w:val="single"/>
              </w:rPr>
              <w:t>Přehled garantovaných SP (SO) za posledních 10 let:</w:t>
            </w:r>
          </w:p>
          <w:p w14:paraId="1A71266C" w14:textId="77777777" w:rsidR="000E3448" w:rsidRPr="003A1254" w:rsidRDefault="000E3448" w:rsidP="000E3448">
            <w:pPr>
              <w:jc w:val="both"/>
            </w:pPr>
            <w:r w:rsidRPr="003A1254">
              <w:t>2013 – dosud: UTB Zlín, FT, navazující magisterský SP Chemie a technologie potravin, SO Technologie tuků, detergentů a kosmetiky</w:t>
            </w:r>
          </w:p>
          <w:p w14:paraId="01DBC851" w14:textId="77777777" w:rsidR="000E3448" w:rsidRPr="003A1254" w:rsidRDefault="000E3448" w:rsidP="00A6239A">
            <w:pPr>
              <w:spacing w:after="40"/>
              <w:jc w:val="both"/>
            </w:pPr>
            <w:r w:rsidRPr="003A1254">
              <w:t>2013 – dosud: UTB Zlín, FT, bakalářský SP Chemie a technologie potravin, SO Technologie výroby tuků, kosmetiky a detergentů</w:t>
            </w:r>
          </w:p>
        </w:tc>
      </w:tr>
      <w:tr w:rsidR="000E3448" w14:paraId="3E6EA608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1336F556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Zkušenosti s vedením kvalifikačních a rigorózních prací</w:t>
            </w:r>
          </w:p>
        </w:tc>
      </w:tr>
      <w:tr w:rsidR="000E3448" w14:paraId="117D8576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35E446D1" w14:textId="77777777" w:rsidR="000E3448" w:rsidRPr="003A1254" w:rsidRDefault="000E3448" w:rsidP="00A6239A">
            <w:pPr>
              <w:spacing w:before="40" w:after="40"/>
              <w:jc w:val="both"/>
            </w:pPr>
            <w:r w:rsidRPr="003A1254">
              <w:t xml:space="preserve">Počet obhájených prací, které vyučující vedl v období 2013 </w:t>
            </w:r>
            <w:r w:rsidRPr="003A1254">
              <w:rPr>
                <w:rFonts w:eastAsia="Calibri"/>
              </w:rPr>
              <w:t xml:space="preserve">– </w:t>
            </w:r>
            <w:r w:rsidRPr="003A1254">
              <w:t>2017: 5 BP, 13 DP, 2 DisP.</w:t>
            </w:r>
          </w:p>
        </w:tc>
      </w:tr>
      <w:tr w:rsidR="0094363B" w14:paraId="6E866BCF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1775C8ED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1CA9E366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C85757B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Řízení konáno na VŠ</w:t>
            </w:r>
          </w:p>
        </w:tc>
        <w:tc>
          <w:tcPr>
            <w:tcW w:w="2221" w:type="dxa"/>
            <w:gridSpan w:val="32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66F8B6B7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Ohlasy publikací</w:t>
            </w:r>
          </w:p>
        </w:tc>
      </w:tr>
      <w:tr w:rsidR="0094363B" w14:paraId="11D7C842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</w:tcPr>
          <w:p w14:paraId="35E2E287" w14:textId="77777777" w:rsidR="000E3448" w:rsidRPr="003A1254" w:rsidRDefault="000E3448" w:rsidP="00E14123">
            <w:pPr>
              <w:spacing w:before="40" w:after="40"/>
              <w:jc w:val="both"/>
            </w:pPr>
            <w:r w:rsidRPr="003A1254">
              <w:rPr>
                <w:rFonts w:eastAsia="Calibri"/>
                <w:lang w:eastAsia="en-US"/>
              </w:rPr>
              <w:t>Technologie makromolekulárních látek</w:t>
            </w:r>
          </w:p>
        </w:tc>
        <w:tc>
          <w:tcPr>
            <w:tcW w:w="2270" w:type="dxa"/>
            <w:gridSpan w:val="21"/>
          </w:tcPr>
          <w:p w14:paraId="5C193879" w14:textId="77777777" w:rsidR="000E3448" w:rsidRPr="003A1254" w:rsidRDefault="000E3448" w:rsidP="00E14123">
            <w:pPr>
              <w:spacing w:before="40" w:after="40"/>
              <w:jc w:val="both"/>
            </w:pPr>
            <w:r w:rsidRPr="003A1254">
              <w:t>2010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4E985538" w14:textId="77777777" w:rsidR="000E3448" w:rsidRPr="003A1254" w:rsidRDefault="000E3448" w:rsidP="00E14123">
            <w:pPr>
              <w:spacing w:before="40" w:after="40"/>
              <w:jc w:val="both"/>
            </w:pPr>
            <w:r w:rsidRPr="003A1254">
              <w:t>UTB Zlín</w:t>
            </w:r>
          </w:p>
        </w:tc>
        <w:tc>
          <w:tcPr>
            <w:tcW w:w="706" w:type="dxa"/>
            <w:gridSpan w:val="17"/>
            <w:tcBorders>
              <w:left w:val="single" w:sz="12" w:space="0" w:color="auto"/>
            </w:tcBorders>
            <w:shd w:val="clear" w:color="auto" w:fill="F7CAAC"/>
          </w:tcPr>
          <w:p w14:paraId="450A2853" w14:textId="77777777" w:rsidR="000E3448" w:rsidRPr="0000775C" w:rsidRDefault="000E3448" w:rsidP="000E3448">
            <w:pPr>
              <w:jc w:val="both"/>
              <w:rPr>
                <w:sz w:val="18"/>
                <w:szCs w:val="18"/>
              </w:rPr>
            </w:pPr>
            <w:r w:rsidRPr="0000775C">
              <w:rPr>
                <w:b/>
                <w:sz w:val="18"/>
                <w:szCs w:val="18"/>
              </w:rPr>
              <w:t>WOS</w:t>
            </w:r>
          </w:p>
        </w:tc>
        <w:tc>
          <w:tcPr>
            <w:tcW w:w="699" w:type="dxa"/>
            <w:gridSpan w:val="9"/>
            <w:shd w:val="clear" w:color="auto" w:fill="F7CAAC"/>
          </w:tcPr>
          <w:p w14:paraId="31B9CFF8" w14:textId="77777777" w:rsidR="000E3448" w:rsidRPr="0000775C" w:rsidRDefault="000E3448" w:rsidP="000E3448">
            <w:pPr>
              <w:jc w:val="both"/>
              <w:rPr>
                <w:sz w:val="18"/>
                <w:szCs w:val="18"/>
              </w:rPr>
            </w:pPr>
            <w:r w:rsidRPr="0000775C">
              <w:rPr>
                <w:b/>
                <w:sz w:val="18"/>
                <w:szCs w:val="18"/>
              </w:rPr>
              <w:t>Scopus</w:t>
            </w:r>
          </w:p>
        </w:tc>
        <w:tc>
          <w:tcPr>
            <w:tcW w:w="816" w:type="dxa"/>
            <w:gridSpan w:val="6"/>
            <w:shd w:val="clear" w:color="auto" w:fill="F7CAAC"/>
          </w:tcPr>
          <w:p w14:paraId="406C3270" w14:textId="77777777" w:rsidR="000E3448" w:rsidRPr="0000775C" w:rsidRDefault="000E3448" w:rsidP="000E3448">
            <w:pPr>
              <w:jc w:val="both"/>
              <w:rPr>
                <w:sz w:val="18"/>
                <w:szCs w:val="18"/>
              </w:rPr>
            </w:pPr>
            <w:r w:rsidRPr="0000775C">
              <w:rPr>
                <w:b/>
                <w:sz w:val="18"/>
                <w:szCs w:val="18"/>
              </w:rPr>
              <w:t>ostatní</w:t>
            </w:r>
          </w:p>
        </w:tc>
      </w:tr>
      <w:tr w:rsidR="0094363B" w14:paraId="7150F0A4" w14:textId="77777777" w:rsidTr="00D44001">
        <w:trPr>
          <w:gridAfter w:val="1"/>
          <w:wAfter w:w="141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1E2A5017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584F3A1A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  <w:shd w:val="clear" w:color="auto" w:fill="F7CAAC"/>
          </w:tcPr>
          <w:p w14:paraId="7274D6AD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Řízení konáno na VŠ</w:t>
            </w:r>
          </w:p>
        </w:tc>
        <w:tc>
          <w:tcPr>
            <w:tcW w:w="706" w:type="dxa"/>
            <w:gridSpan w:val="17"/>
            <w:vMerge w:val="restart"/>
            <w:tcBorders>
              <w:left w:val="single" w:sz="12" w:space="0" w:color="auto"/>
            </w:tcBorders>
          </w:tcPr>
          <w:p w14:paraId="075CA5E2" w14:textId="7E2D9919" w:rsidR="000E3448" w:rsidRPr="003A1254" w:rsidRDefault="000E3448" w:rsidP="00D71C87">
            <w:pPr>
              <w:jc w:val="both"/>
              <w:rPr>
                <w:b/>
                <w:highlight w:val="yellow"/>
              </w:rPr>
            </w:pPr>
            <w:r w:rsidRPr="003A1254">
              <w:rPr>
                <w:b/>
              </w:rPr>
              <w:t>3</w:t>
            </w:r>
            <w:r w:rsidR="00D71C87">
              <w:rPr>
                <w:b/>
              </w:rPr>
              <w:t>7</w:t>
            </w:r>
            <w:r w:rsidRPr="003A1254">
              <w:rPr>
                <w:b/>
              </w:rPr>
              <w:t>6</w:t>
            </w:r>
          </w:p>
        </w:tc>
        <w:tc>
          <w:tcPr>
            <w:tcW w:w="699" w:type="dxa"/>
            <w:gridSpan w:val="9"/>
            <w:vMerge w:val="restart"/>
          </w:tcPr>
          <w:p w14:paraId="08548C79" w14:textId="77777777" w:rsidR="000E3448" w:rsidRPr="003A1254" w:rsidRDefault="000E3448" w:rsidP="000E3448">
            <w:pPr>
              <w:jc w:val="both"/>
              <w:rPr>
                <w:b/>
                <w:highlight w:val="yellow"/>
              </w:rPr>
            </w:pPr>
            <w:r w:rsidRPr="003A1254">
              <w:rPr>
                <w:b/>
              </w:rPr>
              <w:t>366</w:t>
            </w:r>
          </w:p>
        </w:tc>
        <w:tc>
          <w:tcPr>
            <w:tcW w:w="816" w:type="dxa"/>
            <w:gridSpan w:val="6"/>
            <w:vMerge w:val="restart"/>
          </w:tcPr>
          <w:p w14:paraId="2E9DA85E" w14:textId="77777777" w:rsidR="000E3448" w:rsidRPr="00A11897" w:rsidRDefault="000E3448" w:rsidP="000E3448">
            <w:pPr>
              <w:jc w:val="both"/>
              <w:rPr>
                <w:b/>
                <w:sz w:val="18"/>
                <w:szCs w:val="18"/>
                <w:highlight w:val="yellow"/>
              </w:rPr>
            </w:pPr>
            <w:r w:rsidRPr="00A11897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699B65B2" w14:textId="77777777" w:rsidTr="00D44001">
        <w:trPr>
          <w:gridAfter w:val="1"/>
          <w:wAfter w:w="141" w:type="dxa"/>
          <w:trHeight w:val="205"/>
        </w:trPr>
        <w:tc>
          <w:tcPr>
            <w:tcW w:w="3567" w:type="dxa"/>
            <w:gridSpan w:val="28"/>
          </w:tcPr>
          <w:p w14:paraId="492CC341" w14:textId="77777777" w:rsidR="000E3448" w:rsidRPr="003A1254" w:rsidRDefault="000E3448" w:rsidP="000E3448">
            <w:pPr>
              <w:jc w:val="both"/>
            </w:pPr>
            <w:r w:rsidRPr="003A1254">
              <w:t>---</w:t>
            </w:r>
          </w:p>
        </w:tc>
        <w:tc>
          <w:tcPr>
            <w:tcW w:w="2270" w:type="dxa"/>
            <w:gridSpan w:val="21"/>
          </w:tcPr>
          <w:p w14:paraId="554B823B" w14:textId="77777777" w:rsidR="000E3448" w:rsidRPr="003A1254" w:rsidRDefault="000E3448" w:rsidP="000E3448">
            <w:pPr>
              <w:jc w:val="both"/>
            </w:pPr>
            <w:r w:rsidRPr="003A1254">
              <w:t>---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4CD007AC" w14:textId="77777777" w:rsidR="000E3448" w:rsidRPr="003A1254" w:rsidRDefault="000E3448" w:rsidP="000E3448">
            <w:pPr>
              <w:jc w:val="both"/>
            </w:pPr>
            <w:r w:rsidRPr="003A1254">
              <w:t>---</w:t>
            </w:r>
          </w:p>
        </w:tc>
        <w:tc>
          <w:tcPr>
            <w:tcW w:w="706" w:type="dxa"/>
            <w:gridSpan w:val="17"/>
            <w:vMerge/>
            <w:tcBorders>
              <w:left w:val="single" w:sz="12" w:space="0" w:color="auto"/>
            </w:tcBorders>
            <w:vAlign w:val="center"/>
          </w:tcPr>
          <w:p w14:paraId="63C31D16" w14:textId="77777777" w:rsidR="000E3448" w:rsidRPr="003A1254" w:rsidRDefault="000E3448" w:rsidP="000E3448">
            <w:pPr>
              <w:rPr>
                <w:b/>
              </w:rPr>
            </w:pPr>
          </w:p>
        </w:tc>
        <w:tc>
          <w:tcPr>
            <w:tcW w:w="699" w:type="dxa"/>
            <w:gridSpan w:val="9"/>
            <w:vMerge/>
            <w:vAlign w:val="center"/>
          </w:tcPr>
          <w:p w14:paraId="4F3FB965" w14:textId="77777777" w:rsidR="000E3448" w:rsidRPr="003A1254" w:rsidRDefault="000E3448" w:rsidP="000E3448">
            <w:pPr>
              <w:rPr>
                <w:b/>
              </w:rPr>
            </w:pPr>
          </w:p>
        </w:tc>
        <w:tc>
          <w:tcPr>
            <w:tcW w:w="816" w:type="dxa"/>
            <w:gridSpan w:val="6"/>
            <w:vMerge/>
            <w:vAlign w:val="center"/>
          </w:tcPr>
          <w:p w14:paraId="5AB840D1" w14:textId="77777777" w:rsidR="000E3448" w:rsidRPr="003A1254" w:rsidRDefault="000E3448" w:rsidP="000E3448">
            <w:pPr>
              <w:rPr>
                <w:b/>
              </w:rPr>
            </w:pPr>
          </w:p>
        </w:tc>
      </w:tr>
      <w:tr w:rsidR="000E3448" w14:paraId="56605C9F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09993A5B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7CE8AD82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49CE1601" w14:textId="77777777" w:rsidR="000E3448" w:rsidRPr="00C86E4A" w:rsidRDefault="000E3448" w:rsidP="00B86887">
            <w:pPr>
              <w:spacing w:before="80" w:after="80"/>
              <w:jc w:val="both"/>
              <w:rPr>
                <w:lang w:val="en-US"/>
              </w:rPr>
            </w:pPr>
            <w:r w:rsidRPr="00C86E4A">
              <w:rPr>
                <w:caps/>
                <w:lang w:val="en-US"/>
              </w:rPr>
              <w:t xml:space="preserve">MikulcovÁ, V., Bordes, R., </w:t>
            </w:r>
            <w:r w:rsidRPr="00C86E4A">
              <w:rPr>
                <w:b/>
                <w:caps/>
                <w:lang w:val="en-US"/>
              </w:rPr>
              <w:t>Kašpárková, V. (47%)</w:t>
            </w:r>
            <w:r w:rsidRPr="00C86E4A">
              <w:rPr>
                <w:caps/>
                <w:lang w:val="en-US"/>
              </w:rPr>
              <w:t>: O</w:t>
            </w:r>
            <w:r w:rsidRPr="00C86E4A">
              <w:rPr>
                <w:lang w:val="en-US"/>
              </w:rPr>
              <w:t xml:space="preserve">n the preparation and antibacterial activity of emulsions stabilized with nanocellulose particles. </w:t>
            </w:r>
            <w:r w:rsidRPr="00C86E4A">
              <w:rPr>
                <w:i/>
                <w:lang w:val="en-US"/>
              </w:rPr>
              <w:t>Food Hydrocolloids</w:t>
            </w:r>
            <w:r w:rsidRPr="00C86E4A">
              <w:rPr>
                <w:lang w:val="en-US"/>
              </w:rPr>
              <w:t xml:space="preserve"> 61, 780-792, </w:t>
            </w:r>
            <w:r w:rsidRPr="00C86E4A">
              <w:rPr>
                <w:b/>
                <w:lang w:val="en-US"/>
              </w:rPr>
              <w:t>2016</w:t>
            </w:r>
            <w:r w:rsidRPr="00C86E4A">
              <w:rPr>
                <w:lang w:val="en-US"/>
              </w:rPr>
              <w:t xml:space="preserve">. DOI 10.1016/j.foodhyd.2016.06.031. </w:t>
            </w:r>
          </w:p>
          <w:p w14:paraId="022F00D4" w14:textId="77777777" w:rsidR="000E3448" w:rsidRPr="00C86E4A" w:rsidRDefault="000E3448" w:rsidP="00B86887">
            <w:pPr>
              <w:spacing w:after="80"/>
              <w:jc w:val="both"/>
              <w:rPr>
                <w:lang w:val="en-US"/>
              </w:rPr>
            </w:pPr>
            <w:r w:rsidRPr="00C86E4A">
              <w:rPr>
                <w:caps/>
                <w:lang w:val="en-US"/>
              </w:rPr>
              <w:t xml:space="preserve">Kejlová, K., </w:t>
            </w:r>
            <w:r w:rsidRPr="00C86E4A">
              <w:rPr>
                <w:b/>
                <w:caps/>
                <w:lang w:val="en-US"/>
              </w:rPr>
              <w:t>Kašpárková, V. (45%)</w:t>
            </w:r>
            <w:r w:rsidRPr="00C86E4A">
              <w:rPr>
                <w:caps/>
                <w:lang w:val="en-US"/>
              </w:rPr>
              <w:t xml:space="preserve">, KRSEK, D., </w:t>
            </w:r>
            <w:r w:rsidRPr="00C86E4A">
              <w:rPr>
                <w:lang w:val="en-US"/>
              </w:rPr>
              <w:t xml:space="preserve">et al.: Characteristics of silver nanoparticles in vehicles for biological applications. </w:t>
            </w:r>
            <w:r w:rsidRPr="00C86E4A">
              <w:rPr>
                <w:i/>
                <w:lang w:val="en-US"/>
              </w:rPr>
              <w:t>International Journal of Pharmaceutics</w:t>
            </w:r>
            <w:r w:rsidRPr="00C86E4A">
              <w:rPr>
                <w:lang w:val="en-US"/>
              </w:rPr>
              <w:t xml:space="preserve"> 496(2), 878-885, </w:t>
            </w:r>
            <w:r w:rsidRPr="00C86E4A">
              <w:rPr>
                <w:b/>
                <w:lang w:val="en-US"/>
              </w:rPr>
              <w:t>2015</w:t>
            </w:r>
            <w:r w:rsidRPr="00C86E4A">
              <w:rPr>
                <w:lang w:val="en-US"/>
              </w:rPr>
              <w:t xml:space="preserve">. 0.1016/j.ijpharm.2015.10.024. </w:t>
            </w:r>
          </w:p>
          <w:p w14:paraId="603F7E09" w14:textId="77777777" w:rsidR="000E3448" w:rsidRPr="00C86E4A" w:rsidRDefault="000E3448" w:rsidP="00B86887">
            <w:pPr>
              <w:spacing w:after="80"/>
              <w:jc w:val="both"/>
              <w:rPr>
                <w:caps/>
                <w:lang w:val="en-US"/>
              </w:rPr>
            </w:pPr>
            <w:r w:rsidRPr="00C86E4A">
              <w:rPr>
                <w:caps/>
                <w:lang w:val="en-US"/>
              </w:rPr>
              <w:t xml:space="preserve">ŠevČÍkovÁ, P., Adami, R., </w:t>
            </w:r>
            <w:r w:rsidRPr="00C86E4A">
              <w:rPr>
                <w:b/>
                <w:caps/>
                <w:lang w:val="en-US"/>
              </w:rPr>
              <w:t>KaŠpÁrkovÁ, V. (35%)</w:t>
            </w:r>
            <w:r w:rsidRPr="00C86E4A">
              <w:rPr>
                <w:caps/>
                <w:lang w:val="en-US"/>
              </w:rPr>
              <w:t xml:space="preserve">, </w:t>
            </w:r>
            <w:r w:rsidRPr="00C86E4A">
              <w:rPr>
                <w:lang w:val="en-US"/>
              </w:rPr>
              <w:t>et al</w:t>
            </w:r>
            <w:r w:rsidRPr="00C86E4A">
              <w:rPr>
                <w:caps/>
                <w:lang w:val="en-US"/>
              </w:rPr>
              <w:t xml:space="preserve">.: </w:t>
            </w:r>
            <w:r w:rsidRPr="00C86E4A">
              <w:rPr>
                <w:lang w:val="en-US"/>
              </w:rPr>
              <w:t>Supercritical assisted atomization of emulsions for encapsulation of 1-monoacylglycerols in an hydrophilic carrier.</w:t>
            </w:r>
            <w:r w:rsidRPr="00C86E4A">
              <w:rPr>
                <w:caps/>
                <w:lang w:val="en-US"/>
              </w:rPr>
              <w:t xml:space="preserve"> </w:t>
            </w:r>
            <w:r w:rsidRPr="00C86E4A">
              <w:rPr>
                <w:i/>
                <w:lang w:val="en-US"/>
              </w:rPr>
              <w:t>Journal of Supercripical Fluids</w:t>
            </w:r>
            <w:r w:rsidRPr="00C86E4A">
              <w:rPr>
                <w:caps/>
                <w:lang w:val="en-US"/>
              </w:rPr>
              <w:t xml:space="preserve"> 97, 183-191, </w:t>
            </w:r>
            <w:r w:rsidRPr="00C86E4A">
              <w:rPr>
                <w:b/>
                <w:caps/>
                <w:lang w:val="en-US"/>
              </w:rPr>
              <w:t>2015</w:t>
            </w:r>
            <w:r w:rsidRPr="00C86E4A">
              <w:rPr>
                <w:caps/>
                <w:lang w:val="en-US"/>
              </w:rPr>
              <w:t xml:space="preserve">. DOI 10.1016/j.supflu.2014.11.015. </w:t>
            </w:r>
          </w:p>
          <w:p w14:paraId="7ED301E0" w14:textId="77777777" w:rsidR="000E3448" w:rsidRPr="00C86E4A" w:rsidRDefault="000E3448" w:rsidP="00B86887">
            <w:pPr>
              <w:spacing w:after="80"/>
              <w:jc w:val="both"/>
              <w:rPr>
                <w:lang w:val="en-US"/>
              </w:rPr>
            </w:pPr>
            <w:r w:rsidRPr="00C86E4A">
              <w:rPr>
                <w:caps/>
                <w:lang w:val="en-US"/>
              </w:rPr>
              <w:t xml:space="preserve">ŠevČíková, P., </w:t>
            </w:r>
            <w:r w:rsidRPr="00C86E4A">
              <w:rPr>
                <w:b/>
                <w:caps/>
                <w:lang w:val="en-US"/>
              </w:rPr>
              <w:t>Kašpárková, V. (40%)</w:t>
            </w:r>
            <w:r w:rsidRPr="00C86E4A">
              <w:rPr>
                <w:caps/>
                <w:lang w:val="en-US"/>
              </w:rPr>
              <w:t>, Hauerlandová, I.,</w:t>
            </w:r>
            <w:r w:rsidRPr="00C86E4A">
              <w:rPr>
                <w:lang w:val="en-US"/>
              </w:rPr>
              <w:t xml:space="preserve"> et al.: Formulation, antibacterial activity, and cytotoxicity of 1</w:t>
            </w:r>
            <w:r w:rsidRPr="00C86E4A">
              <w:rPr>
                <w:rFonts w:ascii="Cambria Math" w:hAnsi="Cambria Math" w:cs="Cambria Math"/>
                <w:lang w:val="en-US"/>
              </w:rPr>
              <w:t>‐</w:t>
            </w:r>
            <w:r w:rsidRPr="00C86E4A">
              <w:rPr>
                <w:lang w:val="en-US"/>
              </w:rPr>
              <w:t xml:space="preserve">monoacylglycerol microemulsions. </w:t>
            </w:r>
            <w:r w:rsidRPr="00C86E4A">
              <w:rPr>
                <w:i/>
                <w:lang w:val="en-US"/>
              </w:rPr>
              <w:t xml:space="preserve">European Journal of Lipid Science and Technology </w:t>
            </w:r>
            <w:r w:rsidRPr="00C86E4A">
              <w:rPr>
                <w:lang w:val="en-US"/>
              </w:rPr>
              <w:t xml:space="preserve">116, 448-457, </w:t>
            </w:r>
            <w:r w:rsidRPr="00C86E4A">
              <w:rPr>
                <w:b/>
                <w:lang w:val="en-US"/>
              </w:rPr>
              <w:t>2014</w:t>
            </w:r>
            <w:r w:rsidRPr="00C86E4A">
              <w:rPr>
                <w:lang w:val="en-US"/>
              </w:rPr>
              <w:t>.</w:t>
            </w:r>
            <w:r w:rsidRPr="00C86E4A">
              <w:rPr>
                <w:b/>
                <w:lang w:val="en-US"/>
              </w:rPr>
              <w:t xml:space="preserve"> </w:t>
            </w:r>
            <w:r w:rsidRPr="00C86E4A">
              <w:rPr>
                <w:lang w:val="en-US"/>
              </w:rPr>
              <w:t xml:space="preserve">DOI 10.1002/ejlt.201300171. </w:t>
            </w:r>
          </w:p>
          <w:p w14:paraId="7FFBE0B6" w14:textId="5C432EF8" w:rsidR="00A76A3C" w:rsidRPr="00165023" w:rsidRDefault="000E3448" w:rsidP="00B86887">
            <w:pPr>
              <w:pStyle w:val="Zkladntext"/>
              <w:spacing w:after="80" w:line="240" w:lineRule="auto"/>
              <w:jc w:val="both"/>
              <w:rPr>
                <w:caps/>
                <w:lang w:val="en-GB"/>
              </w:rPr>
            </w:pPr>
            <w:r w:rsidRPr="00C86E4A">
              <w:rPr>
                <w:caps/>
                <w:lang w:val="en-US"/>
              </w:rPr>
              <w:t xml:space="preserve">Saarai, A., </w:t>
            </w:r>
            <w:r w:rsidRPr="00C86E4A">
              <w:rPr>
                <w:b/>
                <w:caps/>
                <w:lang w:val="en-US"/>
              </w:rPr>
              <w:t>KaŠpÁrkovÁ, V. (30%)</w:t>
            </w:r>
            <w:r w:rsidRPr="00C86E4A">
              <w:rPr>
                <w:caps/>
                <w:lang w:val="en-US"/>
              </w:rPr>
              <w:t xml:space="preserve">, SedlÁČek, T., </w:t>
            </w:r>
            <w:r w:rsidRPr="00C86E4A">
              <w:rPr>
                <w:lang w:val="en-US"/>
              </w:rPr>
              <w:t xml:space="preserve">et al.: </w:t>
            </w:r>
            <w:r w:rsidRPr="003A1254">
              <w:rPr>
                <w:lang w:val="en-GB"/>
              </w:rPr>
              <w:t xml:space="preserve">On the development and characterisation of crosslinked sodium alginate/gelatine hydrogels. </w:t>
            </w:r>
            <w:r w:rsidRPr="003A1254">
              <w:rPr>
                <w:i/>
                <w:lang w:val="en-GB"/>
              </w:rPr>
              <w:t xml:space="preserve">Journal of the Mechanical Behavior of Biomedical Materials </w:t>
            </w:r>
            <w:r w:rsidRPr="003A1254">
              <w:rPr>
                <w:caps/>
                <w:lang w:val="en-GB"/>
              </w:rPr>
              <w:t xml:space="preserve">18, 152-166, </w:t>
            </w:r>
            <w:r w:rsidRPr="003A1254">
              <w:rPr>
                <w:b/>
                <w:caps/>
                <w:lang w:val="en-GB"/>
              </w:rPr>
              <w:t>2013</w:t>
            </w:r>
            <w:r w:rsidRPr="003A1254">
              <w:rPr>
                <w:caps/>
                <w:lang w:val="en-GB"/>
              </w:rPr>
              <w:t xml:space="preserve">. ISSN 1751-6161. </w:t>
            </w:r>
          </w:p>
        </w:tc>
      </w:tr>
      <w:tr w:rsidR="000E3448" w14:paraId="36E242B5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05555D20" w14:textId="77777777" w:rsidR="000E3448" w:rsidRPr="003A1254" w:rsidRDefault="000E3448" w:rsidP="000E3448">
            <w:pPr>
              <w:rPr>
                <w:b/>
              </w:rPr>
            </w:pPr>
            <w:r w:rsidRPr="003A1254">
              <w:rPr>
                <w:b/>
              </w:rPr>
              <w:t>Působení v zahraničí</w:t>
            </w:r>
          </w:p>
        </w:tc>
      </w:tr>
      <w:tr w:rsidR="000E3448" w14:paraId="1D170F5C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2125E86E" w14:textId="77777777" w:rsidR="000E3448" w:rsidRPr="003A1254" w:rsidRDefault="000E3448" w:rsidP="00E14123">
            <w:pPr>
              <w:pStyle w:val="Publ1"/>
              <w:spacing w:before="40" w:after="20" w:line="240" w:lineRule="auto"/>
              <w:contextualSpacing/>
              <w:rPr>
                <w:sz w:val="20"/>
              </w:rPr>
            </w:pPr>
            <w:r>
              <w:rPr>
                <w:sz w:val="20"/>
              </w:rPr>
              <w:t>0</w:t>
            </w:r>
            <w:r w:rsidRPr="003A1254">
              <w:rPr>
                <w:sz w:val="20"/>
              </w:rPr>
              <w:t xml:space="preserve">9/1991 – </w:t>
            </w:r>
            <w:r>
              <w:rPr>
                <w:sz w:val="20"/>
              </w:rPr>
              <w:t>0</w:t>
            </w:r>
            <w:r w:rsidRPr="003A1254">
              <w:rPr>
                <w:sz w:val="20"/>
              </w:rPr>
              <w:t>9/1993:  Borealis (dříve Statoil), Stathelle, Norsko, postdoc./výzkumný pracovník (2 roky)</w:t>
            </w:r>
          </w:p>
          <w:p w14:paraId="68E46582" w14:textId="2E572102" w:rsidR="00D71C87" w:rsidRPr="003A1254" w:rsidRDefault="000E3448" w:rsidP="00002847">
            <w:pPr>
              <w:spacing w:before="20" w:after="40"/>
              <w:jc w:val="both"/>
            </w:pPr>
            <w:r>
              <w:t>0</w:t>
            </w:r>
            <w:r w:rsidRPr="003A1254">
              <w:t xml:space="preserve">9/1993 – </w:t>
            </w:r>
            <w:r>
              <w:t>0</w:t>
            </w:r>
            <w:r w:rsidRPr="003A1254">
              <w:t>9/2002: GE Healthcare (dříve Amersham Health), Oslo, Norsko, výzkumný pracovník (9 roků)</w:t>
            </w:r>
          </w:p>
        </w:tc>
      </w:tr>
      <w:tr w:rsidR="00706AEE" w14:paraId="36377724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18B4FBD0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722D27A9" w14:textId="77777777" w:rsidR="000E3448" w:rsidRPr="003A1254" w:rsidRDefault="000E3448" w:rsidP="000E3448">
            <w:pPr>
              <w:jc w:val="both"/>
            </w:pPr>
          </w:p>
        </w:tc>
        <w:tc>
          <w:tcPr>
            <w:tcW w:w="791" w:type="dxa"/>
            <w:gridSpan w:val="21"/>
            <w:shd w:val="clear" w:color="auto" w:fill="F7CAAC"/>
          </w:tcPr>
          <w:p w14:paraId="49577B13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datum</w:t>
            </w:r>
          </w:p>
        </w:tc>
        <w:tc>
          <w:tcPr>
            <w:tcW w:w="2221" w:type="dxa"/>
            <w:gridSpan w:val="32"/>
          </w:tcPr>
          <w:p w14:paraId="3C196B55" w14:textId="77777777" w:rsidR="000E3448" w:rsidRPr="003A1254" w:rsidRDefault="000E3448" w:rsidP="000E3448">
            <w:pPr>
              <w:jc w:val="both"/>
            </w:pPr>
          </w:p>
        </w:tc>
      </w:tr>
      <w:tr w:rsidR="000E3448" w14:paraId="74CAAE43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08E28310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706AEE" w14:paraId="63D0E771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1E8C3C0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18" w:type="dxa"/>
            <w:gridSpan w:val="105"/>
          </w:tcPr>
          <w:p w14:paraId="04E86E02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706AEE" w14:paraId="5CBCF2AB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604BB40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18" w:type="dxa"/>
            <w:gridSpan w:val="105"/>
          </w:tcPr>
          <w:p w14:paraId="5346C33E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706AEE" w14:paraId="555174E5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57B67F75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18" w:type="dxa"/>
            <w:gridSpan w:val="105"/>
          </w:tcPr>
          <w:p w14:paraId="0F449694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706AEE" w14:paraId="5138315D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30FE59D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06" w:type="dxa"/>
            <w:gridSpan w:val="52"/>
          </w:tcPr>
          <w:p w14:paraId="28C8A4F5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71" w:name="Kuřitka"/>
            <w:bookmarkEnd w:id="71"/>
            <w:r w:rsidRPr="00B96B61">
              <w:rPr>
                <w:b/>
              </w:rPr>
              <w:t>Ivo Kuřitka</w:t>
            </w:r>
          </w:p>
        </w:tc>
        <w:tc>
          <w:tcPr>
            <w:tcW w:w="779" w:type="dxa"/>
            <w:gridSpan w:val="20"/>
            <w:shd w:val="clear" w:color="auto" w:fill="F7CAAC"/>
          </w:tcPr>
          <w:p w14:paraId="346D126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33" w:type="dxa"/>
            <w:gridSpan w:val="33"/>
          </w:tcPr>
          <w:p w14:paraId="576823F4" w14:textId="77777777" w:rsidR="000E3448" w:rsidRPr="00A149E6" w:rsidRDefault="000E3448" w:rsidP="000E3448">
            <w:pPr>
              <w:jc w:val="both"/>
            </w:pPr>
            <w:r w:rsidRPr="00A149E6">
              <w:t>doc. Ing. et Ing., Ph.D. et Ph.D.</w:t>
            </w:r>
          </w:p>
        </w:tc>
      </w:tr>
      <w:tr w:rsidR="0094363B" w14:paraId="4A571AF4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73CAA1E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3FB35645" w14:textId="77777777" w:rsidR="000E3448" w:rsidRDefault="000E3448" w:rsidP="000E3448">
            <w:pPr>
              <w:jc w:val="both"/>
            </w:pPr>
            <w:r>
              <w:t>1974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5E01661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76B55B36" w14:textId="77777777" w:rsidR="000E3448" w:rsidRPr="00547478" w:rsidRDefault="000E3448" w:rsidP="000E3448">
            <w:pPr>
              <w:jc w:val="both"/>
            </w:pPr>
            <w:r w:rsidRPr="00547478">
              <w:t>pp.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267919EF" w14:textId="77777777" w:rsidR="000E3448" w:rsidRPr="00547478" w:rsidRDefault="000E3448" w:rsidP="000E3448">
            <w:pPr>
              <w:jc w:val="both"/>
              <w:rPr>
                <w:b/>
              </w:rPr>
            </w:pPr>
            <w:r w:rsidRPr="00547478">
              <w:rPr>
                <w:b/>
              </w:rPr>
              <w:t>rozsah</w:t>
            </w:r>
          </w:p>
        </w:tc>
        <w:tc>
          <w:tcPr>
            <w:tcW w:w="779" w:type="dxa"/>
            <w:gridSpan w:val="20"/>
          </w:tcPr>
          <w:p w14:paraId="0EE4AE48" w14:textId="77777777" w:rsidR="000E3448" w:rsidRPr="00547478" w:rsidRDefault="000E3448" w:rsidP="000E3448">
            <w:pPr>
              <w:jc w:val="both"/>
            </w:pPr>
            <w:r w:rsidRPr="00547478">
              <w:t>40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75FECC6E" w14:textId="77777777" w:rsidR="000E3448" w:rsidRPr="00547478" w:rsidRDefault="000E3448" w:rsidP="000E3448">
            <w:pPr>
              <w:jc w:val="both"/>
              <w:rPr>
                <w:b/>
              </w:rPr>
            </w:pPr>
            <w:r w:rsidRPr="00547478">
              <w:rPr>
                <w:b/>
              </w:rPr>
              <w:t>do kdy</w:t>
            </w:r>
          </w:p>
        </w:tc>
        <w:tc>
          <w:tcPr>
            <w:tcW w:w="1515" w:type="dxa"/>
            <w:gridSpan w:val="15"/>
          </w:tcPr>
          <w:p w14:paraId="4AF594B7" w14:textId="77777777" w:rsidR="000E3448" w:rsidRPr="00547478" w:rsidRDefault="000E3448" w:rsidP="000E3448">
            <w:pPr>
              <w:jc w:val="both"/>
            </w:pPr>
            <w:r w:rsidRPr="00547478">
              <w:t>N</w:t>
            </w:r>
          </w:p>
        </w:tc>
      </w:tr>
      <w:tr w:rsidR="000E3448" w14:paraId="2021B2F4" w14:textId="77777777" w:rsidTr="00D44001">
        <w:trPr>
          <w:gridAfter w:val="1"/>
          <w:wAfter w:w="141" w:type="dxa"/>
        </w:trPr>
        <w:tc>
          <w:tcPr>
            <w:tcW w:w="5340" w:type="dxa"/>
            <w:gridSpan w:val="37"/>
            <w:shd w:val="clear" w:color="auto" w:fill="F7CAAC"/>
          </w:tcPr>
          <w:p w14:paraId="0AB1E0C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650804FB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7FB40C3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79" w:type="dxa"/>
            <w:gridSpan w:val="20"/>
          </w:tcPr>
          <w:p w14:paraId="39457D9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39EEC03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5" w:type="dxa"/>
            <w:gridSpan w:val="15"/>
          </w:tcPr>
          <w:p w14:paraId="17512C6B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1F6B0BCB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  <w:shd w:val="clear" w:color="auto" w:fill="F7CAAC"/>
          </w:tcPr>
          <w:p w14:paraId="47DB0951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4" w:type="dxa"/>
            <w:gridSpan w:val="29"/>
            <w:shd w:val="clear" w:color="auto" w:fill="F7CAAC"/>
          </w:tcPr>
          <w:p w14:paraId="390137A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33" w:type="dxa"/>
            <w:gridSpan w:val="33"/>
            <w:shd w:val="clear" w:color="auto" w:fill="F7CAAC"/>
          </w:tcPr>
          <w:p w14:paraId="7EBFCEB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1DE77B29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68B02A3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74" w:type="dxa"/>
            <w:gridSpan w:val="29"/>
          </w:tcPr>
          <w:p w14:paraId="49502DB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33" w:type="dxa"/>
            <w:gridSpan w:val="33"/>
          </w:tcPr>
          <w:p w14:paraId="23F58B23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710252C7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546C8545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62419CCE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3"/>
          </w:tcPr>
          <w:p w14:paraId="0A296487" w14:textId="77777777" w:rsidR="000E3448" w:rsidRDefault="000E3448" w:rsidP="000E3448">
            <w:pPr>
              <w:jc w:val="both"/>
            </w:pPr>
          </w:p>
        </w:tc>
      </w:tr>
      <w:tr w:rsidR="00446059" w14:paraId="552994B0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6CC16CBB" w14:textId="77777777" w:rsidR="00446059" w:rsidRDefault="00446059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537522E4" w14:textId="77777777" w:rsidR="00446059" w:rsidRDefault="00446059" w:rsidP="000E3448">
            <w:pPr>
              <w:jc w:val="both"/>
            </w:pPr>
          </w:p>
        </w:tc>
        <w:tc>
          <w:tcPr>
            <w:tcW w:w="2233" w:type="dxa"/>
            <w:gridSpan w:val="33"/>
          </w:tcPr>
          <w:p w14:paraId="4FC86077" w14:textId="77777777" w:rsidR="00446059" w:rsidRDefault="00446059" w:rsidP="000E3448">
            <w:pPr>
              <w:jc w:val="both"/>
            </w:pPr>
          </w:p>
        </w:tc>
      </w:tr>
      <w:tr w:rsidR="00446059" w14:paraId="121A00FD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6C317311" w14:textId="77777777" w:rsidR="00446059" w:rsidRDefault="00446059" w:rsidP="000E3448">
            <w:pPr>
              <w:jc w:val="both"/>
            </w:pPr>
          </w:p>
        </w:tc>
        <w:tc>
          <w:tcPr>
            <w:tcW w:w="1774" w:type="dxa"/>
            <w:gridSpan w:val="29"/>
          </w:tcPr>
          <w:p w14:paraId="40183AA7" w14:textId="77777777" w:rsidR="00446059" w:rsidRDefault="00446059" w:rsidP="000E3448">
            <w:pPr>
              <w:jc w:val="both"/>
            </w:pPr>
          </w:p>
        </w:tc>
        <w:tc>
          <w:tcPr>
            <w:tcW w:w="2233" w:type="dxa"/>
            <w:gridSpan w:val="33"/>
          </w:tcPr>
          <w:p w14:paraId="7C8EECA9" w14:textId="77777777" w:rsidR="00446059" w:rsidRDefault="00446059" w:rsidP="000E3448">
            <w:pPr>
              <w:jc w:val="both"/>
            </w:pPr>
          </w:p>
        </w:tc>
      </w:tr>
      <w:tr w:rsidR="000E3448" w14:paraId="6FA1BAA5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012E7DEE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0468E91F" w14:textId="77777777" w:rsidTr="00D44001">
        <w:trPr>
          <w:gridAfter w:val="1"/>
          <w:wAfter w:w="141" w:type="dxa"/>
          <w:trHeight w:val="290"/>
        </w:trPr>
        <w:tc>
          <w:tcPr>
            <w:tcW w:w="10349" w:type="dxa"/>
            <w:gridSpan w:val="119"/>
            <w:tcBorders>
              <w:top w:val="nil"/>
            </w:tcBorders>
          </w:tcPr>
          <w:p w14:paraId="63AD24C8" w14:textId="4CE5D84C" w:rsidR="000E3448" w:rsidRPr="00E971B2" w:rsidRDefault="00E971B2" w:rsidP="006F32C6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E971B2">
              <w:rPr>
                <w:b/>
                <w:sz w:val="21"/>
                <w:szCs w:val="21"/>
              </w:rPr>
              <w:t>Nanomateri</w:t>
            </w:r>
            <w:r w:rsidR="00FC2878">
              <w:rPr>
                <w:b/>
                <w:sz w:val="21"/>
                <w:szCs w:val="21"/>
              </w:rPr>
              <w:t>als and N</w:t>
            </w:r>
            <w:r w:rsidRPr="00E971B2">
              <w:rPr>
                <w:b/>
                <w:sz w:val="21"/>
                <w:szCs w:val="21"/>
              </w:rPr>
              <w:t>anotechnolog</w:t>
            </w:r>
            <w:r w:rsidR="006F32C6">
              <w:rPr>
                <w:b/>
                <w:sz w:val="21"/>
                <w:szCs w:val="21"/>
              </w:rPr>
              <w:t>y for Cosmetics and Biomaterials</w:t>
            </w:r>
            <w:r w:rsidRPr="00E971B2">
              <w:rPr>
                <w:sz w:val="21"/>
                <w:szCs w:val="21"/>
              </w:rPr>
              <w:t xml:space="preserve"> (100% p)</w:t>
            </w:r>
          </w:p>
        </w:tc>
      </w:tr>
      <w:tr w:rsidR="000E3448" w14:paraId="45BEC3C3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47C40348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4B0BC24E" w14:textId="77777777" w:rsidTr="00D44001">
        <w:trPr>
          <w:gridAfter w:val="1"/>
          <w:wAfter w:w="141" w:type="dxa"/>
          <w:trHeight w:val="183"/>
        </w:trPr>
        <w:tc>
          <w:tcPr>
            <w:tcW w:w="10349" w:type="dxa"/>
            <w:gridSpan w:val="119"/>
          </w:tcPr>
          <w:p w14:paraId="4268EB2D" w14:textId="77777777" w:rsidR="000E3448" w:rsidRPr="00A149E6" w:rsidRDefault="000E3448" w:rsidP="00E14123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A149E6">
              <w:rPr>
                <w:sz w:val="21"/>
                <w:szCs w:val="21"/>
              </w:rPr>
              <w:t xml:space="preserve">2005: UTB Zlín, FT, </w:t>
            </w:r>
            <w:r w:rsidRPr="00A149E6">
              <w:rPr>
                <w:rFonts w:eastAsia="Calibri"/>
                <w:sz w:val="21"/>
                <w:szCs w:val="21"/>
              </w:rPr>
              <w:t xml:space="preserve">SP Chemie a technologie materiálů, obor </w:t>
            </w:r>
            <w:r w:rsidRPr="00A149E6">
              <w:rPr>
                <w:sz w:val="21"/>
                <w:szCs w:val="21"/>
              </w:rPr>
              <w:t>Technologie makromolekulárních látek, Ph.D.</w:t>
            </w:r>
          </w:p>
          <w:p w14:paraId="4E13074C" w14:textId="77777777" w:rsidR="000E3448" w:rsidRDefault="000E3448" w:rsidP="000E3448">
            <w:pPr>
              <w:spacing w:after="60"/>
              <w:jc w:val="both"/>
              <w:rPr>
                <w:b/>
              </w:rPr>
            </w:pPr>
            <w:r w:rsidRPr="00A149E6">
              <w:rPr>
                <w:sz w:val="21"/>
                <w:szCs w:val="21"/>
              </w:rPr>
              <w:t xml:space="preserve">2008: VUT Brno, FP, </w:t>
            </w:r>
            <w:r w:rsidRPr="00A149E6">
              <w:rPr>
                <w:rFonts w:eastAsia="Calibri"/>
                <w:sz w:val="21"/>
                <w:szCs w:val="21"/>
              </w:rPr>
              <w:t xml:space="preserve">SP Ekonomika a management, obor </w:t>
            </w:r>
            <w:r w:rsidRPr="00A149E6">
              <w:rPr>
                <w:sz w:val="21"/>
                <w:szCs w:val="21"/>
              </w:rPr>
              <w:t>Řízení a ekonomika podniku, Ph.D.</w:t>
            </w:r>
          </w:p>
        </w:tc>
      </w:tr>
      <w:tr w:rsidR="000E3448" w14:paraId="6F50EB21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D2A000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4A7D5297" w14:textId="77777777" w:rsidTr="00D44001">
        <w:trPr>
          <w:gridAfter w:val="1"/>
          <w:wAfter w:w="141" w:type="dxa"/>
          <w:trHeight w:val="434"/>
        </w:trPr>
        <w:tc>
          <w:tcPr>
            <w:tcW w:w="10349" w:type="dxa"/>
            <w:gridSpan w:val="119"/>
          </w:tcPr>
          <w:p w14:paraId="0E594D39" w14:textId="77777777" w:rsidR="000E3448" w:rsidRPr="00B05391" w:rsidRDefault="000E3448" w:rsidP="000E3448">
            <w:pPr>
              <w:spacing w:before="60"/>
              <w:jc w:val="both"/>
              <w:rPr>
                <w:sz w:val="21"/>
                <w:szCs w:val="21"/>
              </w:rPr>
            </w:pPr>
            <w:r w:rsidRPr="00B05391">
              <w:rPr>
                <w:sz w:val="21"/>
                <w:szCs w:val="21"/>
              </w:rPr>
              <w:t>2003 – 2005: UTB Zlín, technik</w:t>
            </w:r>
          </w:p>
          <w:p w14:paraId="12F43D7B" w14:textId="77777777" w:rsidR="000E3448" w:rsidRPr="00B05391" w:rsidRDefault="000E3448" w:rsidP="00E14123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B05391">
              <w:rPr>
                <w:sz w:val="21"/>
                <w:szCs w:val="21"/>
              </w:rPr>
              <w:t xml:space="preserve">2005 – dosud: UTB Zlín, FT, </w:t>
            </w:r>
            <w:r w:rsidRPr="00E0501E">
              <w:rPr>
                <w:sz w:val="21"/>
                <w:szCs w:val="21"/>
              </w:rPr>
              <w:t>akademický pracovník,</w:t>
            </w:r>
            <w:r w:rsidRPr="00B05391">
              <w:rPr>
                <w:sz w:val="21"/>
                <w:szCs w:val="21"/>
              </w:rPr>
              <w:t xml:space="preserve"> od r. 2009 docent</w:t>
            </w:r>
          </w:p>
          <w:p w14:paraId="3EE74CE2" w14:textId="77777777" w:rsidR="000E3448" w:rsidRPr="001D14DB" w:rsidRDefault="000E3448" w:rsidP="000E3448">
            <w:pPr>
              <w:spacing w:after="60"/>
              <w:jc w:val="both"/>
              <w:rPr>
                <w:i/>
              </w:rPr>
            </w:pPr>
            <w:r w:rsidRPr="00B05391">
              <w:rPr>
                <w:sz w:val="21"/>
                <w:szCs w:val="21"/>
              </w:rPr>
              <w:t>2011 – dosud: UTB Zlín, UNI, CPS – vedoucí výzkumného programu „Pokročilé polymerní kompozitní systémy“</w:t>
            </w:r>
          </w:p>
        </w:tc>
      </w:tr>
      <w:tr w:rsidR="000E3448" w14:paraId="6E0FF010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44D6588D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74BCA8F5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747983A8" w14:textId="77777777" w:rsidR="000E3448" w:rsidRPr="00A149E6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A149E6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A149E6">
              <w:rPr>
                <w:rFonts w:eastAsia="Calibri"/>
                <w:sz w:val="21"/>
                <w:szCs w:val="21"/>
              </w:rPr>
              <w:t xml:space="preserve">– </w:t>
            </w:r>
            <w:r w:rsidRPr="00A149E6">
              <w:rPr>
                <w:sz w:val="21"/>
                <w:szCs w:val="21"/>
              </w:rPr>
              <w:t>2017: 1 BP, 3 DP, 7 DisP.</w:t>
            </w:r>
          </w:p>
        </w:tc>
      </w:tr>
      <w:tr w:rsidR="0094363B" w14:paraId="4587B62E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04AAB29F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23933BBB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626730B9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21" w:type="dxa"/>
            <w:gridSpan w:val="32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2BC5277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67903EF7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</w:tcPr>
          <w:p w14:paraId="0264D429" w14:textId="77777777" w:rsidR="000E3448" w:rsidRPr="00F55552" w:rsidRDefault="000E3448" w:rsidP="00E14123">
            <w:pPr>
              <w:spacing w:before="40" w:after="40"/>
              <w:jc w:val="both"/>
            </w:pPr>
            <w:r>
              <w:rPr>
                <w:rFonts w:eastAsia="Calibri"/>
                <w:lang w:eastAsia="en-US"/>
              </w:rPr>
              <w:t>Technologie makromolekulárních látek</w:t>
            </w:r>
          </w:p>
        </w:tc>
        <w:tc>
          <w:tcPr>
            <w:tcW w:w="2270" w:type="dxa"/>
            <w:gridSpan w:val="21"/>
          </w:tcPr>
          <w:p w14:paraId="712BED60" w14:textId="77777777" w:rsidR="000E3448" w:rsidRPr="00F55552" w:rsidRDefault="000E3448" w:rsidP="00E14123">
            <w:pPr>
              <w:spacing w:before="40" w:after="40"/>
              <w:jc w:val="both"/>
            </w:pPr>
            <w:r w:rsidRPr="00F55552">
              <w:t>20</w:t>
            </w:r>
            <w:r>
              <w:t>09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3D3E7CD4" w14:textId="77777777" w:rsidR="000E3448" w:rsidRPr="00F55552" w:rsidRDefault="000E3448" w:rsidP="00E14123">
            <w:pPr>
              <w:spacing w:before="40" w:after="40"/>
              <w:jc w:val="both"/>
            </w:pPr>
            <w:r>
              <w:t>UTB Zlín</w:t>
            </w:r>
          </w:p>
        </w:tc>
        <w:tc>
          <w:tcPr>
            <w:tcW w:w="706" w:type="dxa"/>
            <w:gridSpan w:val="17"/>
            <w:tcBorders>
              <w:left w:val="single" w:sz="12" w:space="0" w:color="auto"/>
            </w:tcBorders>
            <w:shd w:val="clear" w:color="auto" w:fill="F7CAAC"/>
          </w:tcPr>
          <w:p w14:paraId="2147B2A6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9"/>
            <w:shd w:val="clear" w:color="auto" w:fill="F7CAAC"/>
          </w:tcPr>
          <w:p w14:paraId="569D57C8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16" w:type="dxa"/>
            <w:gridSpan w:val="6"/>
            <w:shd w:val="clear" w:color="auto" w:fill="F7CAAC"/>
          </w:tcPr>
          <w:p w14:paraId="6D3D6673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67AD2264" w14:textId="77777777" w:rsidTr="00D44001">
        <w:trPr>
          <w:gridAfter w:val="1"/>
          <w:wAfter w:w="141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23CC66DE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73932405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  <w:shd w:val="clear" w:color="auto" w:fill="F7CAAC"/>
          </w:tcPr>
          <w:p w14:paraId="6ED9B7B1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6" w:type="dxa"/>
            <w:gridSpan w:val="17"/>
            <w:vMerge w:val="restart"/>
            <w:tcBorders>
              <w:left w:val="single" w:sz="12" w:space="0" w:color="auto"/>
            </w:tcBorders>
          </w:tcPr>
          <w:p w14:paraId="31690673" w14:textId="77777777" w:rsidR="000E3448" w:rsidRPr="00B05391" w:rsidRDefault="000E3448" w:rsidP="000E3448">
            <w:pPr>
              <w:jc w:val="both"/>
              <w:rPr>
                <w:b/>
              </w:rPr>
            </w:pPr>
            <w:r w:rsidRPr="00B05391">
              <w:rPr>
                <w:b/>
              </w:rPr>
              <w:t>425</w:t>
            </w:r>
          </w:p>
        </w:tc>
        <w:tc>
          <w:tcPr>
            <w:tcW w:w="699" w:type="dxa"/>
            <w:gridSpan w:val="9"/>
            <w:vMerge w:val="restart"/>
          </w:tcPr>
          <w:p w14:paraId="25293B14" w14:textId="77777777" w:rsidR="000E3448" w:rsidRPr="00B05391" w:rsidRDefault="000E3448" w:rsidP="000E3448">
            <w:pPr>
              <w:jc w:val="both"/>
              <w:rPr>
                <w:b/>
              </w:rPr>
            </w:pPr>
            <w:r w:rsidRPr="00B05391">
              <w:rPr>
                <w:b/>
              </w:rPr>
              <w:t>464</w:t>
            </w:r>
          </w:p>
        </w:tc>
        <w:tc>
          <w:tcPr>
            <w:tcW w:w="816" w:type="dxa"/>
            <w:gridSpan w:val="6"/>
            <w:vMerge w:val="restart"/>
          </w:tcPr>
          <w:p w14:paraId="39CC24D0" w14:textId="77777777" w:rsidR="000E3448" w:rsidRPr="00B05391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B05391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2E73F1FF" w14:textId="77777777" w:rsidTr="00D44001">
        <w:trPr>
          <w:gridAfter w:val="1"/>
          <w:wAfter w:w="141" w:type="dxa"/>
          <w:trHeight w:val="205"/>
        </w:trPr>
        <w:tc>
          <w:tcPr>
            <w:tcW w:w="3567" w:type="dxa"/>
            <w:gridSpan w:val="28"/>
          </w:tcPr>
          <w:p w14:paraId="780D4691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30592CA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6811CB04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vMerge/>
            <w:tcBorders>
              <w:left w:val="single" w:sz="12" w:space="0" w:color="auto"/>
            </w:tcBorders>
            <w:vAlign w:val="center"/>
          </w:tcPr>
          <w:p w14:paraId="0DA650F1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699" w:type="dxa"/>
            <w:gridSpan w:val="9"/>
            <w:vMerge/>
            <w:vAlign w:val="center"/>
          </w:tcPr>
          <w:p w14:paraId="407BE406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16" w:type="dxa"/>
            <w:gridSpan w:val="6"/>
            <w:vMerge/>
            <w:vAlign w:val="center"/>
          </w:tcPr>
          <w:p w14:paraId="6BE7960A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72855D0A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3117A0E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5CFFF184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014F4AA3" w14:textId="77777777" w:rsidR="000E3448" w:rsidRPr="00B05391" w:rsidRDefault="000E3448" w:rsidP="00E14123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B05391">
              <w:rPr>
                <w:caps/>
                <w:sz w:val="21"/>
                <w:szCs w:val="21"/>
              </w:rPr>
              <w:t xml:space="preserve">Urbánek, P., </w:t>
            </w:r>
            <w:r w:rsidRPr="00B05391">
              <w:rPr>
                <w:b/>
                <w:caps/>
                <w:sz w:val="21"/>
                <w:szCs w:val="21"/>
              </w:rPr>
              <w:t>Kuřitka, I. (50%)</w:t>
            </w:r>
            <w:r>
              <w:rPr>
                <w:caps/>
                <w:sz w:val="21"/>
                <w:szCs w:val="21"/>
              </w:rPr>
              <w:t>:</w:t>
            </w:r>
            <w:r w:rsidRPr="00B05391">
              <w:rPr>
                <w:caps/>
                <w:sz w:val="21"/>
                <w:szCs w:val="21"/>
              </w:rPr>
              <w:t xml:space="preserve"> </w:t>
            </w:r>
            <w:r w:rsidRPr="00B05391">
              <w:rPr>
                <w:sz w:val="21"/>
                <w:szCs w:val="21"/>
              </w:rPr>
              <w:t xml:space="preserve">Thickness dependent structural ordering, degradation and metastability in polysilane thin films: A photoluminescence study on representative σ-conjugated polymers. </w:t>
            </w:r>
            <w:r>
              <w:rPr>
                <w:i/>
                <w:sz w:val="21"/>
                <w:szCs w:val="21"/>
              </w:rPr>
              <w:t xml:space="preserve">Journal of Luminescence </w:t>
            </w:r>
            <w:r w:rsidRPr="00B05391">
              <w:rPr>
                <w:sz w:val="21"/>
                <w:szCs w:val="21"/>
              </w:rPr>
              <w:t>168, 261-268</w:t>
            </w:r>
            <w:r>
              <w:rPr>
                <w:sz w:val="21"/>
                <w:szCs w:val="21"/>
              </w:rPr>
              <w:t xml:space="preserve">, </w:t>
            </w:r>
            <w:r w:rsidRPr="00B05391">
              <w:rPr>
                <w:b/>
                <w:sz w:val="21"/>
                <w:szCs w:val="21"/>
              </w:rPr>
              <w:t>2015</w:t>
            </w:r>
            <w:r w:rsidRPr="00B05391">
              <w:rPr>
                <w:sz w:val="21"/>
                <w:szCs w:val="21"/>
              </w:rPr>
              <w:t>. ISSN 0022-2313.</w:t>
            </w:r>
            <w:r w:rsidRPr="00B05391">
              <w:rPr>
                <w:rStyle w:val="databold"/>
                <w:sz w:val="21"/>
                <w:szCs w:val="21"/>
              </w:rPr>
              <w:t xml:space="preserve"> </w:t>
            </w:r>
          </w:p>
          <w:p w14:paraId="59EF0862" w14:textId="77777777" w:rsidR="000E3448" w:rsidRPr="00B05391" w:rsidRDefault="000E3448" w:rsidP="00E14123">
            <w:pPr>
              <w:spacing w:before="60" w:after="60"/>
              <w:jc w:val="both"/>
              <w:rPr>
                <w:caps/>
                <w:sz w:val="21"/>
                <w:szCs w:val="21"/>
              </w:rPr>
            </w:pPr>
            <w:r w:rsidRPr="00B05391">
              <w:rPr>
                <w:caps/>
                <w:sz w:val="21"/>
                <w:szCs w:val="21"/>
              </w:rPr>
              <w:t xml:space="preserve">BAžANT, P., </w:t>
            </w:r>
            <w:r w:rsidRPr="00B05391">
              <w:rPr>
                <w:b/>
                <w:caps/>
                <w:sz w:val="21"/>
                <w:szCs w:val="21"/>
              </w:rPr>
              <w:t>KUřITKA, I. (30%)</w:t>
            </w:r>
            <w:r w:rsidRPr="00B05391">
              <w:rPr>
                <w:caps/>
                <w:sz w:val="21"/>
                <w:szCs w:val="21"/>
              </w:rPr>
              <w:t xml:space="preserve">, MUNSTER, L., KALINA, L.: </w:t>
            </w:r>
            <w:r w:rsidRPr="00B05391">
              <w:rPr>
                <w:sz w:val="21"/>
                <w:szCs w:val="21"/>
              </w:rPr>
              <w:t xml:space="preserve">Microwave solvothermal decoration of the cellulose surface by nanostructured hybrid Ag/ZnO particles: A joint XPS, XRD and SEM study. </w:t>
            </w:r>
            <w:r w:rsidRPr="00B05391">
              <w:rPr>
                <w:i/>
                <w:sz w:val="21"/>
                <w:szCs w:val="21"/>
              </w:rPr>
              <w:t xml:space="preserve">Cellulose </w:t>
            </w:r>
            <w:r w:rsidRPr="00B05391">
              <w:rPr>
                <w:sz w:val="21"/>
                <w:szCs w:val="21"/>
              </w:rPr>
              <w:t xml:space="preserve">22(2), </w:t>
            </w:r>
            <w:r w:rsidRPr="00B05391">
              <w:rPr>
                <w:caps/>
                <w:sz w:val="21"/>
                <w:szCs w:val="21"/>
              </w:rPr>
              <w:t xml:space="preserve">1275-1293, </w:t>
            </w:r>
            <w:r w:rsidRPr="00B05391">
              <w:rPr>
                <w:b/>
                <w:sz w:val="21"/>
                <w:szCs w:val="21"/>
              </w:rPr>
              <w:t>2015</w:t>
            </w:r>
            <w:r w:rsidRPr="00B05391">
              <w:rPr>
                <w:sz w:val="21"/>
                <w:szCs w:val="21"/>
              </w:rPr>
              <w:t xml:space="preserve">. </w:t>
            </w:r>
            <w:r w:rsidRPr="00B05391">
              <w:rPr>
                <w:caps/>
                <w:sz w:val="21"/>
                <w:szCs w:val="21"/>
              </w:rPr>
              <w:t xml:space="preserve">ISSN 0969-0239. </w:t>
            </w:r>
          </w:p>
          <w:p w14:paraId="42218825" w14:textId="77777777" w:rsidR="000E3448" w:rsidRPr="00B05391" w:rsidRDefault="000E3448" w:rsidP="00E14123">
            <w:pPr>
              <w:spacing w:before="60" w:after="60"/>
              <w:jc w:val="both"/>
              <w:rPr>
                <w:caps/>
                <w:sz w:val="21"/>
                <w:szCs w:val="21"/>
              </w:rPr>
            </w:pPr>
            <w:r w:rsidRPr="00B05391">
              <w:rPr>
                <w:caps/>
                <w:sz w:val="21"/>
                <w:szCs w:val="21"/>
              </w:rPr>
              <w:t xml:space="preserve">KOžáKOVá, Z., </w:t>
            </w:r>
            <w:r w:rsidRPr="00B05391">
              <w:rPr>
                <w:b/>
                <w:caps/>
                <w:sz w:val="21"/>
                <w:szCs w:val="21"/>
              </w:rPr>
              <w:t>KUřITKA, I. (30%)</w:t>
            </w:r>
            <w:r w:rsidRPr="00B05391">
              <w:rPr>
                <w:caps/>
                <w:sz w:val="21"/>
                <w:szCs w:val="21"/>
              </w:rPr>
              <w:t>, KAZANTSEVA, N.E</w:t>
            </w:r>
            <w:r>
              <w:rPr>
                <w:caps/>
                <w:sz w:val="21"/>
                <w:szCs w:val="21"/>
              </w:rPr>
              <w:t xml:space="preserve">., </w:t>
            </w:r>
            <w:r w:rsidRPr="00B05391">
              <w:rPr>
                <w:caps/>
                <w:sz w:val="21"/>
                <w:szCs w:val="21"/>
              </w:rPr>
              <w:t xml:space="preserve">BABAYAN, V., PASTOREK, M., MACHOVSKý, M., BAžANT, P., SáHA, P.: </w:t>
            </w:r>
            <w:r w:rsidRPr="00B05391">
              <w:rPr>
                <w:sz w:val="21"/>
                <w:szCs w:val="21"/>
              </w:rPr>
              <w:t xml:space="preserve">The formation mechanism of iron oxide nanoparticles within the microwave-assisted solvothermal synthesis and its correlation with the structural and magnetic properties. </w:t>
            </w:r>
            <w:r w:rsidRPr="00B05391">
              <w:rPr>
                <w:i/>
                <w:sz w:val="21"/>
                <w:szCs w:val="21"/>
              </w:rPr>
              <w:t>Dalton Transactions</w:t>
            </w:r>
            <w:r w:rsidRPr="00B05391">
              <w:rPr>
                <w:sz w:val="21"/>
                <w:szCs w:val="21"/>
              </w:rPr>
              <w:t xml:space="preserve"> 44(48), 2199-2118, </w:t>
            </w:r>
            <w:r w:rsidRPr="00B05391">
              <w:rPr>
                <w:b/>
                <w:sz w:val="21"/>
                <w:szCs w:val="21"/>
              </w:rPr>
              <w:t>2015</w:t>
            </w:r>
            <w:r w:rsidRPr="00B05391">
              <w:rPr>
                <w:sz w:val="21"/>
                <w:szCs w:val="21"/>
              </w:rPr>
              <w:t xml:space="preserve">. </w:t>
            </w:r>
            <w:r w:rsidRPr="00B05391">
              <w:rPr>
                <w:caps/>
                <w:sz w:val="21"/>
                <w:szCs w:val="21"/>
              </w:rPr>
              <w:t xml:space="preserve">ISSN 1477-9226. </w:t>
            </w:r>
          </w:p>
          <w:p w14:paraId="1B70D201" w14:textId="77777777" w:rsidR="000E3448" w:rsidRPr="00B05391" w:rsidRDefault="000E3448" w:rsidP="00E14123">
            <w:pPr>
              <w:spacing w:before="60" w:after="60"/>
              <w:jc w:val="both"/>
              <w:rPr>
                <w:caps/>
                <w:sz w:val="21"/>
                <w:szCs w:val="21"/>
              </w:rPr>
            </w:pPr>
            <w:r w:rsidRPr="00B05391">
              <w:rPr>
                <w:caps/>
                <w:sz w:val="21"/>
                <w:szCs w:val="21"/>
              </w:rPr>
              <w:t xml:space="preserve">MACHOVSKý, M., </w:t>
            </w:r>
            <w:r w:rsidRPr="00B05391">
              <w:rPr>
                <w:b/>
                <w:caps/>
                <w:sz w:val="21"/>
                <w:szCs w:val="21"/>
              </w:rPr>
              <w:t>KUřITKA, I. (30%)</w:t>
            </w:r>
            <w:r w:rsidRPr="00B05391">
              <w:rPr>
                <w:caps/>
                <w:sz w:val="21"/>
                <w:szCs w:val="21"/>
              </w:rPr>
              <w:t xml:space="preserve">, BAžANT, P., VESELá, D., SáHA, P.: </w:t>
            </w:r>
            <w:r w:rsidRPr="00B05391">
              <w:rPr>
                <w:sz w:val="21"/>
                <w:szCs w:val="21"/>
              </w:rPr>
              <w:t xml:space="preserve">Antibacterial performance of ZnO-based fillers with mesoscale structured morphology in model medical PVC composites. </w:t>
            </w:r>
            <w:r w:rsidRPr="00B05391">
              <w:rPr>
                <w:i/>
                <w:sz w:val="21"/>
                <w:szCs w:val="21"/>
              </w:rPr>
              <w:t xml:space="preserve">Materials Science and Engineering C </w:t>
            </w:r>
            <w:r w:rsidRPr="00B05391">
              <w:rPr>
                <w:sz w:val="21"/>
                <w:szCs w:val="21"/>
              </w:rPr>
              <w:t xml:space="preserve">41, 70-77, </w:t>
            </w:r>
            <w:r w:rsidRPr="00B05391">
              <w:rPr>
                <w:b/>
                <w:sz w:val="21"/>
                <w:szCs w:val="21"/>
              </w:rPr>
              <w:t>2014</w:t>
            </w:r>
            <w:r w:rsidRPr="00B05391">
              <w:rPr>
                <w:sz w:val="21"/>
                <w:szCs w:val="21"/>
              </w:rPr>
              <w:t xml:space="preserve">. </w:t>
            </w:r>
            <w:r w:rsidRPr="00B05391">
              <w:rPr>
                <w:caps/>
                <w:sz w:val="21"/>
                <w:szCs w:val="21"/>
              </w:rPr>
              <w:t xml:space="preserve">ISSN 0928-4931. </w:t>
            </w:r>
          </w:p>
          <w:p w14:paraId="52352CAE" w14:textId="77777777" w:rsidR="000E3448" w:rsidRDefault="000E3448" w:rsidP="00E141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jc w:val="both"/>
              <w:rPr>
                <w:b/>
              </w:rPr>
            </w:pPr>
            <w:r w:rsidRPr="00B05391">
              <w:rPr>
                <w:caps/>
                <w:sz w:val="21"/>
                <w:szCs w:val="21"/>
              </w:rPr>
              <w:t xml:space="preserve">Bažant, P., </w:t>
            </w:r>
            <w:r w:rsidRPr="00B05391">
              <w:rPr>
                <w:b/>
                <w:caps/>
                <w:sz w:val="21"/>
                <w:szCs w:val="21"/>
              </w:rPr>
              <w:t>KuŘitka, I. (40%)</w:t>
            </w:r>
            <w:r w:rsidRPr="00B05391">
              <w:rPr>
                <w:caps/>
                <w:sz w:val="21"/>
                <w:szCs w:val="21"/>
              </w:rPr>
              <w:t>,</w:t>
            </w:r>
            <w:r w:rsidRPr="00B05391">
              <w:rPr>
                <w:b/>
                <w:caps/>
                <w:sz w:val="21"/>
                <w:szCs w:val="21"/>
              </w:rPr>
              <w:t xml:space="preserve"> </w:t>
            </w:r>
            <w:r w:rsidRPr="00B05391">
              <w:rPr>
                <w:caps/>
                <w:sz w:val="21"/>
                <w:szCs w:val="21"/>
              </w:rPr>
              <w:t xml:space="preserve">MunSter, L., Machovský, M., KOŽÁKOVÁ, Z., SÁHA, p.: </w:t>
            </w:r>
            <w:r w:rsidRPr="00B05391">
              <w:rPr>
                <w:sz w:val="21"/>
                <w:szCs w:val="21"/>
              </w:rPr>
              <w:t xml:space="preserve">Hybrid nanostructured Ag/ZnO decorated powder cellulose fillers for medical plastics with enhanced surface antibacterial activity. </w:t>
            </w:r>
            <w:r w:rsidRPr="00B05391">
              <w:rPr>
                <w:i/>
                <w:sz w:val="21"/>
                <w:szCs w:val="21"/>
              </w:rPr>
              <w:t xml:space="preserve">Journal of Materials Science </w:t>
            </w:r>
            <w:r w:rsidRPr="00B05391">
              <w:rPr>
                <w:sz w:val="21"/>
                <w:szCs w:val="21"/>
              </w:rPr>
              <w:t>–</w:t>
            </w:r>
            <w:r w:rsidRPr="00B05391">
              <w:rPr>
                <w:i/>
                <w:sz w:val="21"/>
                <w:szCs w:val="21"/>
              </w:rPr>
              <w:t xml:space="preserve"> Materials in Medicine </w:t>
            </w:r>
            <w:r w:rsidRPr="00B05391">
              <w:rPr>
                <w:sz w:val="21"/>
                <w:szCs w:val="21"/>
              </w:rPr>
              <w:t>62</w:t>
            </w:r>
            <w:r w:rsidRPr="00B05391">
              <w:rPr>
                <w:rStyle w:val="databold"/>
                <w:sz w:val="21"/>
                <w:szCs w:val="21"/>
              </w:rPr>
              <w:t xml:space="preserve">, 179-187, </w:t>
            </w:r>
            <w:r w:rsidRPr="00FB6134">
              <w:rPr>
                <w:rStyle w:val="databold"/>
                <w:b/>
                <w:sz w:val="21"/>
                <w:szCs w:val="21"/>
              </w:rPr>
              <w:t>2014</w:t>
            </w:r>
            <w:r w:rsidRPr="00B05391">
              <w:rPr>
                <w:rStyle w:val="databold"/>
                <w:sz w:val="21"/>
                <w:szCs w:val="21"/>
              </w:rPr>
              <w:t xml:space="preserve">. </w:t>
            </w:r>
          </w:p>
        </w:tc>
      </w:tr>
      <w:tr w:rsidR="000E3448" w14:paraId="1898DEBB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61E13AC7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5124DE02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3BA557C4" w14:textId="5F9A2403" w:rsidR="00D71C87" w:rsidRPr="0065275E" w:rsidRDefault="000E3448" w:rsidP="0000284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E41E0A">
              <w:rPr>
                <w:sz w:val="21"/>
                <w:szCs w:val="21"/>
              </w:rPr>
              <w:t>2003: Linkoping University, Švédsko, ERASMUS – SOCRATES, doktorský projekt na studium interakce polyanilín – lithium pomocí fotoelektronových spektroskopií (5 měsíců)</w:t>
            </w:r>
          </w:p>
        </w:tc>
      </w:tr>
      <w:tr w:rsidR="00706AEE" w14:paraId="0FC9F99E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0E65CA7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72152BF7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1"/>
            <w:shd w:val="clear" w:color="auto" w:fill="F7CAAC"/>
          </w:tcPr>
          <w:p w14:paraId="3144A2C9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21" w:type="dxa"/>
            <w:gridSpan w:val="32"/>
          </w:tcPr>
          <w:p w14:paraId="3125BCD5" w14:textId="77777777" w:rsidR="000E3448" w:rsidRDefault="000E3448" w:rsidP="000E3448">
            <w:pPr>
              <w:jc w:val="both"/>
            </w:pPr>
          </w:p>
        </w:tc>
      </w:tr>
      <w:tr w:rsidR="000E3448" w14:paraId="30B8CCB4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62DC1905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706AEE" w14:paraId="113D8632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3C91E0D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18" w:type="dxa"/>
            <w:gridSpan w:val="105"/>
          </w:tcPr>
          <w:p w14:paraId="436B94F0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706AEE" w14:paraId="648D9497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0051D8D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18" w:type="dxa"/>
            <w:gridSpan w:val="105"/>
          </w:tcPr>
          <w:p w14:paraId="5EF7D404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706AEE" w14:paraId="6752125A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268A45B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18" w:type="dxa"/>
            <w:gridSpan w:val="105"/>
          </w:tcPr>
          <w:p w14:paraId="21A2382E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706AEE" w14:paraId="1761BEDB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5296F82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06" w:type="dxa"/>
            <w:gridSpan w:val="52"/>
          </w:tcPr>
          <w:p w14:paraId="04BA30B5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72" w:name="Lehocký"/>
            <w:bookmarkEnd w:id="72"/>
            <w:r w:rsidRPr="00B96B61">
              <w:rPr>
                <w:b/>
              </w:rPr>
              <w:t>Marián Lehocký</w:t>
            </w:r>
          </w:p>
        </w:tc>
        <w:tc>
          <w:tcPr>
            <w:tcW w:w="779" w:type="dxa"/>
            <w:gridSpan w:val="20"/>
            <w:shd w:val="clear" w:color="auto" w:fill="F7CAAC"/>
          </w:tcPr>
          <w:p w14:paraId="75EB48F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33" w:type="dxa"/>
            <w:gridSpan w:val="33"/>
          </w:tcPr>
          <w:p w14:paraId="5E5C5625" w14:textId="77777777" w:rsidR="000E3448" w:rsidRDefault="000E3448" w:rsidP="000E3448">
            <w:pPr>
              <w:jc w:val="both"/>
            </w:pPr>
            <w:r>
              <w:t>doc. Ing., Ph.D.</w:t>
            </w:r>
          </w:p>
        </w:tc>
      </w:tr>
      <w:tr w:rsidR="0094363B" w14:paraId="1FCBBDDC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1BE3A33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06FA202C" w14:textId="77777777" w:rsidR="000E3448" w:rsidRDefault="000E3448" w:rsidP="000E3448">
            <w:pPr>
              <w:jc w:val="both"/>
            </w:pPr>
            <w:r>
              <w:t>1977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44B0F6A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53F22C45" w14:textId="77777777" w:rsidR="000E3448" w:rsidRPr="003A3B81" w:rsidRDefault="000E3448" w:rsidP="000E3448">
            <w:pPr>
              <w:jc w:val="both"/>
            </w:pPr>
            <w:r w:rsidRPr="003A3B81">
              <w:t>pp.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0C992C3C" w14:textId="77777777" w:rsidR="000E3448" w:rsidRPr="003A3B81" w:rsidRDefault="000E3448" w:rsidP="000E3448">
            <w:pPr>
              <w:jc w:val="both"/>
              <w:rPr>
                <w:b/>
              </w:rPr>
            </w:pPr>
            <w:r w:rsidRPr="003A3B81">
              <w:rPr>
                <w:b/>
              </w:rPr>
              <w:t>rozsah</w:t>
            </w:r>
          </w:p>
        </w:tc>
        <w:tc>
          <w:tcPr>
            <w:tcW w:w="779" w:type="dxa"/>
            <w:gridSpan w:val="20"/>
          </w:tcPr>
          <w:p w14:paraId="6B42B31D" w14:textId="77777777" w:rsidR="000E3448" w:rsidRPr="003A3B81" w:rsidRDefault="000E3448" w:rsidP="000E3448">
            <w:pPr>
              <w:jc w:val="both"/>
            </w:pPr>
            <w:r w:rsidRPr="003A3B81">
              <w:t>40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78DE5E03" w14:textId="77777777" w:rsidR="000E3448" w:rsidRPr="003A3B81" w:rsidRDefault="000E3448" w:rsidP="000E3448">
            <w:pPr>
              <w:jc w:val="both"/>
              <w:rPr>
                <w:b/>
              </w:rPr>
            </w:pPr>
            <w:r w:rsidRPr="003A3B81">
              <w:rPr>
                <w:b/>
              </w:rPr>
              <w:t>do kdy</w:t>
            </w:r>
          </w:p>
        </w:tc>
        <w:tc>
          <w:tcPr>
            <w:tcW w:w="1515" w:type="dxa"/>
            <w:gridSpan w:val="15"/>
          </w:tcPr>
          <w:p w14:paraId="05C98A4F" w14:textId="77777777" w:rsidR="000E3448" w:rsidRPr="003A3B81" w:rsidRDefault="000E3448" w:rsidP="000E3448">
            <w:pPr>
              <w:jc w:val="both"/>
            </w:pPr>
            <w:r w:rsidRPr="003A3B81">
              <w:t>N</w:t>
            </w:r>
          </w:p>
        </w:tc>
      </w:tr>
      <w:tr w:rsidR="000E3448" w14:paraId="4DC059B1" w14:textId="77777777" w:rsidTr="00D44001">
        <w:trPr>
          <w:gridAfter w:val="1"/>
          <w:wAfter w:w="141" w:type="dxa"/>
        </w:trPr>
        <w:tc>
          <w:tcPr>
            <w:tcW w:w="5340" w:type="dxa"/>
            <w:gridSpan w:val="37"/>
            <w:shd w:val="clear" w:color="auto" w:fill="F7CAAC"/>
          </w:tcPr>
          <w:p w14:paraId="663F6D7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2A589367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231BB05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79" w:type="dxa"/>
            <w:gridSpan w:val="20"/>
          </w:tcPr>
          <w:p w14:paraId="78488584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1137149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5" w:type="dxa"/>
            <w:gridSpan w:val="15"/>
          </w:tcPr>
          <w:p w14:paraId="091D8D3F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4D47B98B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  <w:shd w:val="clear" w:color="auto" w:fill="F7CAAC"/>
          </w:tcPr>
          <w:p w14:paraId="673DB0CB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4" w:type="dxa"/>
            <w:gridSpan w:val="29"/>
            <w:shd w:val="clear" w:color="auto" w:fill="F7CAAC"/>
          </w:tcPr>
          <w:p w14:paraId="44B43F4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33" w:type="dxa"/>
            <w:gridSpan w:val="33"/>
            <w:shd w:val="clear" w:color="auto" w:fill="F7CAAC"/>
          </w:tcPr>
          <w:p w14:paraId="51EB5C7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3158F7D2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53A5E1B0" w14:textId="77777777" w:rsidR="000E3448" w:rsidRDefault="000E3448" w:rsidP="000E3448">
            <w:pPr>
              <w:jc w:val="both"/>
            </w:pPr>
            <w:r w:rsidRPr="00ED06F7">
              <w:t>---</w:t>
            </w:r>
          </w:p>
        </w:tc>
        <w:tc>
          <w:tcPr>
            <w:tcW w:w="1774" w:type="dxa"/>
            <w:gridSpan w:val="29"/>
          </w:tcPr>
          <w:p w14:paraId="1DCFEEC3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33" w:type="dxa"/>
            <w:gridSpan w:val="33"/>
          </w:tcPr>
          <w:p w14:paraId="4D076FCD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5B67D335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5C198DF5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62E033CC" w14:textId="77777777" w:rsidTr="00D44001">
        <w:trPr>
          <w:gridAfter w:val="1"/>
          <w:wAfter w:w="141" w:type="dxa"/>
          <w:trHeight w:val="466"/>
        </w:trPr>
        <w:tc>
          <w:tcPr>
            <w:tcW w:w="10349" w:type="dxa"/>
            <w:gridSpan w:val="119"/>
            <w:tcBorders>
              <w:top w:val="nil"/>
            </w:tcBorders>
          </w:tcPr>
          <w:p w14:paraId="7004D6FD" w14:textId="73E71306" w:rsidR="00171ACE" w:rsidRPr="00FC2878" w:rsidRDefault="0066467D" w:rsidP="00171ACE">
            <w:pPr>
              <w:pStyle w:val="Zkladntext"/>
              <w:spacing w:before="60" w:after="60" w:line="240" w:lineRule="auto"/>
              <w:ind w:right="108"/>
            </w:pPr>
            <w:hyperlink w:anchor="Apl_kol_a_povrch_chem" w:history="1">
              <w:r w:rsidR="00FC2878" w:rsidRPr="00FC2878">
                <w:rPr>
                  <w:rStyle w:val="Hypertextovodkaz"/>
                  <w:b/>
                  <w:color w:val="auto"/>
                  <w:u w:val="none"/>
                  <w:lang w:val="en-GB"/>
                </w:rPr>
                <w:t>Applied</w:t>
              </w:r>
            </w:hyperlink>
            <w:r w:rsidR="00FC2878" w:rsidRPr="00FC2878">
              <w:rPr>
                <w:rStyle w:val="Hypertextovodkaz"/>
                <w:b/>
                <w:color w:val="auto"/>
                <w:u w:val="none"/>
                <w:lang w:val="en-GB"/>
              </w:rPr>
              <w:t xml:space="preserve"> Colloid and Surface Chemistry</w:t>
            </w:r>
            <w:r w:rsidR="00FC2878" w:rsidRPr="00FC2878">
              <w:t xml:space="preserve"> </w:t>
            </w:r>
            <w:r w:rsidR="00171ACE" w:rsidRPr="00FC2878">
              <w:t>(50% p)</w:t>
            </w:r>
          </w:p>
          <w:p w14:paraId="2F83BC74" w14:textId="4E446B44" w:rsidR="000E3448" w:rsidRPr="00FC2878" w:rsidRDefault="003E733D" w:rsidP="00171ACE">
            <w:pPr>
              <w:pStyle w:val="Zkladntext"/>
              <w:spacing w:before="60" w:after="60" w:line="240" w:lineRule="auto"/>
              <w:ind w:right="108"/>
            </w:pPr>
            <w:r w:rsidRPr="00FC2878">
              <w:t>Biomaterials II</w:t>
            </w:r>
            <w:r w:rsidR="00171ACE" w:rsidRPr="00FC2878">
              <w:t xml:space="preserve"> (20% p)</w:t>
            </w:r>
          </w:p>
          <w:p w14:paraId="391E84FA" w14:textId="0F383538" w:rsidR="00171ACE" w:rsidRDefault="00FC2878" w:rsidP="00171ACE">
            <w:pPr>
              <w:pStyle w:val="Zkladntext"/>
              <w:spacing w:before="60" w:after="60" w:line="240" w:lineRule="auto"/>
              <w:ind w:right="108"/>
            </w:pPr>
            <w:r w:rsidRPr="00FC2878">
              <w:rPr>
                <w:b/>
              </w:rPr>
              <w:t>Technology of Ceramic and Metallic Biomaterials</w:t>
            </w:r>
            <w:r w:rsidRPr="00FC2878">
              <w:t xml:space="preserve"> </w:t>
            </w:r>
            <w:r w:rsidR="00171ACE" w:rsidRPr="00FC2878">
              <w:t>(100% p)</w:t>
            </w:r>
          </w:p>
        </w:tc>
      </w:tr>
      <w:tr w:rsidR="000E3448" w14:paraId="25CF292B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4E30162A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034F11A7" w14:textId="77777777" w:rsidTr="00D44001">
        <w:trPr>
          <w:gridAfter w:val="1"/>
          <w:wAfter w:w="141" w:type="dxa"/>
          <w:trHeight w:val="183"/>
        </w:trPr>
        <w:tc>
          <w:tcPr>
            <w:tcW w:w="10349" w:type="dxa"/>
            <w:gridSpan w:val="119"/>
          </w:tcPr>
          <w:p w14:paraId="176B1D48" w14:textId="77777777" w:rsidR="000E3448" w:rsidRPr="003A3B81" w:rsidRDefault="000E3448" w:rsidP="00E14123">
            <w:pPr>
              <w:spacing w:before="60" w:after="60"/>
              <w:jc w:val="both"/>
              <w:rPr>
                <w:b/>
              </w:rPr>
            </w:pPr>
            <w:r w:rsidRPr="003A3B81">
              <w:rPr>
                <w:rFonts w:eastAsia="Calibri"/>
              </w:rPr>
              <w:t xml:space="preserve">2004: UTB Zlín, </w:t>
            </w:r>
            <w:r w:rsidRPr="00ED06F7">
              <w:rPr>
                <w:rFonts w:eastAsia="Calibri"/>
              </w:rPr>
              <w:t xml:space="preserve">FT, SP </w:t>
            </w:r>
            <w:r w:rsidRPr="00ED06F7">
              <w:t>Chemie a technologie materiálů</w:t>
            </w:r>
            <w:r w:rsidRPr="00ED06F7">
              <w:rPr>
                <w:rFonts w:eastAsia="Calibri"/>
              </w:rPr>
              <w:t xml:space="preserve">, </w:t>
            </w:r>
            <w:r w:rsidRPr="00ED06F7">
              <w:t>obor</w:t>
            </w:r>
            <w:r w:rsidRPr="00ED06F7">
              <w:rPr>
                <w:rFonts w:eastAsia="Calibri"/>
              </w:rPr>
              <w:t xml:space="preserve"> Technologie makromolekulárních látek</w:t>
            </w:r>
            <w:r w:rsidRPr="00ED06F7">
              <w:t>, Ph</w:t>
            </w:r>
            <w:r w:rsidRPr="003A3B81">
              <w:t>.D.</w:t>
            </w:r>
          </w:p>
        </w:tc>
      </w:tr>
      <w:tr w:rsidR="000E3448" w14:paraId="36132A00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0B64D38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72AAA9F8" w14:textId="77777777" w:rsidTr="00D44001">
        <w:trPr>
          <w:gridAfter w:val="1"/>
          <w:wAfter w:w="141" w:type="dxa"/>
          <w:trHeight w:val="1090"/>
        </w:trPr>
        <w:tc>
          <w:tcPr>
            <w:tcW w:w="10349" w:type="dxa"/>
            <w:gridSpan w:val="119"/>
          </w:tcPr>
          <w:p w14:paraId="183F1191" w14:textId="77777777" w:rsidR="000E3448" w:rsidRPr="003A3B81" w:rsidRDefault="000E3448" w:rsidP="000E3448">
            <w:pPr>
              <w:spacing w:before="40"/>
              <w:jc w:val="both"/>
            </w:pPr>
            <w:r w:rsidRPr="0040162A">
              <w:t>02/2002 – 09</w:t>
            </w:r>
            <w:r w:rsidRPr="003A3B81">
              <w:t>/2002: University of Aveiro, CICECO Department of Chemistry, Portugalsko, EC Marie Curie stipendium, vědeckovýzkumný pracovník</w:t>
            </w:r>
          </w:p>
          <w:p w14:paraId="4691AE7C" w14:textId="77777777" w:rsidR="000E3448" w:rsidRPr="003A3B81" w:rsidRDefault="000E3448" w:rsidP="00E14123">
            <w:pPr>
              <w:spacing w:before="20" w:after="20"/>
              <w:jc w:val="both"/>
            </w:pPr>
            <w:r>
              <w:t>0</w:t>
            </w:r>
            <w:r w:rsidRPr="003A3B81">
              <w:t xml:space="preserve">9/2004 – </w:t>
            </w:r>
            <w:r>
              <w:t>0</w:t>
            </w:r>
            <w:r w:rsidRPr="003A3B81">
              <w:t>9/2005: University of Aveiro, CICECO Department of Chemistry, Portugalsko, post-doktorský pobyt, vědeckovýzkumný pracovník</w:t>
            </w:r>
          </w:p>
          <w:p w14:paraId="5DDF9779" w14:textId="77777777" w:rsidR="000E3448" w:rsidRPr="003A3B81" w:rsidRDefault="000E3448" w:rsidP="00E14123">
            <w:pPr>
              <w:spacing w:before="20" w:after="20"/>
              <w:jc w:val="both"/>
            </w:pPr>
            <w:r>
              <w:t>0</w:t>
            </w:r>
            <w:r w:rsidRPr="003A3B81">
              <w:t xml:space="preserve">9/2005 – </w:t>
            </w:r>
            <w:r>
              <w:t>0</w:t>
            </w:r>
            <w:r w:rsidRPr="003A3B81">
              <w:t>8/2007: UTB Zlín, FT, Ústav fyziky a materiálového inženýrství, odborný asistent</w:t>
            </w:r>
          </w:p>
          <w:p w14:paraId="65C2E149" w14:textId="77777777" w:rsidR="000E3448" w:rsidRPr="003A3B81" w:rsidRDefault="000E3448" w:rsidP="00E14123">
            <w:pPr>
              <w:spacing w:before="20" w:after="20"/>
              <w:jc w:val="both"/>
            </w:pPr>
            <w:r>
              <w:t>0</w:t>
            </w:r>
            <w:r w:rsidRPr="003A3B81">
              <w:t>9/ 2007 – 10/2008: UTB Zlín, Univerzitní institut, výzkumný pracovník</w:t>
            </w:r>
          </w:p>
          <w:p w14:paraId="00498FAE" w14:textId="77777777" w:rsidR="000E3448" w:rsidRPr="003A3B81" w:rsidRDefault="000E3448" w:rsidP="00E14123">
            <w:pPr>
              <w:spacing w:before="20" w:after="20"/>
              <w:jc w:val="both"/>
            </w:pPr>
            <w:r w:rsidRPr="003A3B81">
              <w:t xml:space="preserve">11/2008 – dosud: UTB </w:t>
            </w:r>
            <w:r>
              <w:t>Zlín</w:t>
            </w:r>
            <w:r w:rsidRPr="003A3B81">
              <w:t>, vědecko-výzkumný pracovník, docent</w:t>
            </w:r>
          </w:p>
          <w:p w14:paraId="2119B7BE" w14:textId="77777777" w:rsidR="000E3448" w:rsidRDefault="000E3448" w:rsidP="000E3448">
            <w:pPr>
              <w:spacing w:after="40"/>
              <w:jc w:val="both"/>
            </w:pPr>
            <w:r>
              <w:t>0</w:t>
            </w:r>
            <w:r w:rsidRPr="003A3B81">
              <w:t xml:space="preserve">9/2016 – dosud: </w:t>
            </w:r>
            <w:r>
              <w:t xml:space="preserve">UTB Zlín, FT, </w:t>
            </w:r>
            <w:r w:rsidRPr="003A3B81">
              <w:t xml:space="preserve">Ústav technologie tuků, tenzidů a kosmetiky, </w:t>
            </w:r>
            <w:r>
              <w:t>ředitel</w:t>
            </w:r>
          </w:p>
        </w:tc>
      </w:tr>
      <w:tr w:rsidR="000E3448" w14:paraId="0D371E03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1847954B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5949E232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168722AC" w14:textId="77777777" w:rsidR="000E3448" w:rsidRPr="00AE28D1" w:rsidRDefault="000E3448" w:rsidP="00E14123">
            <w:pPr>
              <w:spacing w:before="60" w:after="60"/>
              <w:jc w:val="both"/>
            </w:pPr>
            <w:r w:rsidRPr="00AE28D1">
              <w:t xml:space="preserve">Počet obhájených prací, které vyučující vedl v období 2013 </w:t>
            </w:r>
            <w:r w:rsidRPr="00AE28D1">
              <w:rPr>
                <w:rFonts w:eastAsia="Calibri"/>
              </w:rPr>
              <w:t xml:space="preserve">– </w:t>
            </w:r>
            <w:r w:rsidRPr="00AE28D1">
              <w:t>2017</w:t>
            </w:r>
            <w:r w:rsidRPr="003A3B81">
              <w:t>: 3 BP, 5 DP, 2 DisP.</w:t>
            </w:r>
          </w:p>
        </w:tc>
      </w:tr>
      <w:tr w:rsidR="0094363B" w14:paraId="04E9F845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02777D79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3D152E40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709C15EE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21" w:type="dxa"/>
            <w:gridSpan w:val="32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2F0243A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0BAF0765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</w:tcPr>
          <w:p w14:paraId="1EE6350D" w14:textId="77777777" w:rsidR="000E3448" w:rsidRPr="00F55552" w:rsidRDefault="000E3448" w:rsidP="00E14123">
            <w:pPr>
              <w:spacing w:before="20" w:after="20"/>
              <w:jc w:val="both"/>
            </w:pPr>
            <w:r>
              <w:rPr>
                <w:rFonts w:eastAsia="Calibri"/>
                <w:lang w:eastAsia="en-US"/>
              </w:rPr>
              <w:t>Fyzikální chemie</w:t>
            </w:r>
          </w:p>
        </w:tc>
        <w:tc>
          <w:tcPr>
            <w:tcW w:w="2270" w:type="dxa"/>
            <w:gridSpan w:val="21"/>
          </w:tcPr>
          <w:p w14:paraId="008E003B" w14:textId="77777777" w:rsidR="000E3448" w:rsidRPr="00F55552" w:rsidRDefault="000E3448" w:rsidP="00E14123">
            <w:pPr>
              <w:spacing w:before="20" w:after="20"/>
              <w:jc w:val="both"/>
            </w:pPr>
            <w:r w:rsidRPr="00F55552">
              <w:t>20</w:t>
            </w:r>
            <w:r>
              <w:t>08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62AB7601" w14:textId="77777777" w:rsidR="000E3448" w:rsidRPr="00F55552" w:rsidRDefault="000E3448" w:rsidP="00E14123">
            <w:pPr>
              <w:spacing w:before="20" w:after="20"/>
              <w:jc w:val="both"/>
            </w:pPr>
            <w:r>
              <w:t>VUT Brno</w:t>
            </w:r>
          </w:p>
        </w:tc>
        <w:tc>
          <w:tcPr>
            <w:tcW w:w="706" w:type="dxa"/>
            <w:gridSpan w:val="17"/>
            <w:tcBorders>
              <w:left w:val="single" w:sz="12" w:space="0" w:color="auto"/>
            </w:tcBorders>
            <w:shd w:val="clear" w:color="auto" w:fill="F7CAAC"/>
          </w:tcPr>
          <w:p w14:paraId="66DAE266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9"/>
            <w:shd w:val="clear" w:color="auto" w:fill="F7CAAC"/>
          </w:tcPr>
          <w:p w14:paraId="762C46C8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16" w:type="dxa"/>
            <w:gridSpan w:val="6"/>
            <w:shd w:val="clear" w:color="auto" w:fill="F7CAAC"/>
          </w:tcPr>
          <w:p w14:paraId="1BA45DCB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7FEBD117" w14:textId="77777777" w:rsidTr="00D44001">
        <w:trPr>
          <w:gridAfter w:val="1"/>
          <w:wAfter w:w="141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54BB6E94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358E0925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  <w:shd w:val="clear" w:color="auto" w:fill="F7CAAC"/>
          </w:tcPr>
          <w:p w14:paraId="2501A111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6" w:type="dxa"/>
            <w:gridSpan w:val="17"/>
            <w:vMerge w:val="restart"/>
            <w:tcBorders>
              <w:left w:val="single" w:sz="12" w:space="0" w:color="auto"/>
            </w:tcBorders>
          </w:tcPr>
          <w:p w14:paraId="4A8CCDBC" w14:textId="77777777" w:rsidR="000E3448" w:rsidRPr="00E720A4" w:rsidRDefault="000E3448" w:rsidP="000E3448">
            <w:pPr>
              <w:jc w:val="both"/>
              <w:rPr>
                <w:b/>
              </w:rPr>
            </w:pPr>
            <w:r w:rsidRPr="00E720A4">
              <w:rPr>
                <w:b/>
              </w:rPr>
              <w:t>683</w:t>
            </w:r>
          </w:p>
        </w:tc>
        <w:tc>
          <w:tcPr>
            <w:tcW w:w="699" w:type="dxa"/>
            <w:gridSpan w:val="9"/>
            <w:vMerge w:val="restart"/>
          </w:tcPr>
          <w:p w14:paraId="16BD86DB" w14:textId="77777777" w:rsidR="000E3448" w:rsidRPr="00E720A4" w:rsidRDefault="000E3448" w:rsidP="000E3448">
            <w:pPr>
              <w:jc w:val="both"/>
              <w:rPr>
                <w:b/>
              </w:rPr>
            </w:pPr>
            <w:r w:rsidRPr="00E720A4">
              <w:rPr>
                <w:b/>
              </w:rPr>
              <w:t>553</w:t>
            </w:r>
          </w:p>
        </w:tc>
        <w:tc>
          <w:tcPr>
            <w:tcW w:w="816" w:type="dxa"/>
            <w:gridSpan w:val="6"/>
            <w:vMerge w:val="restart"/>
          </w:tcPr>
          <w:p w14:paraId="7FEB4610" w14:textId="77777777" w:rsidR="000E3448" w:rsidRPr="00E720A4" w:rsidRDefault="000E3448" w:rsidP="000E3448">
            <w:pPr>
              <w:jc w:val="both"/>
              <w:rPr>
                <w:b/>
              </w:rPr>
            </w:pPr>
            <w:r w:rsidRPr="00E720A4">
              <w:rPr>
                <w:b/>
              </w:rPr>
              <w:t>5</w:t>
            </w:r>
          </w:p>
        </w:tc>
      </w:tr>
      <w:tr w:rsidR="0094363B" w14:paraId="212B30F0" w14:textId="77777777" w:rsidTr="00D44001">
        <w:trPr>
          <w:gridAfter w:val="1"/>
          <w:wAfter w:w="141" w:type="dxa"/>
          <w:trHeight w:val="205"/>
        </w:trPr>
        <w:tc>
          <w:tcPr>
            <w:tcW w:w="3567" w:type="dxa"/>
            <w:gridSpan w:val="28"/>
          </w:tcPr>
          <w:p w14:paraId="14C1542C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57C6D65A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8"/>
            <w:tcBorders>
              <w:right w:val="single" w:sz="12" w:space="0" w:color="auto"/>
            </w:tcBorders>
          </w:tcPr>
          <w:p w14:paraId="021A27A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vMerge/>
            <w:tcBorders>
              <w:left w:val="single" w:sz="12" w:space="0" w:color="auto"/>
            </w:tcBorders>
            <w:vAlign w:val="center"/>
          </w:tcPr>
          <w:p w14:paraId="406F9C77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699" w:type="dxa"/>
            <w:gridSpan w:val="9"/>
            <w:vMerge/>
            <w:vAlign w:val="center"/>
          </w:tcPr>
          <w:p w14:paraId="14D24B91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16" w:type="dxa"/>
            <w:gridSpan w:val="6"/>
            <w:vMerge/>
            <w:vAlign w:val="center"/>
          </w:tcPr>
          <w:p w14:paraId="62A9A4FC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766AEF42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101356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62ABF7D7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7F69A950" w14:textId="77777777" w:rsidR="000E3448" w:rsidRPr="00E720A4" w:rsidRDefault="000E3448" w:rsidP="000E3448">
            <w:pPr>
              <w:spacing w:before="60" w:after="120"/>
              <w:jc w:val="both"/>
              <w:rPr>
                <w:lang w:val="en-GB"/>
              </w:rPr>
            </w:pPr>
            <w:r w:rsidRPr="00E720A4">
              <w:rPr>
                <w:caps/>
                <w:lang w:val="en-US"/>
              </w:rPr>
              <w:t>Swilem</w:t>
            </w:r>
            <w:r>
              <w:rPr>
                <w:caps/>
                <w:lang w:val="en-US"/>
              </w:rPr>
              <w:t>,</w:t>
            </w:r>
            <w:r w:rsidRPr="00E720A4">
              <w:rPr>
                <w:caps/>
                <w:lang w:val="en-US"/>
              </w:rPr>
              <w:t xml:space="preserve"> A.E., </w:t>
            </w:r>
            <w:r w:rsidRPr="00E720A4">
              <w:rPr>
                <w:b/>
                <w:caps/>
                <w:lang w:val="en-US"/>
              </w:rPr>
              <w:t>Lehocký</w:t>
            </w:r>
            <w:r>
              <w:rPr>
                <w:b/>
                <w:caps/>
                <w:lang w:val="en-US"/>
              </w:rPr>
              <w:t>,</w:t>
            </w:r>
            <w:r w:rsidRPr="00E720A4">
              <w:rPr>
                <w:b/>
                <w:caps/>
                <w:lang w:val="en-US"/>
              </w:rPr>
              <w:t xml:space="preserve"> M. (60%)</w:t>
            </w:r>
            <w:r w:rsidRPr="00E720A4">
              <w:rPr>
                <w:caps/>
                <w:lang w:val="en-US"/>
              </w:rPr>
              <w:t>, Humpolíček</w:t>
            </w:r>
            <w:r>
              <w:rPr>
                <w:caps/>
                <w:lang w:val="en-US"/>
              </w:rPr>
              <w:t>,</w:t>
            </w:r>
            <w:r w:rsidRPr="00E720A4">
              <w:rPr>
                <w:caps/>
                <w:lang w:val="en-US"/>
              </w:rPr>
              <w:t xml:space="preserve"> P., Kuceková</w:t>
            </w:r>
            <w:r>
              <w:rPr>
                <w:caps/>
                <w:lang w:val="en-US"/>
              </w:rPr>
              <w:t>,</w:t>
            </w:r>
            <w:r w:rsidRPr="00E720A4">
              <w:rPr>
                <w:caps/>
                <w:lang w:val="en-US"/>
              </w:rPr>
              <w:t xml:space="preserve"> Z., Junkar</w:t>
            </w:r>
            <w:r>
              <w:rPr>
                <w:caps/>
                <w:lang w:val="en-US"/>
              </w:rPr>
              <w:t>,</w:t>
            </w:r>
            <w:r w:rsidRPr="00E720A4">
              <w:rPr>
                <w:caps/>
                <w:lang w:val="en-US"/>
              </w:rPr>
              <w:t xml:space="preserve"> I., Mozetič</w:t>
            </w:r>
            <w:r>
              <w:rPr>
                <w:caps/>
                <w:lang w:val="en-US"/>
              </w:rPr>
              <w:t>,</w:t>
            </w:r>
            <w:r w:rsidRPr="00E720A4">
              <w:rPr>
                <w:caps/>
                <w:lang w:val="en-US"/>
              </w:rPr>
              <w:t xml:space="preserve"> M., Hamed</w:t>
            </w:r>
            <w:r>
              <w:rPr>
                <w:caps/>
                <w:lang w:val="en-US"/>
              </w:rPr>
              <w:t xml:space="preserve">, </w:t>
            </w:r>
            <w:r w:rsidRPr="00E720A4">
              <w:rPr>
                <w:caps/>
                <w:lang w:val="en-US"/>
              </w:rPr>
              <w:t>A.H., Novák</w:t>
            </w:r>
            <w:r>
              <w:rPr>
                <w:caps/>
                <w:lang w:val="en-US"/>
              </w:rPr>
              <w:t>,</w:t>
            </w:r>
            <w:r w:rsidRPr="00E720A4">
              <w:rPr>
                <w:caps/>
                <w:lang w:val="en-US"/>
              </w:rPr>
              <w:t xml:space="preserve"> I.</w:t>
            </w:r>
            <w:r>
              <w:rPr>
                <w:caps/>
                <w:lang w:val="en-US"/>
              </w:rPr>
              <w:t>:</w:t>
            </w:r>
            <w:r w:rsidRPr="00E720A4">
              <w:rPr>
                <w:lang w:val="en-US"/>
              </w:rPr>
              <w:t xml:space="preserve"> Developing a biomaterial interface based on poly(lactic acid) viaplasma-assisted covalent anchorage of d-glucosamine and itspotential for tissue regeneration. </w:t>
            </w:r>
            <w:r w:rsidRPr="00E720A4">
              <w:rPr>
                <w:i/>
                <w:lang w:val="en-US"/>
              </w:rPr>
              <w:t>Colloids and Surfaces B: Biointerfaces</w:t>
            </w:r>
            <w:r>
              <w:rPr>
                <w:lang w:val="en-US"/>
              </w:rPr>
              <w:t xml:space="preserve"> </w:t>
            </w:r>
            <w:r w:rsidRPr="00E720A4">
              <w:rPr>
                <w:lang w:val="en-US"/>
              </w:rPr>
              <w:t>59</w:t>
            </w:r>
            <w:r>
              <w:rPr>
                <w:lang w:val="en-US"/>
              </w:rPr>
              <w:t>-</w:t>
            </w:r>
            <w:r w:rsidRPr="00E720A4">
              <w:rPr>
                <w:lang w:val="en-US"/>
              </w:rPr>
              <w:t>65</w:t>
            </w:r>
            <w:r>
              <w:rPr>
                <w:lang w:val="en-US"/>
              </w:rPr>
              <w:t xml:space="preserve">, </w:t>
            </w:r>
            <w:r w:rsidRPr="00E720A4">
              <w:rPr>
                <w:b/>
                <w:lang w:val="en-US"/>
              </w:rPr>
              <w:t>2016</w:t>
            </w:r>
            <w:r w:rsidRPr="00E720A4">
              <w:rPr>
                <w:lang w:val="en-US"/>
              </w:rPr>
              <w:t xml:space="preserve">. </w:t>
            </w:r>
          </w:p>
          <w:p w14:paraId="13916976" w14:textId="77777777" w:rsidR="000E3448" w:rsidRDefault="000E3448" w:rsidP="000E3448">
            <w:pPr>
              <w:spacing w:after="120"/>
              <w:jc w:val="both"/>
            </w:pPr>
            <w:r w:rsidRPr="00E720A4">
              <w:rPr>
                <w:caps/>
              </w:rPr>
              <w:t>Ozaltin</w:t>
            </w:r>
            <w:r>
              <w:rPr>
                <w:caps/>
              </w:rPr>
              <w:t>,</w:t>
            </w:r>
            <w:r w:rsidRPr="00E720A4">
              <w:rPr>
                <w:caps/>
              </w:rPr>
              <w:t xml:space="preserve"> K., </w:t>
            </w:r>
            <w:r w:rsidRPr="00E720A4">
              <w:rPr>
                <w:b/>
                <w:bCs/>
                <w:caps/>
              </w:rPr>
              <w:t>Lehocký</w:t>
            </w:r>
            <w:r>
              <w:rPr>
                <w:b/>
                <w:bCs/>
                <w:caps/>
              </w:rPr>
              <w:t>,</w:t>
            </w:r>
            <w:r w:rsidRPr="00E720A4">
              <w:rPr>
                <w:b/>
                <w:bCs/>
                <w:caps/>
              </w:rPr>
              <w:t xml:space="preserve"> M. (60%)</w:t>
            </w:r>
            <w:r w:rsidRPr="00E720A4">
              <w:rPr>
                <w:caps/>
              </w:rPr>
              <w:t>, Humpol</w:t>
            </w:r>
            <w:r>
              <w:rPr>
                <w:caps/>
              </w:rPr>
              <w:t>ÍČ</w:t>
            </w:r>
            <w:r w:rsidRPr="00E720A4">
              <w:rPr>
                <w:caps/>
              </w:rPr>
              <w:t>ek</w:t>
            </w:r>
            <w:r>
              <w:rPr>
                <w:caps/>
              </w:rPr>
              <w:t>,</w:t>
            </w:r>
            <w:r w:rsidRPr="00E720A4">
              <w:rPr>
                <w:caps/>
              </w:rPr>
              <w:t xml:space="preserve"> P., Pelkov</w:t>
            </w:r>
            <w:r>
              <w:rPr>
                <w:caps/>
              </w:rPr>
              <w:t xml:space="preserve">Á, J., </w:t>
            </w:r>
            <w:r w:rsidRPr="00E720A4">
              <w:rPr>
                <w:caps/>
              </w:rPr>
              <w:t>Sáha</w:t>
            </w:r>
            <w:r>
              <w:rPr>
                <w:caps/>
              </w:rPr>
              <w:t>,</w:t>
            </w:r>
            <w:r w:rsidRPr="00E720A4">
              <w:rPr>
                <w:caps/>
              </w:rPr>
              <w:t xml:space="preserve"> P.:</w:t>
            </w:r>
            <w:r w:rsidRPr="00E720A4">
              <w:t xml:space="preserve"> A </w:t>
            </w:r>
            <w:r>
              <w:t>n</w:t>
            </w:r>
            <w:r w:rsidRPr="00E720A4">
              <w:t xml:space="preserve">ew </w:t>
            </w:r>
            <w:r>
              <w:t>r</w:t>
            </w:r>
            <w:r w:rsidRPr="00E720A4">
              <w:t xml:space="preserve">oute of </w:t>
            </w:r>
            <w:r>
              <w:t>f</w:t>
            </w:r>
            <w:r w:rsidRPr="00E720A4">
              <w:t xml:space="preserve">ucoidan </w:t>
            </w:r>
            <w:r>
              <w:t>i</w:t>
            </w:r>
            <w:r w:rsidRPr="00E720A4">
              <w:t xml:space="preserve">mmobilization on </w:t>
            </w:r>
            <w:r>
              <w:t>l</w:t>
            </w:r>
            <w:r w:rsidRPr="00E720A4">
              <w:t xml:space="preserve">ow </w:t>
            </w:r>
            <w:r>
              <w:t>d</w:t>
            </w:r>
            <w:r w:rsidRPr="00E720A4">
              <w:t xml:space="preserve">ensity </w:t>
            </w:r>
            <w:r>
              <w:t>p</w:t>
            </w:r>
            <w:r w:rsidRPr="00E720A4">
              <w:t xml:space="preserve">olyethylene and </w:t>
            </w:r>
            <w:r>
              <w:t>i</w:t>
            </w:r>
            <w:r w:rsidRPr="00E720A4">
              <w:t xml:space="preserve">ts </w:t>
            </w:r>
            <w:r>
              <w:t>bl</w:t>
            </w:r>
            <w:r w:rsidRPr="00E720A4">
              <w:t xml:space="preserve">ood </w:t>
            </w:r>
            <w:r>
              <w:t>c</w:t>
            </w:r>
            <w:r w:rsidRPr="00E720A4">
              <w:t xml:space="preserve">ompatibility and </w:t>
            </w:r>
            <w:r>
              <w:t>a</w:t>
            </w:r>
            <w:r w:rsidRPr="00E720A4">
              <w:t xml:space="preserve">nticoagulation </w:t>
            </w:r>
            <w:r>
              <w:t xml:space="preserve">activity. </w:t>
            </w:r>
            <w:r w:rsidRPr="00E720A4">
              <w:rPr>
                <w:bCs/>
                <w:i/>
              </w:rPr>
              <w:t>International Journal of Molecular Sciences</w:t>
            </w:r>
            <w:r>
              <w:t xml:space="preserve"> 17(6), Art. No. 908, </w:t>
            </w:r>
            <w:r w:rsidRPr="00E720A4">
              <w:rPr>
                <w:b/>
              </w:rPr>
              <w:t>2016</w:t>
            </w:r>
            <w:r>
              <w:t xml:space="preserve">. </w:t>
            </w:r>
          </w:p>
          <w:p w14:paraId="4C879009" w14:textId="77777777" w:rsidR="000E3448" w:rsidRPr="00E720A4" w:rsidRDefault="000E3448" w:rsidP="000E3448">
            <w:pPr>
              <w:spacing w:after="120"/>
              <w:jc w:val="both"/>
              <w:rPr>
                <w:sz w:val="22"/>
                <w:szCs w:val="22"/>
                <w:lang w:val="en-GB"/>
              </w:rPr>
            </w:pPr>
            <w:r w:rsidRPr="00AE28D1">
              <w:rPr>
                <w:caps/>
                <w:lang w:val="en-GB"/>
              </w:rPr>
              <w:t xml:space="preserve">Lopez-Garcia, J., Primc, G., Junkar, I., </w:t>
            </w:r>
            <w:r w:rsidRPr="00AE28D1">
              <w:rPr>
                <w:b/>
                <w:bCs/>
                <w:caps/>
                <w:lang w:val="en-GB"/>
              </w:rPr>
              <w:t>Lehocký, M. (80%)</w:t>
            </w:r>
            <w:r w:rsidRPr="00AE28D1">
              <w:rPr>
                <w:bCs/>
                <w:caps/>
                <w:lang w:val="en-GB"/>
              </w:rPr>
              <w:t>, MOZETIC, M.</w:t>
            </w:r>
            <w:r w:rsidRPr="00AE28D1">
              <w:rPr>
                <w:lang w:val="en-GB"/>
              </w:rPr>
              <w:t>:</w:t>
            </w:r>
            <w:r w:rsidRPr="00AE28D1">
              <w:t xml:space="preserve"> On the hydrophilicity and water resistance effect of styrene-acrylonitrile copolymer treated by CF</w:t>
            </w:r>
            <w:r w:rsidRPr="00AE28D1">
              <w:rPr>
                <w:vertAlign w:val="subscript"/>
              </w:rPr>
              <w:t>4</w:t>
            </w:r>
            <w:r w:rsidRPr="00AE28D1">
              <w:t xml:space="preserve"> and O</w:t>
            </w:r>
            <w:r w:rsidRPr="00AE28D1">
              <w:rPr>
                <w:vertAlign w:val="subscript"/>
              </w:rPr>
              <w:t>2</w:t>
            </w:r>
            <w:r w:rsidRPr="00AE28D1">
              <w:t xml:space="preserve"> plasmas. </w:t>
            </w:r>
            <w:r w:rsidRPr="00AE28D1">
              <w:rPr>
                <w:bCs/>
                <w:i/>
              </w:rPr>
              <w:t>Plasma Processes and Polymers</w:t>
            </w:r>
            <w:r w:rsidRPr="00AE28D1">
              <w:t xml:space="preserve"> 12, 1075-1084, </w:t>
            </w:r>
            <w:r w:rsidRPr="00AE28D1">
              <w:rPr>
                <w:b/>
              </w:rPr>
              <w:t>2015</w:t>
            </w:r>
            <w:r w:rsidRPr="00AE28D1">
              <w:t xml:space="preserve">. </w:t>
            </w:r>
          </w:p>
          <w:p w14:paraId="07AD7DA4" w14:textId="77777777" w:rsidR="000E3448" w:rsidRPr="00E720A4" w:rsidRDefault="000E3448" w:rsidP="000E3448">
            <w:pPr>
              <w:spacing w:after="120"/>
              <w:jc w:val="both"/>
            </w:pPr>
            <w:r w:rsidRPr="00E720A4">
              <w:rPr>
                <w:caps/>
              </w:rPr>
              <w:t>Karbassi</w:t>
            </w:r>
            <w:r>
              <w:rPr>
                <w:caps/>
              </w:rPr>
              <w:t>,</w:t>
            </w:r>
            <w:r w:rsidRPr="00E720A4">
              <w:rPr>
                <w:caps/>
              </w:rPr>
              <w:t xml:space="preserve"> E., Asadinezhad</w:t>
            </w:r>
            <w:r>
              <w:rPr>
                <w:caps/>
              </w:rPr>
              <w:t>,</w:t>
            </w:r>
            <w:r w:rsidRPr="00E720A4">
              <w:rPr>
                <w:caps/>
              </w:rPr>
              <w:t xml:space="preserve"> A., </w:t>
            </w:r>
            <w:r w:rsidRPr="00E720A4">
              <w:rPr>
                <w:b/>
                <w:bCs/>
                <w:caps/>
              </w:rPr>
              <w:t>Lehocký</w:t>
            </w:r>
            <w:r>
              <w:rPr>
                <w:b/>
                <w:bCs/>
                <w:caps/>
              </w:rPr>
              <w:t>,</w:t>
            </w:r>
            <w:r w:rsidRPr="00E720A4">
              <w:rPr>
                <w:b/>
                <w:bCs/>
                <w:caps/>
              </w:rPr>
              <w:t xml:space="preserve"> M. (60%)</w:t>
            </w:r>
            <w:r w:rsidRPr="00FF428A">
              <w:rPr>
                <w:caps/>
              </w:rPr>
              <w:t>,</w:t>
            </w:r>
            <w:r w:rsidRPr="00E720A4">
              <w:rPr>
                <w:caps/>
              </w:rPr>
              <w:t xml:space="preserve"> Humpolíček</w:t>
            </w:r>
            <w:r>
              <w:rPr>
                <w:caps/>
              </w:rPr>
              <w:t>,</w:t>
            </w:r>
            <w:r w:rsidRPr="00E720A4">
              <w:rPr>
                <w:caps/>
              </w:rPr>
              <w:t xml:space="preserve"> P.</w:t>
            </w:r>
            <w:r>
              <w:rPr>
                <w:caps/>
              </w:rPr>
              <w:t xml:space="preserve">, </w:t>
            </w:r>
            <w:r w:rsidRPr="00E720A4">
              <w:rPr>
                <w:caps/>
              </w:rPr>
              <w:t>Sáha</w:t>
            </w:r>
            <w:r>
              <w:rPr>
                <w:caps/>
              </w:rPr>
              <w:t>,</w:t>
            </w:r>
            <w:r w:rsidRPr="00E720A4">
              <w:rPr>
                <w:caps/>
              </w:rPr>
              <w:t xml:space="preserve"> P.</w:t>
            </w:r>
            <w:r w:rsidRPr="00E720A4">
              <w:t xml:space="preserve">: Bacteriostatic </w:t>
            </w:r>
            <w:r>
              <w:t>a</w:t>
            </w:r>
            <w:r w:rsidRPr="00E720A4">
              <w:t xml:space="preserve">ctivity of </w:t>
            </w:r>
            <w:r>
              <w:t>f</w:t>
            </w:r>
            <w:r w:rsidRPr="00E720A4">
              <w:t xml:space="preserve">luoroquinolone </w:t>
            </w:r>
            <w:r>
              <w:t>c</w:t>
            </w:r>
            <w:r w:rsidRPr="00E720A4">
              <w:t xml:space="preserve">oatings on </w:t>
            </w:r>
            <w:r>
              <w:t>p</w:t>
            </w:r>
            <w:r w:rsidRPr="00E720A4">
              <w:t xml:space="preserve">olyethylene </w:t>
            </w:r>
            <w:r>
              <w:t>f</w:t>
            </w:r>
            <w:r w:rsidRPr="00E720A4">
              <w:t>ilms</w:t>
            </w:r>
            <w:r>
              <w:t xml:space="preserve">. </w:t>
            </w:r>
            <w:r w:rsidRPr="00E720A4">
              <w:rPr>
                <w:bCs/>
                <w:i/>
              </w:rPr>
              <w:t>Polymer Bulletin</w:t>
            </w:r>
            <w:r>
              <w:t xml:space="preserve"> 72, </w:t>
            </w:r>
            <w:r w:rsidRPr="00E720A4">
              <w:t>2049-2058</w:t>
            </w:r>
            <w:r>
              <w:t xml:space="preserve">, </w:t>
            </w:r>
            <w:r w:rsidRPr="00E720A4">
              <w:rPr>
                <w:b/>
              </w:rPr>
              <w:t>2015</w:t>
            </w:r>
            <w:r w:rsidRPr="00E720A4">
              <w:t xml:space="preserve">. </w:t>
            </w:r>
          </w:p>
          <w:p w14:paraId="25B9C449" w14:textId="77777777" w:rsidR="000E3448" w:rsidRDefault="000E3448" w:rsidP="000E3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60"/>
              <w:jc w:val="both"/>
              <w:rPr>
                <w:b/>
              </w:rPr>
            </w:pPr>
            <w:r w:rsidRPr="00E720A4">
              <w:rPr>
                <w:caps/>
              </w:rPr>
              <w:t xml:space="preserve">Bílek, F., Sulovská, K., </w:t>
            </w:r>
            <w:r w:rsidRPr="00E720A4">
              <w:rPr>
                <w:b/>
                <w:bCs/>
                <w:caps/>
              </w:rPr>
              <w:t>Lehocký, M. (15%)</w:t>
            </w:r>
            <w:r w:rsidRPr="00E720A4">
              <w:rPr>
                <w:caps/>
              </w:rPr>
              <w:t>, Sáha, P., Humpolíček, P., Mozetič, M., Junkar, I.:</w:t>
            </w:r>
            <w:r w:rsidRPr="00E720A4">
              <w:t xml:space="preserve"> Preparation of active antibacterial LDPE surface through multistep physicochemical approach: II. Graft type effect on antibacterial properties. </w:t>
            </w:r>
            <w:r w:rsidRPr="00E720A4">
              <w:rPr>
                <w:bCs/>
                <w:i/>
              </w:rPr>
              <w:t xml:space="preserve">Colloids and Surfaces B: Biointerfaces </w:t>
            </w:r>
            <w:r w:rsidRPr="00E720A4">
              <w:t xml:space="preserve">102, 842-848, </w:t>
            </w:r>
            <w:r w:rsidRPr="00E720A4">
              <w:rPr>
                <w:b/>
              </w:rPr>
              <w:t>2013</w:t>
            </w:r>
            <w:r w:rsidRPr="00E720A4">
              <w:t xml:space="preserve">. </w:t>
            </w:r>
          </w:p>
        </w:tc>
      </w:tr>
      <w:tr w:rsidR="000E3448" w14:paraId="625F329E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7A4FCC58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3AF28A72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0303D78B" w14:textId="77777777" w:rsidR="009C69E7" w:rsidRDefault="000E3448" w:rsidP="000E3448">
            <w:pPr>
              <w:spacing w:before="40" w:after="40"/>
              <w:jc w:val="both"/>
            </w:pPr>
            <w:r w:rsidRPr="00FF428A">
              <w:t>2002: University of Aveiro, CICECO Department of Chemistry, Portugalsko, EC Marie Curie stipendium (8 měsíců)</w:t>
            </w:r>
            <w:r w:rsidRPr="00AE28D1">
              <w:t xml:space="preserve"> </w:t>
            </w:r>
          </w:p>
          <w:p w14:paraId="7925D1E7" w14:textId="37648293" w:rsidR="00D321F6" w:rsidRPr="00FF428A" w:rsidRDefault="000E3448" w:rsidP="00002847">
            <w:pPr>
              <w:spacing w:before="40" w:after="40"/>
              <w:jc w:val="both"/>
            </w:pPr>
            <w:r w:rsidRPr="00AE28D1">
              <w:t>2004 –</w:t>
            </w:r>
            <w:r>
              <w:t xml:space="preserve"> </w:t>
            </w:r>
            <w:r w:rsidRPr="00AE28D1">
              <w:t xml:space="preserve">2005: University of Aveiro, CICECO Department of Chemistry, Portugalsko, post-doktorský </w:t>
            </w:r>
            <w:r w:rsidRPr="00FF428A">
              <w:t>pobyt (12 měsíců)</w:t>
            </w:r>
          </w:p>
        </w:tc>
      </w:tr>
      <w:tr w:rsidR="00706AEE" w14:paraId="7DCCD948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05B6174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35A6B1F1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1"/>
            <w:shd w:val="clear" w:color="auto" w:fill="F7CAAC"/>
          </w:tcPr>
          <w:p w14:paraId="57052D29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21" w:type="dxa"/>
            <w:gridSpan w:val="32"/>
          </w:tcPr>
          <w:p w14:paraId="7CA26A16" w14:textId="77777777" w:rsidR="000E3448" w:rsidRDefault="000E3448" w:rsidP="000E3448">
            <w:pPr>
              <w:jc w:val="both"/>
            </w:pPr>
          </w:p>
        </w:tc>
      </w:tr>
      <w:tr w:rsidR="00706AEE" w14:paraId="09D09667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18BF9C01" w14:textId="072636C4" w:rsidR="00706AEE" w:rsidRPr="00706AEE" w:rsidRDefault="00706AEE" w:rsidP="00706AEE">
            <w:pPr>
              <w:jc w:val="both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 w:rsidRPr="00706AEE">
              <w:rPr>
                <w:b/>
                <w:sz w:val="28"/>
                <w:szCs w:val="28"/>
              </w:rPr>
              <w:t>C-I – Personální zabezpečení</w:t>
            </w:r>
          </w:p>
        </w:tc>
      </w:tr>
      <w:tr w:rsidR="00706AEE" w:rsidRPr="00A405B4" w14:paraId="2CE60D9D" w14:textId="77777777" w:rsidTr="00D44001">
        <w:trPr>
          <w:gridAfter w:val="1"/>
          <w:wAfter w:w="141" w:type="dxa"/>
        </w:trPr>
        <w:tc>
          <w:tcPr>
            <w:tcW w:w="2760" w:type="dxa"/>
            <w:gridSpan w:val="15"/>
            <w:tcBorders>
              <w:top w:val="double" w:sz="4" w:space="0" w:color="auto"/>
            </w:tcBorders>
            <w:shd w:val="clear" w:color="auto" w:fill="F7CAAC"/>
          </w:tcPr>
          <w:p w14:paraId="22269E33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589" w:type="dxa"/>
            <w:gridSpan w:val="104"/>
          </w:tcPr>
          <w:p w14:paraId="3E8FC785" w14:textId="77777777" w:rsidR="00706AEE" w:rsidRPr="00A405B4" w:rsidRDefault="00706AEE" w:rsidP="00706AEE">
            <w:pPr>
              <w:jc w:val="both"/>
            </w:pPr>
            <w:r w:rsidRPr="00A405B4">
              <w:t>Univerzita Tomáše Bati ve Zlíně</w:t>
            </w:r>
          </w:p>
        </w:tc>
      </w:tr>
      <w:tr w:rsidR="00706AEE" w:rsidRPr="00A405B4" w14:paraId="2B8BAC61" w14:textId="77777777" w:rsidTr="00D44001">
        <w:trPr>
          <w:gridAfter w:val="1"/>
          <w:wAfter w:w="141" w:type="dxa"/>
        </w:trPr>
        <w:tc>
          <w:tcPr>
            <w:tcW w:w="2760" w:type="dxa"/>
            <w:gridSpan w:val="15"/>
            <w:shd w:val="clear" w:color="auto" w:fill="F7CAAC"/>
          </w:tcPr>
          <w:p w14:paraId="10A500C7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589" w:type="dxa"/>
            <w:gridSpan w:val="104"/>
          </w:tcPr>
          <w:p w14:paraId="251B835F" w14:textId="77777777" w:rsidR="00706AEE" w:rsidRPr="00A405B4" w:rsidRDefault="00706AEE" w:rsidP="00706AEE">
            <w:pPr>
              <w:jc w:val="both"/>
            </w:pPr>
            <w:r w:rsidRPr="00A405B4">
              <w:t>Fakulta technologická</w:t>
            </w:r>
          </w:p>
        </w:tc>
      </w:tr>
      <w:tr w:rsidR="00706AEE" w14:paraId="3DA3DBB9" w14:textId="77777777" w:rsidTr="00D44001">
        <w:trPr>
          <w:gridAfter w:val="1"/>
          <w:wAfter w:w="141" w:type="dxa"/>
        </w:trPr>
        <w:tc>
          <w:tcPr>
            <w:tcW w:w="2760" w:type="dxa"/>
            <w:gridSpan w:val="15"/>
            <w:shd w:val="clear" w:color="auto" w:fill="F7CAAC"/>
          </w:tcPr>
          <w:p w14:paraId="2860C90D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589" w:type="dxa"/>
            <w:gridSpan w:val="104"/>
          </w:tcPr>
          <w:p w14:paraId="240DB9F6" w14:textId="77777777" w:rsidR="00706AEE" w:rsidRDefault="00706AEE" w:rsidP="00706AEE">
            <w:pPr>
              <w:jc w:val="both"/>
            </w:pPr>
            <w:r>
              <w:t>Biomateriály a kosmetika</w:t>
            </w:r>
          </w:p>
        </w:tc>
      </w:tr>
      <w:tr w:rsidR="00706AEE" w14:paraId="18B90EBB" w14:textId="77777777" w:rsidTr="00D44001">
        <w:trPr>
          <w:gridAfter w:val="1"/>
          <w:wAfter w:w="141" w:type="dxa"/>
        </w:trPr>
        <w:tc>
          <w:tcPr>
            <w:tcW w:w="2760" w:type="dxa"/>
            <w:gridSpan w:val="15"/>
            <w:shd w:val="clear" w:color="auto" w:fill="F7CAAC"/>
          </w:tcPr>
          <w:p w14:paraId="52311B60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364" w:type="dxa"/>
            <w:gridSpan w:val="46"/>
          </w:tcPr>
          <w:p w14:paraId="40F4238B" w14:textId="77777777" w:rsidR="00706AEE" w:rsidRPr="00B96B61" w:rsidRDefault="00706AEE" w:rsidP="00706AEE">
            <w:pPr>
              <w:jc w:val="both"/>
              <w:rPr>
                <w:b/>
              </w:rPr>
            </w:pPr>
            <w:bookmarkStart w:id="73" w:name="Moučka"/>
            <w:bookmarkEnd w:id="73"/>
            <w:r w:rsidRPr="00B96B61">
              <w:rPr>
                <w:b/>
              </w:rPr>
              <w:t>Robert Moučka</w:t>
            </w:r>
          </w:p>
        </w:tc>
        <w:tc>
          <w:tcPr>
            <w:tcW w:w="716" w:type="dxa"/>
            <w:gridSpan w:val="13"/>
            <w:shd w:val="clear" w:color="auto" w:fill="F7CAAC"/>
          </w:tcPr>
          <w:p w14:paraId="71045406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509" w:type="dxa"/>
            <w:gridSpan w:val="45"/>
          </w:tcPr>
          <w:p w14:paraId="4E1863CA" w14:textId="77777777" w:rsidR="00706AEE" w:rsidRDefault="00706AEE" w:rsidP="00706AEE">
            <w:pPr>
              <w:jc w:val="both"/>
            </w:pPr>
            <w:r>
              <w:t>Ing., Ph.D.</w:t>
            </w:r>
          </w:p>
        </w:tc>
      </w:tr>
      <w:tr w:rsidR="00706AEE" w:rsidRPr="00C32277" w14:paraId="587C2757" w14:textId="77777777" w:rsidTr="00D44001">
        <w:trPr>
          <w:gridAfter w:val="1"/>
          <w:wAfter w:w="141" w:type="dxa"/>
        </w:trPr>
        <w:tc>
          <w:tcPr>
            <w:tcW w:w="2760" w:type="dxa"/>
            <w:gridSpan w:val="15"/>
            <w:shd w:val="clear" w:color="auto" w:fill="F7CAAC"/>
          </w:tcPr>
          <w:p w14:paraId="0E76E751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643" w:type="dxa"/>
            <w:gridSpan w:val="7"/>
          </w:tcPr>
          <w:p w14:paraId="0294B791" w14:textId="77777777" w:rsidR="00706AEE" w:rsidRDefault="00706AEE" w:rsidP="00706AEE">
            <w:pPr>
              <w:jc w:val="both"/>
            </w:pPr>
            <w:r>
              <w:t>1981</w:t>
            </w:r>
          </w:p>
        </w:tc>
        <w:tc>
          <w:tcPr>
            <w:tcW w:w="1723" w:type="dxa"/>
            <w:gridSpan w:val="11"/>
            <w:shd w:val="clear" w:color="auto" w:fill="F7CAAC"/>
          </w:tcPr>
          <w:p w14:paraId="1E52DE70" w14:textId="77777777" w:rsidR="00706AEE" w:rsidRPr="001D0D42" w:rsidRDefault="00706AEE" w:rsidP="00706AEE">
            <w:pPr>
              <w:jc w:val="both"/>
              <w:rPr>
                <w:b/>
              </w:rPr>
            </w:pPr>
            <w:r w:rsidRPr="001D0D42">
              <w:rPr>
                <w:b/>
              </w:rPr>
              <w:t>typ vztahu k VŠ</w:t>
            </w:r>
          </w:p>
        </w:tc>
        <w:tc>
          <w:tcPr>
            <w:tcW w:w="998" w:type="dxa"/>
            <w:gridSpan w:val="19"/>
          </w:tcPr>
          <w:p w14:paraId="6C2C4155" w14:textId="77777777" w:rsidR="00706AEE" w:rsidRPr="001D0D42" w:rsidRDefault="00706AEE" w:rsidP="00706AEE">
            <w:pPr>
              <w:jc w:val="both"/>
            </w:pPr>
            <w:r w:rsidRPr="001D0D42">
              <w:t>pp.</w:t>
            </w:r>
          </w:p>
        </w:tc>
        <w:tc>
          <w:tcPr>
            <w:tcW w:w="1000" w:type="dxa"/>
            <w:gridSpan w:val="9"/>
            <w:shd w:val="clear" w:color="auto" w:fill="F7CAAC"/>
          </w:tcPr>
          <w:p w14:paraId="78D35821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16" w:type="dxa"/>
            <w:gridSpan w:val="13"/>
          </w:tcPr>
          <w:p w14:paraId="5EE8ECBD" w14:textId="77777777" w:rsidR="00706AEE" w:rsidRDefault="00706AEE" w:rsidP="00706AEE">
            <w:pPr>
              <w:jc w:val="both"/>
            </w:pPr>
            <w:r w:rsidRPr="001D0D42">
              <w:t xml:space="preserve">40 </w:t>
            </w:r>
          </w:p>
        </w:tc>
        <w:tc>
          <w:tcPr>
            <w:tcW w:w="715" w:type="dxa"/>
            <w:gridSpan w:val="22"/>
            <w:shd w:val="clear" w:color="auto" w:fill="F7CAAC"/>
          </w:tcPr>
          <w:p w14:paraId="28CEE727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794" w:type="dxa"/>
            <w:gridSpan w:val="23"/>
          </w:tcPr>
          <w:p w14:paraId="24868A80" w14:textId="77777777" w:rsidR="00706AEE" w:rsidRPr="00C32277" w:rsidRDefault="00706AEE" w:rsidP="00706AEE">
            <w:pPr>
              <w:jc w:val="both"/>
              <w:rPr>
                <w:highlight w:val="green"/>
              </w:rPr>
            </w:pPr>
            <w:r w:rsidRPr="00A149E6">
              <w:t>08/2020</w:t>
            </w:r>
          </w:p>
        </w:tc>
      </w:tr>
      <w:tr w:rsidR="00706AEE" w:rsidRPr="00C32277" w14:paraId="4D3D7A9E" w14:textId="77777777" w:rsidTr="00D44001">
        <w:trPr>
          <w:gridAfter w:val="1"/>
          <w:wAfter w:w="141" w:type="dxa"/>
        </w:trPr>
        <w:tc>
          <w:tcPr>
            <w:tcW w:w="5126" w:type="dxa"/>
            <w:gridSpan w:val="33"/>
            <w:shd w:val="clear" w:color="auto" w:fill="F7CAAC"/>
          </w:tcPr>
          <w:p w14:paraId="2DFE2274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8" w:type="dxa"/>
            <w:gridSpan w:val="19"/>
          </w:tcPr>
          <w:p w14:paraId="097C7A8F" w14:textId="77777777" w:rsidR="00706AEE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1000" w:type="dxa"/>
            <w:gridSpan w:val="9"/>
            <w:shd w:val="clear" w:color="auto" w:fill="F7CAAC"/>
          </w:tcPr>
          <w:p w14:paraId="07767F31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16" w:type="dxa"/>
            <w:gridSpan w:val="13"/>
          </w:tcPr>
          <w:p w14:paraId="67FA39F7" w14:textId="77777777" w:rsidR="00706AEE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715" w:type="dxa"/>
            <w:gridSpan w:val="22"/>
            <w:shd w:val="clear" w:color="auto" w:fill="F7CAAC"/>
          </w:tcPr>
          <w:p w14:paraId="058E974B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794" w:type="dxa"/>
            <w:gridSpan w:val="23"/>
          </w:tcPr>
          <w:p w14:paraId="4A4ED490" w14:textId="77777777" w:rsidR="00706AEE" w:rsidRPr="00C32277" w:rsidRDefault="00706AEE" w:rsidP="00706AEE">
            <w:pPr>
              <w:jc w:val="both"/>
              <w:rPr>
                <w:highlight w:val="green"/>
              </w:rPr>
            </w:pPr>
            <w:r w:rsidRPr="00D54EC0">
              <w:t>---</w:t>
            </w:r>
          </w:p>
        </w:tc>
      </w:tr>
      <w:tr w:rsidR="00706AEE" w14:paraId="55CB424F" w14:textId="77777777" w:rsidTr="00D44001">
        <w:trPr>
          <w:gridAfter w:val="1"/>
          <w:wAfter w:w="141" w:type="dxa"/>
        </w:trPr>
        <w:tc>
          <w:tcPr>
            <w:tcW w:w="6124" w:type="dxa"/>
            <w:gridSpan w:val="52"/>
            <w:shd w:val="clear" w:color="auto" w:fill="F7CAAC"/>
          </w:tcPr>
          <w:p w14:paraId="4A95E53A" w14:textId="77777777" w:rsidR="00706AEE" w:rsidRDefault="00706AEE" w:rsidP="00706AEE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16" w:type="dxa"/>
            <w:gridSpan w:val="22"/>
            <w:shd w:val="clear" w:color="auto" w:fill="F7CAAC"/>
          </w:tcPr>
          <w:p w14:paraId="7387B623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509" w:type="dxa"/>
            <w:gridSpan w:val="45"/>
            <w:shd w:val="clear" w:color="auto" w:fill="F7CAAC"/>
          </w:tcPr>
          <w:p w14:paraId="38635546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706AEE" w14:paraId="0A349D59" w14:textId="77777777" w:rsidTr="00D44001">
        <w:trPr>
          <w:gridAfter w:val="1"/>
          <w:wAfter w:w="141" w:type="dxa"/>
        </w:trPr>
        <w:tc>
          <w:tcPr>
            <w:tcW w:w="6124" w:type="dxa"/>
            <w:gridSpan w:val="52"/>
          </w:tcPr>
          <w:p w14:paraId="71BBAF68" w14:textId="77777777" w:rsidR="00706AEE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1716" w:type="dxa"/>
            <w:gridSpan w:val="22"/>
          </w:tcPr>
          <w:p w14:paraId="48451966" w14:textId="77777777" w:rsidR="00706AEE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2509" w:type="dxa"/>
            <w:gridSpan w:val="45"/>
          </w:tcPr>
          <w:p w14:paraId="1DEC3832" w14:textId="77777777" w:rsidR="00706AEE" w:rsidRDefault="00706AEE" w:rsidP="00706AEE">
            <w:pPr>
              <w:jc w:val="both"/>
            </w:pPr>
            <w:r>
              <w:t>---</w:t>
            </w:r>
          </w:p>
        </w:tc>
      </w:tr>
      <w:tr w:rsidR="00706AEE" w14:paraId="4E56EBA2" w14:textId="77777777" w:rsidTr="00D44001">
        <w:trPr>
          <w:gridAfter w:val="1"/>
          <w:wAfter w:w="141" w:type="dxa"/>
        </w:trPr>
        <w:tc>
          <w:tcPr>
            <w:tcW w:w="6124" w:type="dxa"/>
            <w:gridSpan w:val="52"/>
          </w:tcPr>
          <w:p w14:paraId="1F85283D" w14:textId="77777777" w:rsidR="00706AEE" w:rsidRDefault="00706AEE" w:rsidP="00706AEE">
            <w:pPr>
              <w:jc w:val="both"/>
            </w:pPr>
          </w:p>
        </w:tc>
        <w:tc>
          <w:tcPr>
            <w:tcW w:w="1716" w:type="dxa"/>
            <w:gridSpan w:val="22"/>
          </w:tcPr>
          <w:p w14:paraId="52657BE2" w14:textId="77777777" w:rsidR="00706AEE" w:rsidRDefault="00706AEE" w:rsidP="00706AEE">
            <w:pPr>
              <w:jc w:val="both"/>
            </w:pPr>
          </w:p>
        </w:tc>
        <w:tc>
          <w:tcPr>
            <w:tcW w:w="2509" w:type="dxa"/>
            <w:gridSpan w:val="45"/>
          </w:tcPr>
          <w:p w14:paraId="1A4E7122" w14:textId="77777777" w:rsidR="00706AEE" w:rsidRDefault="00706AEE" w:rsidP="00706AEE">
            <w:pPr>
              <w:jc w:val="both"/>
            </w:pPr>
          </w:p>
        </w:tc>
      </w:tr>
      <w:tr w:rsidR="00706AEE" w14:paraId="6AABC977" w14:textId="77777777" w:rsidTr="00D44001">
        <w:trPr>
          <w:gridAfter w:val="1"/>
          <w:wAfter w:w="141" w:type="dxa"/>
        </w:trPr>
        <w:tc>
          <w:tcPr>
            <w:tcW w:w="6124" w:type="dxa"/>
            <w:gridSpan w:val="52"/>
          </w:tcPr>
          <w:p w14:paraId="779A8E39" w14:textId="77777777" w:rsidR="00706AEE" w:rsidRDefault="00706AEE" w:rsidP="00706AEE">
            <w:pPr>
              <w:jc w:val="both"/>
            </w:pPr>
          </w:p>
        </w:tc>
        <w:tc>
          <w:tcPr>
            <w:tcW w:w="1716" w:type="dxa"/>
            <w:gridSpan w:val="22"/>
          </w:tcPr>
          <w:p w14:paraId="7F4F21E1" w14:textId="77777777" w:rsidR="00706AEE" w:rsidRDefault="00706AEE" w:rsidP="00706AEE">
            <w:pPr>
              <w:jc w:val="both"/>
            </w:pPr>
          </w:p>
        </w:tc>
        <w:tc>
          <w:tcPr>
            <w:tcW w:w="2509" w:type="dxa"/>
            <w:gridSpan w:val="45"/>
          </w:tcPr>
          <w:p w14:paraId="19D3BAA3" w14:textId="77777777" w:rsidR="00706AEE" w:rsidRDefault="00706AEE" w:rsidP="00706AEE">
            <w:pPr>
              <w:jc w:val="both"/>
            </w:pPr>
          </w:p>
        </w:tc>
      </w:tr>
      <w:tr w:rsidR="00706AEE" w14:paraId="71062860" w14:textId="77777777" w:rsidTr="00D44001">
        <w:trPr>
          <w:gridAfter w:val="1"/>
          <w:wAfter w:w="141" w:type="dxa"/>
        </w:trPr>
        <w:tc>
          <w:tcPr>
            <w:tcW w:w="6124" w:type="dxa"/>
            <w:gridSpan w:val="52"/>
          </w:tcPr>
          <w:p w14:paraId="5B5CDAA8" w14:textId="77777777" w:rsidR="00706AEE" w:rsidRDefault="00706AEE" w:rsidP="00706AEE">
            <w:pPr>
              <w:jc w:val="both"/>
            </w:pPr>
          </w:p>
        </w:tc>
        <w:tc>
          <w:tcPr>
            <w:tcW w:w="1716" w:type="dxa"/>
            <w:gridSpan w:val="22"/>
          </w:tcPr>
          <w:p w14:paraId="143D459C" w14:textId="77777777" w:rsidR="00706AEE" w:rsidRDefault="00706AEE" w:rsidP="00706AEE">
            <w:pPr>
              <w:jc w:val="both"/>
            </w:pPr>
          </w:p>
        </w:tc>
        <w:tc>
          <w:tcPr>
            <w:tcW w:w="2509" w:type="dxa"/>
            <w:gridSpan w:val="45"/>
          </w:tcPr>
          <w:p w14:paraId="0DA43EB4" w14:textId="77777777" w:rsidR="00706AEE" w:rsidRDefault="00706AEE" w:rsidP="00706AEE">
            <w:pPr>
              <w:jc w:val="both"/>
            </w:pPr>
          </w:p>
        </w:tc>
      </w:tr>
      <w:tr w:rsidR="00706AEE" w14:paraId="22607AA3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447D26E" w14:textId="77777777" w:rsidR="00706AEE" w:rsidRDefault="00706AEE" w:rsidP="00706AEE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706AEE" w14:paraId="3C323410" w14:textId="77777777" w:rsidTr="00D44001">
        <w:trPr>
          <w:gridAfter w:val="1"/>
          <w:wAfter w:w="141" w:type="dxa"/>
          <w:trHeight w:val="323"/>
        </w:trPr>
        <w:tc>
          <w:tcPr>
            <w:tcW w:w="10349" w:type="dxa"/>
            <w:gridSpan w:val="119"/>
            <w:tcBorders>
              <w:top w:val="nil"/>
            </w:tcBorders>
          </w:tcPr>
          <w:p w14:paraId="6A4D8D4A" w14:textId="4C24E751" w:rsidR="00706AEE" w:rsidRPr="001D1C97" w:rsidRDefault="00873608" w:rsidP="001D1C97">
            <w:pPr>
              <w:spacing w:before="60" w:after="60"/>
              <w:rPr>
                <w:sz w:val="21"/>
                <w:szCs w:val="21"/>
              </w:rPr>
            </w:pPr>
            <w:r w:rsidRPr="008F0F63">
              <w:rPr>
                <w:sz w:val="21"/>
                <w:szCs w:val="21"/>
              </w:rPr>
              <w:t>Electromagnetic Properties of Materials</w:t>
            </w:r>
            <w:r>
              <w:rPr>
                <w:sz w:val="21"/>
                <w:szCs w:val="21"/>
              </w:rPr>
              <w:t xml:space="preserve"> </w:t>
            </w:r>
            <w:r w:rsidR="001D1C97">
              <w:rPr>
                <w:sz w:val="21"/>
                <w:szCs w:val="21"/>
              </w:rPr>
              <w:t>(50% p)</w:t>
            </w:r>
          </w:p>
        </w:tc>
      </w:tr>
      <w:tr w:rsidR="00706AEE" w14:paraId="5200F90A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6D041E08" w14:textId="77777777" w:rsidR="00706AEE" w:rsidRDefault="00706AEE" w:rsidP="00706AEE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706AEE" w14:paraId="7268C686" w14:textId="77777777" w:rsidTr="00D44001">
        <w:trPr>
          <w:gridAfter w:val="1"/>
          <w:wAfter w:w="141" w:type="dxa"/>
          <w:trHeight w:val="372"/>
        </w:trPr>
        <w:tc>
          <w:tcPr>
            <w:tcW w:w="10349" w:type="dxa"/>
            <w:gridSpan w:val="119"/>
          </w:tcPr>
          <w:p w14:paraId="0A5ED046" w14:textId="77777777" w:rsidR="00706AEE" w:rsidRPr="00706AEE" w:rsidRDefault="00706AEE" w:rsidP="00706AEE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706AEE">
              <w:rPr>
                <w:rFonts w:eastAsia="Calibri"/>
                <w:sz w:val="21"/>
                <w:szCs w:val="21"/>
              </w:rPr>
              <w:t xml:space="preserve">2008: UTB Zlín, FT, SP Chemie a technologie materiálů, obor Technologie makromolekulárních látek, Ph.D. </w:t>
            </w:r>
          </w:p>
        </w:tc>
      </w:tr>
      <w:tr w:rsidR="00706AEE" w14:paraId="443850E8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3894EC41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706AEE" w:rsidRPr="00D7122E" w14:paraId="5DDCA6AB" w14:textId="77777777" w:rsidTr="00D44001">
        <w:trPr>
          <w:gridAfter w:val="1"/>
          <w:wAfter w:w="141" w:type="dxa"/>
          <w:trHeight w:val="272"/>
        </w:trPr>
        <w:tc>
          <w:tcPr>
            <w:tcW w:w="10349" w:type="dxa"/>
            <w:gridSpan w:val="119"/>
          </w:tcPr>
          <w:p w14:paraId="3F849F36" w14:textId="77777777" w:rsidR="00706AEE" w:rsidRPr="00706AEE" w:rsidRDefault="00706AEE" w:rsidP="00706AE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1"/>
                <w:szCs w:val="21"/>
              </w:rPr>
            </w:pPr>
            <w:r w:rsidRPr="00706AEE">
              <w:rPr>
                <w:color w:val="000000"/>
                <w:sz w:val="21"/>
                <w:szCs w:val="21"/>
                <w:shd w:val="clear" w:color="auto" w:fill="FFFFFF"/>
              </w:rPr>
              <w:t xml:space="preserve">2005 – dosud: </w:t>
            </w:r>
            <w:r w:rsidRPr="00706AEE">
              <w:rPr>
                <w:rFonts w:eastAsia="Calibri"/>
                <w:sz w:val="21"/>
                <w:szCs w:val="21"/>
              </w:rPr>
              <w:t>UTB Zlín</w:t>
            </w:r>
            <w:r w:rsidRPr="00706AEE">
              <w:rPr>
                <w:color w:val="000000"/>
                <w:sz w:val="21"/>
                <w:szCs w:val="21"/>
                <w:shd w:val="clear" w:color="auto" w:fill="FFFFFF"/>
              </w:rPr>
              <w:t>, odborný pracovník pro řešení výzkumného záměru, od r. 2008 vědecko-výzkumný pracovník, od r. 2017 odborný asistent</w:t>
            </w:r>
          </w:p>
        </w:tc>
      </w:tr>
      <w:tr w:rsidR="00706AEE" w14:paraId="230781DB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74F2D5F8" w14:textId="77777777" w:rsidR="00706AEE" w:rsidRDefault="00706AEE" w:rsidP="00706AEE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706AEE" w14:paraId="0BA6C932" w14:textId="77777777" w:rsidTr="00D44001">
        <w:trPr>
          <w:gridAfter w:val="1"/>
          <w:wAfter w:w="141" w:type="dxa"/>
          <w:trHeight w:val="294"/>
        </w:trPr>
        <w:tc>
          <w:tcPr>
            <w:tcW w:w="10349" w:type="dxa"/>
            <w:gridSpan w:val="119"/>
          </w:tcPr>
          <w:p w14:paraId="720D84A6" w14:textId="77777777" w:rsidR="00706AEE" w:rsidRPr="00706AEE" w:rsidRDefault="00706AEE" w:rsidP="00706AEE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06AEE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706AEE">
              <w:rPr>
                <w:rFonts w:eastAsia="Calibri"/>
                <w:sz w:val="21"/>
                <w:szCs w:val="21"/>
              </w:rPr>
              <w:t xml:space="preserve">– </w:t>
            </w:r>
            <w:r w:rsidRPr="00706AEE">
              <w:rPr>
                <w:sz w:val="21"/>
                <w:szCs w:val="21"/>
              </w:rPr>
              <w:t>2017: 1 DP.</w:t>
            </w:r>
          </w:p>
        </w:tc>
      </w:tr>
      <w:tr w:rsidR="00706AEE" w14:paraId="68E8B27B" w14:textId="77777777" w:rsidTr="00D44001">
        <w:trPr>
          <w:gridAfter w:val="1"/>
          <w:wAfter w:w="141" w:type="dxa"/>
          <w:cantSplit/>
        </w:trPr>
        <w:tc>
          <w:tcPr>
            <w:tcW w:w="3403" w:type="dxa"/>
            <w:gridSpan w:val="22"/>
            <w:tcBorders>
              <w:top w:val="single" w:sz="12" w:space="0" w:color="auto"/>
            </w:tcBorders>
            <w:shd w:val="clear" w:color="auto" w:fill="F7CAAC"/>
          </w:tcPr>
          <w:p w14:paraId="1881446E" w14:textId="77777777" w:rsidR="00706AEE" w:rsidRDefault="00706AEE" w:rsidP="00706AEE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8" w:type="dxa"/>
            <w:gridSpan w:val="22"/>
            <w:tcBorders>
              <w:top w:val="single" w:sz="12" w:space="0" w:color="auto"/>
            </w:tcBorders>
            <w:shd w:val="clear" w:color="auto" w:fill="F7CAAC"/>
          </w:tcPr>
          <w:p w14:paraId="322AEB75" w14:textId="77777777" w:rsidR="00706AEE" w:rsidRDefault="00706AEE" w:rsidP="00706AEE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66" w:type="dxa"/>
            <w:gridSpan w:val="33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397A386" w14:textId="77777777" w:rsidR="00706AEE" w:rsidRDefault="00706AEE" w:rsidP="00706AEE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32" w:type="dxa"/>
            <w:gridSpan w:val="42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5B69121C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706AEE" w14:paraId="23141782" w14:textId="77777777" w:rsidTr="00D44001">
        <w:trPr>
          <w:gridAfter w:val="1"/>
          <w:wAfter w:w="141" w:type="dxa"/>
          <w:cantSplit/>
        </w:trPr>
        <w:tc>
          <w:tcPr>
            <w:tcW w:w="3403" w:type="dxa"/>
            <w:gridSpan w:val="22"/>
          </w:tcPr>
          <w:p w14:paraId="4214119E" w14:textId="77777777" w:rsidR="00706AEE" w:rsidRPr="00F55552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2248" w:type="dxa"/>
            <w:gridSpan w:val="22"/>
          </w:tcPr>
          <w:p w14:paraId="16F4BAAF" w14:textId="77777777" w:rsidR="00706AEE" w:rsidRPr="00F55552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2266" w:type="dxa"/>
            <w:gridSpan w:val="33"/>
            <w:tcBorders>
              <w:right w:val="single" w:sz="12" w:space="0" w:color="auto"/>
            </w:tcBorders>
          </w:tcPr>
          <w:p w14:paraId="45AA8EB6" w14:textId="77777777" w:rsidR="00706AEE" w:rsidRPr="00F55552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638" w:type="dxa"/>
            <w:gridSpan w:val="19"/>
            <w:tcBorders>
              <w:left w:val="single" w:sz="12" w:space="0" w:color="auto"/>
            </w:tcBorders>
            <w:shd w:val="clear" w:color="auto" w:fill="F7CAAC"/>
          </w:tcPr>
          <w:p w14:paraId="3B31AC5E" w14:textId="77777777" w:rsidR="00706AEE" w:rsidRDefault="00706AEE" w:rsidP="00706AEE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14"/>
            <w:shd w:val="clear" w:color="auto" w:fill="F7CAAC"/>
          </w:tcPr>
          <w:p w14:paraId="7BAE5A3A" w14:textId="77777777" w:rsidR="00706AEE" w:rsidRDefault="00706AEE" w:rsidP="00706AEE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1095" w:type="dxa"/>
            <w:gridSpan w:val="9"/>
            <w:shd w:val="clear" w:color="auto" w:fill="F7CAAC"/>
          </w:tcPr>
          <w:p w14:paraId="6AC8593B" w14:textId="77777777" w:rsidR="00706AEE" w:rsidRDefault="00706AEE" w:rsidP="00706AEE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706AEE" w:rsidRPr="001D0D42" w14:paraId="3020DFEA" w14:textId="77777777" w:rsidTr="00D44001">
        <w:trPr>
          <w:gridAfter w:val="1"/>
          <w:wAfter w:w="141" w:type="dxa"/>
          <w:cantSplit/>
          <w:trHeight w:val="70"/>
        </w:trPr>
        <w:tc>
          <w:tcPr>
            <w:tcW w:w="3403" w:type="dxa"/>
            <w:gridSpan w:val="22"/>
            <w:shd w:val="clear" w:color="auto" w:fill="F7CAAC"/>
          </w:tcPr>
          <w:p w14:paraId="54D69F6E" w14:textId="77777777" w:rsidR="00706AEE" w:rsidRDefault="00706AEE" w:rsidP="00706AEE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8" w:type="dxa"/>
            <w:gridSpan w:val="22"/>
            <w:shd w:val="clear" w:color="auto" w:fill="F7CAAC"/>
          </w:tcPr>
          <w:p w14:paraId="48AF2A8F" w14:textId="77777777" w:rsidR="00706AEE" w:rsidRDefault="00706AEE" w:rsidP="00706AEE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66" w:type="dxa"/>
            <w:gridSpan w:val="33"/>
            <w:tcBorders>
              <w:right w:val="single" w:sz="12" w:space="0" w:color="auto"/>
            </w:tcBorders>
            <w:shd w:val="clear" w:color="auto" w:fill="F7CAAC"/>
          </w:tcPr>
          <w:p w14:paraId="03008380" w14:textId="77777777" w:rsidR="00706AEE" w:rsidRDefault="00706AEE" w:rsidP="00706AEE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8" w:type="dxa"/>
            <w:gridSpan w:val="19"/>
            <w:vMerge w:val="restart"/>
            <w:tcBorders>
              <w:left w:val="single" w:sz="12" w:space="0" w:color="auto"/>
            </w:tcBorders>
          </w:tcPr>
          <w:p w14:paraId="45C166EB" w14:textId="77777777" w:rsidR="00706AEE" w:rsidRPr="001D0D42" w:rsidRDefault="00706AEE" w:rsidP="00706AEE">
            <w:pPr>
              <w:jc w:val="both"/>
              <w:rPr>
                <w:b/>
              </w:rPr>
            </w:pPr>
            <w:r w:rsidRPr="001D0D42">
              <w:rPr>
                <w:b/>
              </w:rPr>
              <w:t>154</w:t>
            </w:r>
          </w:p>
        </w:tc>
        <w:tc>
          <w:tcPr>
            <w:tcW w:w="699" w:type="dxa"/>
            <w:gridSpan w:val="14"/>
            <w:vMerge w:val="restart"/>
          </w:tcPr>
          <w:p w14:paraId="27961FAA" w14:textId="77777777" w:rsidR="00706AEE" w:rsidRPr="001D0D42" w:rsidRDefault="00706AEE" w:rsidP="00706AEE">
            <w:pPr>
              <w:jc w:val="both"/>
              <w:rPr>
                <w:b/>
              </w:rPr>
            </w:pPr>
            <w:r w:rsidRPr="001D0D42">
              <w:rPr>
                <w:b/>
              </w:rPr>
              <w:t>160</w:t>
            </w:r>
          </w:p>
        </w:tc>
        <w:tc>
          <w:tcPr>
            <w:tcW w:w="1095" w:type="dxa"/>
            <w:gridSpan w:val="9"/>
            <w:vMerge w:val="restart"/>
          </w:tcPr>
          <w:p w14:paraId="45498284" w14:textId="77777777" w:rsidR="00706AEE" w:rsidRPr="001D0D42" w:rsidRDefault="00706AEE" w:rsidP="00706AEE">
            <w:pPr>
              <w:jc w:val="both"/>
              <w:rPr>
                <w:b/>
                <w:sz w:val="18"/>
                <w:szCs w:val="18"/>
              </w:rPr>
            </w:pPr>
            <w:r w:rsidRPr="001D0D42">
              <w:rPr>
                <w:b/>
                <w:sz w:val="18"/>
                <w:szCs w:val="18"/>
              </w:rPr>
              <w:t>neevid.</w:t>
            </w:r>
          </w:p>
        </w:tc>
      </w:tr>
      <w:tr w:rsidR="00706AEE" w14:paraId="7956E0B2" w14:textId="77777777" w:rsidTr="00D44001">
        <w:trPr>
          <w:gridAfter w:val="1"/>
          <w:wAfter w:w="141" w:type="dxa"/>
          <w:trHeight w:val="205"/>
        </w:trPr>
        <w:tc>
          <w:tcPr>
            <w:tcW w:w="3403" w:type="dxa"/>
            <w:gridSpan w:val="22"/>
          </w:tcPr>
          <w:p w14:paraId="783AE54D" w14:textId="77777777" w:rsidR="00706AEE" w:rsidRPr="00F55552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2248" w:type="dxa"/>
            <w:gridSpan w:val="22"/>
          </w:tcPr>
          <w:p w14:paraId="067BBE40" w14:textId="77777777" w:rsidR="00706AEE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2266" w:type="dxa"/>
            <w:gridSpan w:val="33"/>
            <w:tcBorders>
              <w:right w:val="single" w:sz="12" w:space="0" w:color="auto"/>
            </w:tcBorders>
          </w:tcPr>
          <w:p w14:paraId="543E59B7" w14:textId="77777777" w:rsidR="00706AEE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638" w:type="dxa"/>
            <w:gridSpan w:val="19"/>
            <w:vMerge/>
            <w:tcBorders>
              <w:left w:val="single" w:sz="12" w:space="0" w:color="auto"/>
            </w:tcBorders>
            <w:vAlign w:val="center"/>
          </w:tcPr>
          <w:p w14:paraId="7704B1B8" w14:textId="77777777" w:rsidR="00706AEE" w:rsidRDefault="00706AEE" w:rsidP="00706AEE">
            <w:pPr>
              <w:rPr>
                <w:b/>
              </w:rPr>
            </w:pPr>
          </w:p>
        </w:tc>
        <w:tc>
          <w:tcPr>
            <w:tcW w:w="699" w:type="dxa"/>
            <w:gridSpan w:val="14"/>
            <w:vMerge/>
            <w:vAlign w:val="center"/>
          </w:tcPr>
          <w:p w14:paraId="0A22E3CC" w14:textId="77777777" w:rsidR="00706AEE" w:rsidRDefault="00706AEE" w:rsidP="00706AEE">
            <w:pPr>
              <w:rPr>
                <w:b/>
              </w:rPr>
            </w:pPr>
          </w:p>
        </w:tc>
        <w:tc>
          <w:tcPr>
            <w:tcW w:w="1095" w:type="dxa"/>
            <w:gridSpan w:val="9"/>
            <w:vMerge/>
            <w:vAlign w:val="center"/>
          </w:tcPr>
          <w:p w14:paraId="7789B7A3" w14:textId="77777777" w:rsidR="00706AEE" w:rsidRDefault="00706AEE" w:rsidP="00706AEE">
            <w:pPr>
              <w:rPr>
                <w:b/>
              </w:rPr>
            </w:pPr>
          </w:p>
        </w:tc>
      </w:tr>
      <w:tr w:rsidR="00706AEE" w14:paraId="65286D38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4F70FDE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706AEE" w14:paraId="01B482B3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5AF2F8AD" w14:textId="77777777" w:rsidR="00706AEE" w:rsidRPr="00706AEE" w:rsidRDefault="00706AEE" w:rsidP="00706AEE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06AEE">
              <w:rPr>
                <w:sz w:val="21"/>
                <w:szCs w:val="21"/>
              </w:rPr>
              <w:t xml:space="preserve">MRLÍK, M., </w:t>
            </w:r>
            <w:r w:rsidRPr="00706AEE">
              <w:rPr>
                <w:b/>
                <w:sz w:val="21"/>
                <w:szCs w:val="21"/>
              </w:rPr>
              <w:t>MOUČKA, R. (25%)</w:t>
            </w:r>
            <w:r w:rsidRPr="00706AEE">
              <w:rPr>
                <w:sz w:val="21"/>
                <w:szCs w:val="21"/>
              </w:rPr>
              <w:t xml:space="preserve">, ILČÍKOVÁ, M., et al.: Charge transport and dielectric relaxation processes in aniline-based oligomers. </w:t>
            </w:r>
            <w:r w:rsidRPr="00706AEE">
              <w:rPr>
                <w:i/>
                <w:sz w:val="21"/>
                <w:szCs w:val="21"/>
              </w:rPr>
              <w:t>Synthetic Metals</w:t>
            </w:r>
            <w:r w:rsidRPr="00706AEE">
              <w:rPr>
                <w:sz w:val="21"/>
                <w:szCs w:val="21"/>
              </w:rPr>
              <w:t xml:space="preserve"> 192, 37-42, </w:t>
            </w:r>
            <w:r w:rsidRPr="00706AEE">
              <w:rPr>
                <w:b/>
                <w:sz w:val="21"/>
                <w:szCs w:val="21"/>
              </w:rPr>
              <w:t>2014</w:t>
            </w:r>
            <w:r w:rsidRPr="00706AEE">
              <w:rPr>
                <w:sz w:val="21"/>
                <w:szCs w:val="21"/>
              </w:rPr>
              <w:t xml:space="preserve">. DOI 10.1016/j.synthmet.2014.02.022. </w:t>
            </w:r>
          </w:p>
          <w:p w14:paraId="363ADDF0" w14:textId="77777777" w:rsidR="00706AEE" w:rsidRPr="00706AEE" w:rsidRDefault="00706AEE" w:rsidP="00706AEE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06AEE">
              <w:rPr>
                <w:sz w:val="21"/>
                <w:szCs w:val="21"/>
              </w:rPr>
              <w:t xml:space="preserve">SEDLAČÍK, M., </w:t>
            </w:r>
            <w:r w:rsidRPr="00706AEE">
              <w:rPr>
                <w:b/>
                <w:sz w:val="21"/>
                <w:szCs w:val="21"/>
              </w:rPr>
              <w:t>MOUČKA, R. (15%)</w:t>
            </w:r>
            <w:r w:rsidRPr="00706AEE">
              <w:rPr>
                <w:sz w:val="21"/>
                <w:szCs w:val="21"/>
              </w:rPr>
              <w:t>, KOŽÁKOVÁ, Z., et al.: Correlation of structural and magnetic properties of Fe</w:t>
            </w:r>
            <w:r w:rsidRPr="00706AEE">
              <w:rPr>
                <w:sz w:val="21"/>
                <w:szCs w:val="21"/>
                <w:vertAlign w:val="subscript"/>
              </w:rPr>
              <w:t>3</w:t>
            </w:r>
            <w:r w:rsidRPr="00706AEE">
              <w:rPr>
                <w:sz w:val="21"/>
                <w:szCs w:val="21"/>
              </w:rPr>
              <w:t>O</w:t>
            </w:r>
            <w:r w:rsidRPr="00706AEE">
              <w:rPr>
                <w:sz w:val="21"/>
                <w:szCs w:val="21"/>
                <w:vertAlign w:val="subscript"/>
              </w:rPr>
              <w:t>4</w:t>
            </w:r>
            <w:r w:rsidRPr="00706AEE">
              <w:rPr>
                <w:sz w:val="21"/>
                <w:szCs w:val="21"/>
              </w:rPr>
              <w:t xml:space="preserve"> nanoparticles with their calorimetric and magnetorheological performance. </w:t>
            </w:r>
            <w:r w:rsidRPr="00706AEE">
              <w:rPr>
                <w:i/>
                <w:sz w:val="21"/>
                <w:szCs w:val="21"/>
              </w:rPr>
              <w:t>Journal of Magnetism and Magnetic Materials</w:t>
            </w:r>
            <w:r w:rsidRPr="00706AEE">
              <w:rPr>
                <w:sz w:val="21"/>
                <w:szCs w:val="21"/>
              </w:rPr>
              <w:t xml:space="preserve"> 326, 7-13, </w:t>
            </w:r>
            <w:r w:rsidRPr="00706AEE">
              <w:rPr>
                <w:b/>
                <w:sz w:val="21"/>
                <w:szCs w:val="21"/>
              </w:rPr>
              <w:t>2013</w:t>
            </w:r>
            <w:r w:rsidRPr="00706AEE">
              <w:rPr>
                <w:sz w:val="21"/>
                <w:szCs w:val="21"/>
              </w:rPr>
              <w:t xml:space="preserve">. DOI 10.1016/j.jmmm.2012.08.039. </w:t>
            </w:r>
          </w:p>
          <w:p w14:paraId="0B6118E8" w14:textId="77777777" w:rsidR="00706AEE" w:rsidRPr="00706AEE" w:rsidRDefault="00706AEE" w:rsidP="00706AEE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06AEE">
              <w:rPr>
                <w:b/>
                <w:sz w:val="21"/>
                <w:szCs w:val="21"/>
              </w:rPr>
              <w:t>MOUČKA, R. (50%)</w:t>
            </w:r>
            <w:r w:rsidRPr="00706AEE">
              <w:rPr>
                <w:sz w:val="21"/>
                <w:szCs w:val="21"/>
              </w:rPr>
              <w:t xml:space="preserve">, MRLÍK, M., ILČÍKOVÁ, M., et al.: Electrical transport properties of poly(aniline-co-p-phenylenediamine) and its composites with incorporated silver particles. </w:t>
            </w:r>
            <w:r w:rsidRPr="00706AEE">
              <w:rPr>
                <w:i/>
                <w:sz w:val="21"/>
                <w:szCs w:val="21"/>
              </w:rPr>
              <w:t>Chemical Papers</w:t>
            </w:r>
            <w:r w:rsidRPr="00706AEE">
              <w:rPr>
                <w:sz w:val="21"/>
                <w:szCs w:val="21"/>
              </w:rPr>
              <w:t xml:space="preserve"> 67(8), 1012-1019, </w:t>
            </w:r>
            <w:r w:rsidRPr="00706AEE">
              <w:rPr>
                <w:b/>
                <w:sz w:val="21"/>
                <w:szCs w:val="21"/>
              </w:rPr>
              <w:t>2013</w:t>
            </w:r>
            <w:r w:rsidRPr="00706AEE">
              <w:rPr>
                <w:sz w:val="21"/>
                <w:szCs w:val="21"/>
              </w:rPr>
              <w:t xml:space="preserve">. DOI 10.2478/s11696-013-0351-7. </w:t>
            </w:r>
          </w:p>
          <w:p w14:paraId="27053228" w14:textId="77777777" w:rsidR="00706AEE" w:rsidRPr="00706AEE" w:rsidRDefault="00706AEE" w:rsidP="00706AEE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06AEE">
              <w:rPr>
                <w:sz w:val="21"/>
                <w:szCs w:val="21"/>
              </w:rPr>
              <w:t xml:space="preserve">VILČÁKOVÁ, J., </w:t>
            </w:r>
            <w:r w:rsidRPr="00706AEE">
              <w:rPr>
                <w:b/>
                <w:sz w:val="21"/>
                <w:szCs w:val="21"/>
              </w:rPr>
              <w:t>MOUČKA, R. (15%)</w:t>
            </w:r>
            <w:r w:rsidRPr="00706AEE">
              <w:rPr>
                <w:sz w:val="21"/>
                <w:szCs w:val="21"/>
              </w:rPr>
              <w:t xml:space="preserve">, SVOBODA, P., et al.: Effect of surfactants and manufacturing methods on the electrical and thermal conductivity of carbon nanotube/silicone composites. </w:t>
            </w:r>
            <w:r w:rsidRPr="00706AEE">
              <w:rPr>
                <w:i/>
                <w:sz w:val="21"/>
                <w:szCs w:val="21"/>
              </w:rPr>
              <w:t>Molecules</w:t>
            </w:r>
            <w:r w:rsidRPr="00706AEE">
              <w:rPr>
                <w:sz w:val="21"/>
                <w:szCs w:val="21"/>
              </w:rPr>
              <w:t xml:space="preserve"> 17(11), 13157-13174, </w:t>
            </w:r>
            <w:r w:rsidRPr="00706AEE">
              <w:rPr>
                <w:b/>
                <w:sz w:val="21"/>
                <w:szCs w:val="21"/>
              </w:rPr>
              <w:t>2012</w:t>
            </w:r>
            <w:r w:rsidRPr="00706AEE">
              <w:rPr>
                <w:sz w:val="21"/>
                <w:szCs w:val="21"/>
              </w:rPr>
              <w:t xml:space="preserve">. DOI 10.3390/molecules171113157. </w:t>
            </w:r>
          </w:p>
          <w:p w14:paraId="0D61F303" w14:textId="77777777" w:rsidR="00706AEE" w:rsidRDefault="00706AEE" w:rsidP="00706AEE">
            <w:pPr>
              <w:spacing w:before="120" w:after="120"/>
              <w:jc w:val="both"/>
              <w:rPr>
                <w:b/>
              </w:rPr>
            </w:pPr>
            <w:r w:rsidRPr="00706AEE">
              <w:rPr>
                <w:sz w:val="21"/>
                <w:szCs w:val="21"/>
              </w:rPr>
              <w:t xml:space="preserve">BABAYAN, V., KAZANTSEVA, N.E., </w:t>
            </w:r>
            <w:r w:rsidRPr="00706AEE">
              <w:rPr>
                <w:b/>
                <w:sz w:val="21"/>
                <w:szCs w:val="21"/>
              </w:rPr>
              <w:t>MOUČKA, R. (15%)</w:t>
            </w:r>
            <w:r w:rsidRPr="00706AEE">
              <w:rPr>
                <w:sz w:val="21"/>
                <w:szCs w:val="21"/>
              </w:rPr>
              <w:t xml:space="preserve">, et al.: Combined effect of demagnetizing field and induced magnetic anisotropy on the magnetic properties of manganese-zinc ferrite composites. </w:t>
            </w:r>
            <w:r w:rsidRPr="00706AEE">
              <w:rPr>
                <w:i/>
                <w:sz w:val="21"/>
                <w:szCs w:val="21"/>
              </w:rPr>
              <w:t>Journal of Magnetism and Magnetic Materials</w:t>
            </w:r>
            <w:r w:rsidRPr="00706AEE">
              <w:rPr>
                <w:sz w:val="21"/>
                <w:szCs w:val="21"/>
              </w:rPr>
              <w:t xml:space="preserve"> 324(2), 161-172, </w:t>
            </w:r>
            <w:r w:rsidRPr="00706AEE">
              <w:rPr>
                <w:b/>
                <w:sz w:val="21"/>
                <w:szCs w:val="21"/>
              </w:rPr>
              <w:t>2012</w:t>
            </w:r>
            <w:r w:rsidRPr="00706AEE">
              <w:rPr>
                <w:sz w:val="21"/>
                <w:szCs w:val="21"/>
              </w:rPr>
              <w:t>. DOI 10.1016/j.jmmm.2011.08.002.</w:t>
            </w:r>
            <w:r w:rsidRPr="001D0D42">
              <w:rPr>
                <w:sz w:val="22"/>
                <w:szCs w:val="22"/>
              </w:rPr>
              <w:t xml:space="preserve"> </w:t>
            </w:r>
          </w:p>
        </w:tc>
      </w:tr>
      <w:tr w:rsidR="00706AEE" w14:paraId="6F2245E3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0506C0E2" w14:textId="77777777" w:rsidR="00706AEE" w:rsidRDefault="00706AEE" w:rsidP="00706AEE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706AEE" w14:paraId="65AEDD5E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10E0179C" w14:textId="77777777" w:rsidR="00706AEE" w:rsidRPr="003E42C3" w:rsidRDefault="00706AEE" w:rsidP="00706AEE">
            <w:pPr>
              <w:rPr>
                <w:rFonts w:ascii="TimesNewRomanPSMT" w:eastAsia="Calibri" w:hAnsi="TimesNewRomanPSMT" w:cs="TimesNewRomanPSMT"/>
                <w:b/>
                <w:sz w:val="22"/>
                <w:szCs w:val="22"/>
              </w:rPr>
            </w:pPr>
            <w:r w:rsidRPr="003E42C3">
              <w:rPr>
                <w:rFonts w:ascii="TimesNewRomanPSMT" w:eastAsia="Calibri" w:hAnsi="TimesNewRomanPSMT" w:cs="TimesNewRomanPSMT"/>
                <w:b/>
                <w:sz w:val="22"/>
                <w:szCs w:val="22"/>
              </w:rPr>
              <w:t>---</w:t>
            </w:r>
          </w:p>
          <w:p w14:paraId="7FF6737D" w14:textId="77777777" w:rsidR="00706AEE" w:rsidRDefault="00706AEE" w:rsidP="00706AEE">
            <w:pPr>
              <w:rPr>
                <w:b/>
              </w:rPr>
            </w:pPr>
          </w:p>
          <w:p w14:paraId="08C954A3" w14:textId="77777777" w:rsidR="00706AEE" w:rsidRDefault="00706AEE" w:rsidP="00706AEE">
            <w:pPr>
              <w:rPr>
                <w:b/>
              </w:rPr>
            </w:pPr>
          </w:p>
          <w:p w14:paraId="2EC0A78A" w14:textId="2167B3FB" w:rsidR="00706AEE" w:rsidRDefault="00706AEE" w:rsidP="00706AEE">
            <w:pPr>
              <w:rPr>
                <w:b/>
              </w:rPr>
            </w:pPr>
          </w:p>
          <w:p w14:paraId="22705F27" w14:textId="4BFF3322" w:rsidR="00D321F6" w:rsidRDefault="00D321F6" w:rsidP="00706AEE">
            <w:pPr>
              <w:rPr>
                <w:b/>
              </w:rPr>
            </w:pPr>
          </w:p>
          <w:p w14:paraId="185982A2" w14:textId="77777777" w:rsidR="00D321F6" w:rsidRDefault="00D321F6" w:rsidP="00706AEE">
            <w:pPr>
              <w:rPr>
                <w:b/>
              </w:rPr>
            </w:pPr>
          </w:p>
          <w:p w14:paraId="2CB98EFA" w14:textId="77777777" w:rsidR="00706AEE" w:rsidRDefault="00706AEE" w:rsidP="00706AEE">
            <w:pPr>
              <w:rPr>
                <w:b/>
              </w:rPr>
            </w:pPr>
          </w:p>
        </w:tc>
      </w:tr>
      <w:tr w:rsidR="00706AEE" w14:paraId="11B8FF48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576" w:type="dxa"/>
            <w:gridSpan w:val="5"/>
            <w:shd w:val="clear" w:color="auto" w:fill="F7CAAC"/>
          </w:tcPr>
          <w:p w14:paraId="006F431B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48" w:type="dxa"/>
            <w:gridSpan w:val="56"/>
          </w:tcPr>
          <w:p w14:paraId="476E221F" w14:textId="77777777" w:rsidR="00706AEE" w:rsidRDefault="00706AEE" w:rsidP="00706AEE">
            <w:pPr>
              <w:jc w:val="both"/>
            </w:pPr>
          </w:p>
        </w:tc>
        <w:tc>
          <w:tcPr>
            <w:tcW w:w="793" w:type="dxa"/>
            <w:gridSpan w:val="16"/>
            <w:shd w:val="clear" w:color="auto" w:fill="F7CAAC"/>
          </w:tcPr>
          <w:p w14:paraId="671FEBC2" w14:textId="77777777" w:rsidR="00706AEE" w:rsidRDefault="00706AEE" w:rsidP="00706AEE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432" w:type="dxa"/>
            <w:gridSpan w:val="42"/>
          </w:tcPr>
          <w:p w14:paraId="4EA45761" w14:textId="77777777" w:rsidR="00706AEE" w:rsidRDefault="00706AEE" w:rsidP="00706AEE">
            <w:pPr>
              <w:jc w:val="both"/>
            </w:pPr>
          </w:p>
        </w:tc>
      </w:tr>
      <w:tr w:rsidR="000E3448" w14:paraId="105C5C36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33A30750" w14:textId="4AC5A93C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94363B" w14:paraId="5F34CDB3" w14:textId="77777777" w:rsidTr="00D44001">
        <w:trPr>
          <w:gridAfter w:val="1"/>
          <w:wAfter w:w="141" w:type="dxa"/>
        </w:trPr>
        <w:tc>
          <w:tcPr>
            <w:tcW w:w="2618" w:type="dxa"/>
            <w:gridSpan w:val="9"/>
            <w:tcBorders>
              <w:top w:val="double" w:sz="4" w:space="0" w:color="auto"/>
            </w:tcBorders>
            <w:shd w:val="clear" w:color="auto" w:fill="F7CAAC"/>
          </w:tcPr>
          <w:p w14:paraId="424A366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731" w:type="dxa"/>
            <w:gridSpan w:val="110"/>
          </w:tcPr>
          <w:p w14:paraId="3416868E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94363B" w14:paraId="3B3E3C11" w14:textId="77777777" w:rsidTr="00D44001">
        <w:trPr>
          <w:gridAfter w:val="1"/>
          <w:wAfter w:w="141" w:type="dxa"/>
        </w:trPr>
        <w:tc>
          <w:tcPr>
            <w:tcW w:w="2618" w:type="dxa"/>
            <w:gridSpan w:val="9"/>
            <w:shd w:val="clear" w:color="auto" w:fill="F7CAAC"/>
          </w:tcPr>
          <w:p w14:paraId="07C43D3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731" w:type="dxa"/>
            <w:gridSpan w:val="110"/>
          </w:tcPr>
          <w:p w14:paraId="0E6E5EF9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94363B" w14:paraId="71479656" w14:textId="77777777" w:rsidTr="00D44001">
        <w:trPr>
          <w:gridAfter w:val="1"/>
          <w:wAfter w:w="141" w:type="dxa"/>
        </w:trPr>
        <w:tc>
          <w:tcPr>
            <w:tcW w:w="2618" w:type="dxa"/>
            <w:gridSpan w:val="9"/>
            <w:shd w:val="clear" w:color="auto" w:fill="F7CAAC"/>
          </w:tcPr>
          <w:p w14:paraId="5D93283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731" w:type="dxa"/>
            <w:gridSpan w:val="110"/>
          </w:tcPr>
          <w:p w14:paraId="717A0610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14:paraId="4100C57D" w14:textId="77777777" w:rsidTr="00D44001">
        <w:trPr>
          <w:gridAfter w:val="1"/>
          <w:wAfter w:w="141" w:type="dxa"/>
        </w:trPr>
        <w:tc>
          <w:tcPr>
            <w:tcW w:w="2618" w:type="dxa"/>
            <w:gridSpan w:val="9"/>
            <w:shd w:val="clear" w:color="auto" w:fill="F7CAAC"/>
          </w:tcPr>
          <w:p w14:paraId="625F4B4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57" w:type="dxa"/>
            <w:gridSpan w:val="54"/>
          </w:tcPr>
          <w:p w14:paraId="7CD74A70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74" w:name="Minařík"/>
            <w:bookmarkEnd w:id="74"/>
            <w:r w:rsidRPr="00B96B61">
              <w:rPr>
                <w:b/>
              </w:rPr>
              <w:t>Antonín Minařík</w:t>
            </w:r>
          </w:p>
        </w:tc>
        <w:tc>
          <w:tcPr>
            <w:tcW w:w="725" w:type="dxa"/>
            <w:gridSpan w:val="17"/>
            <w:shd w:val="clear" w:color="auto" w:fill="F7CAAC"/>
          </w:tcPr>
          <w:p w14:paraId="6A4FA99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49" w:type="dxa"/>
            <w:gridSpan w:val="39"/>
          </w:tcPr>
          <w:p w14:paraId="0D2AE0DA" w14:textId="77777777" w:rsidR="000E3448" w:rsidRDefault="000E3448" w:rsidP="000E3448">
            <w:pPr>
              <w:jc w:val="both"/>
            </w:pPr>
            <w:r>
              <w:t>Ing., Ph.D.</w:t>
            </w:r>
          </w:p>
        </w:tc>
      </w:tr>
      <w:tr w:rsidR="0094363B" w14:paraId="1A3A1DDF" w14:textId="77777777" w:rsidTr="00873608">
        <w:trPr>
          <w:gridAfter w:val="1"/>
          <w:wAfter w:w="141" w:type="dxa"/>
        </w:trPr>
        <w:tc>
          <w:tcPr>
            <w:tcW w:w="2627" w:type="dxa"/>
            <w:gridSpan w:val="11"/>
            <w:shd w:val="clear" w:color="auto" w:fill="F7CAAC"/>
          </w:tcPr>
          <w:p w14:paraId="55A5326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04" w:type="dxa"/>
            <w:gridSpan w:val="12"/>
          </w:tcPr>
          <w:p w14:paraId="3D8AE1F9" w14:textId="77777777" w:rsidR="000E3448" w:rsidRDefault="000E3448" w:rsidP="000E3448">
            <w:pPr>
              <w:jc w:val="both"/>
            </w:pPr>
            <w:r>
              <w:t>1980</w:t>
            </w:r>
          </w:p>
        </w:tc>
        <w:tc>
          <w:tcPr>
            <w:tcW w:w="1797" w:type="dxa"/>
            <w:gridSpan w:val="11"/>
            <w:shd w:val="clear" w:color="auto" w:fill="F7CAAC"/>
          </w:tcPr>
          <w:p w14:paraId="140BD76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26" w:type="dxa"/>
            <w:gridSpan w:val="20"/>
          </w:tcPr>
          <w:p w14:paraId="2553BBB3" w14:textId="77777777" w:rsidR="000E3448" w:rsidRPr="00D860C6" w:rsidRDefault="000E3448" w:rsidP="000E3448">
            <w:pPr>
              <w:jc w:val="both"/>
            </w:pPr>
            <w:r w:rsidRPr="00D860C6">
              <w:t>pp.</w:t>
            </w:r>
          </w:p>
        </w:tc>
        <w:tc>
          <w:tcPr>
            <w:tcW w:w="1021" w:type="dxa"/>
            <w:gridSpan w:val="9"/>
            <w:shd w:val="clear" w:color="auto" w:fill="F7CAAC"/>
          </w:tcPr>
          <w:p w14:paraId="185492BA" w14:textId="77777777" w:rsidR="000E3448" w:rsidRPr="00D860C6" w:rsidRDefault="000E3448" w:rsidP="000E3448">
            <w:pPr>
              <w:jc w:val="both"/>
              <w:rPr>
                <w:b/>
              </w:rPr>
            </w:pPr>
            <w:r w:rsidRPr="00D860C6">
              <w:rPr>
                <w:b/>
              </w:rPr>
              <w:t>rozsah</w:t>
            </w:r>
          </w:p>
        </w:tc>
        <w:tc>
          <w:tcPr>
            <w:tcW w:w="734" w:type="dxa"/>
            <w:gridSpan w:val="18"/>
          </w:tcPr>
          <w:p w14:paraId="7F8DB518" w14:textId="77777777" w:rsidR="000E3448" w:rsidRPr="00D860C6" w:rsidRDefault="000E3448" w:rsidP="000E3448">
            <w:pPr>
              <w:jc w:val="both"/>
            </w:pPr>
            <w:r w:rsidRPr="00D860C6">
              <w:t>40</w:t>
            </w:r>
          </w:p>
        </w:tc>
        <w:tc>
          <w:tcPr>
            <w:tcW w:w="677" w:type="dxa"/>
            <w:gridSpan w:val="19"/>
            <w:shd w:val="clear" w:color="auto" w:fill="F7CAAC"/>
          </w:tcPr>
          <w:p w14:paraId="7A695D84" w14:textId="77777777" w:rsidR="000E3448" w:rsidRPr="00D860C6" w:rsidRDefault="000E3448" w:rsidP="000E3448">
            <w:pPr>
              <w:jc w:val="both"/>
              <w:rPr>
                <w:b/>
              </w:rPr>
            </w:pPr>
            <w:r w:rsidRPr="00D860C6">
              <w:rPr>
                <w:b/>
              </w:rPr>
              <w:t>do kdy</w:t>
            </w:r>
          </w:p>
        </w:tc>
        <w:tc>
          <w:tcPr>
            <w:tcW w:w="1663" w:type="dxa"/>
            <w:gridSpan w:val="19"/>
          </w:tcPr>
          <w:p w14:paraId="37357E46" w14:textId="77777777" w:rsidR="000E3448" w:rsidRPr="00D860C6" w:rsidRDefault="000E3448" w:rsidP="000E3448">
            <w:pPr>
              <w:jc w:val="both"/>
            </w:pPr>
            <w:r w:rsidRPr="00D860C6">
              <w:t>N</w:t>
            </w:r>
          </w:p>
        </w:tc>
      </w:tr>
      <w:tr w:rsidR="00D61919" w14:paraId="77BA4686" w14:textId="77777777" w:rsidTr="00D44001">
        <w:trPr>
          <w:gridAfter w:val="1"/>
          <w:wAfter w:w="141" w:type="dxa"/>
        </w:trPr>
        <w:tc>
          <w:tcPr>
            <w:tcW w:w="5228" w:type="dxa"/>
            <w:gridSpan w:val="34"/>
            <w:shd w:val="clear" w:color="auto" w:fill="F7CAAC"/>
          </w:tcPr>
          <w:p w14:paraId="4298B0B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26" w:type="dxa"/>
            <w:gridSpan w:val="20"/>
          </w:tcPr>
          <w:p w14:paraId="76BFC82C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021" w:type="dxa"/>
            <w:gridSpan w:val="9"/>
            <w:shd w:val="clear" w:color="auto" w:fill="F7CAAC"/>
          </w:tcPr>
          <w:p w14:paraId="366F379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4" w:type="dxa"/>
            <w:gridSpan w:val="18"/>
          </w:tcPr>
          <w:p w14:paraId="63B3B1FB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77" w:type="dxa"/>
            <w:gridSpan w:val="19"/>
            <w:shd w:val="clear" w:color="auto" w:fill="F7CAAC"/>
          </w:tcPr>
          <w:p w14:paraId="7FBFD12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663" w:type="dxa"/>
            <w:gridSpan w:val="19"/>
          </w:tcPr>
          <w:p w14:paraId="7CC6F537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2F52F953" w14:textId="77777777" w:rsidTr="00D44001">
        <w:trPr>
          <w:gridAfter w:val="1"/>
          <w:wAfter w:w="141" w:type="dxa"/>
        </w:trPr>
        <w:tc>
          <w:tcPr>
            <w:tcW w:w="6254" w:type="dxa"/>
            <w:gridSpan w:val="54"/>
            <w:shd w:val="clear" w:color="auto" w:fill="F7CAAC"/>
          </w:tcPr>
          <w:p w14:paraId="40307326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55" w:type="dxa"/>
            <w:gridSpan w:val="27"/>
            <w:shd w:val="clear" w:color="auto" w:fill="F7CAAC"/>
          </w:tcPr>
          <w:p w14:paraId="1DBE450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40" w:type="dxa"/>
            <w:gridSpan w:val="38"/>
            <w:shd w:val="clear" w:color="auto" w:fill="F7CAAC"/>
          </w:tcPr>
          <w:p w14:paraId="276A2D2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21878E40" w14:textId="77777777" w:rsidTr="00D44001">
        <w:trPr>
          <w:gridAfter w:val="1"/>
          <w:wAfter w:w="141" w:type="dxa"/>
        </w:trPr>
        <w:tc>
          <w:tcPr>
            <w:tcW w:w="6254" w:type="dxa"/>
            <w:gridSpan w:val="54"/>
          </w:tcPr>
          <w:p w14:paraId="1D33BBEC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55" w:type="dxa"/>
            <w:gridSpan w:val="27"/>
          </w:tcPr>
          <w:p w14:paraId="64BD0D3F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40" w:type="dxa"/>
            <w:gridSpan w:val="38"/>
          </w:tcPr>
          <w:p w14:paraId="43B212C9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5E9C8865" w14:textId="77777777" w:rsidTr="00D44001">
        <w:trPr>
          <w:gridAfter w:val="1"/>
          <w:wAfter w:w="141" w:type="dxa"/>
        </w:trPr>
        <w:tc>
          <w:tcPr>
            <w:tcW w:w="6254" w:type="dxa"/>
            <w:gridSpan w:val="54"/>
          </w:tcPr>
          <w:p w14:paraId="6868EFEF" w14:textId="77777777" w:rsidR="000E3448" w:rsidRDefault="000E3448" w:rsidP="000E3448">
            <w:pPr>
              <w:jc w:val="both"/>
            </w:pPr>
          </w:p>
        </w:tc>
        <w:tc>
          <w:tcPr>
            <w:tcW w:w="1755" w:type="dxa"/>
            <w:gridSpan w:val="27"/>
          </w:tcPr>
          <w:p w14:paraId="1CC996FE" w14:textId="77777777" w:rsidR="000E3448" w:rsidRDefault="000E3448" w:rsidP="000E3448">
            <w:pPr>
              <w:jc w:val="both"/>
            </w:pPr>
          </w:p>
        </w:tc>
        <w:tc>
          <w:tcPr>
            <w:tcW w:w="2340" w:type="dxa"/>
            <w:gridSpan w:val="38"/>
          </w:tcPr>
          <w:p w14:paraId="7CB248B7" w14:textId="77777777" w:rsidR="000E3448" w:rsidRDefault="000E3448" w:rsidP="000E3448">
            <w:pPr>
              <w:jc w:val="both"/>
            </w:pPr>
          </w:p>
        </w:tc>
      </w:tr>
      <w:tr w:rsidR="000E3448" w14:paraId="779E7254" w14:textId="77777777" w:rsidTr="00D44001">
        <w:trPr>
          <w:gridAfter w:val="1"/>
          <w:wAfter w:w="141" w:type="dxa"/>
        </w:trPr>
        <w:tc>
          <w:tcPr>
            <w:tcW w:w="6254" w:type="dxa"/>
            <w:gridSpan w:val="54"/>
          </w:tcPr>
          <w:p w14:paraId="36296488" w14:textId="77777777" w:rsidR="000E3448" w:rsidRDefault="000E3448" w:rsidP="000E3448">
            <w:pPr>
              <w:jc w:val="both"/>
            </w:pPr>
          </w:p>
        </w:tc>
        <w:tc>
          <w:tcPr>
            <w:tcW w:w="1755" w:type="dxa"/>
            <w:gridSpan w:val="27"/>
          </w:tcPr>
          <w:p w14:paraId="6D028713" w14:textId="77777777" w:rsidR="000E3448" w:rsidRDefault="000E3448" w:rsidP="000E3448">
            <w:pPr>
              <w:jc w:val="both"/>
            </w:pPr>
          </w:p>
        </w:tc>
        <w:tc>
          <w:tcPr>
            <w:tcW w:w="2340" w:type="dxa"/>
            <w:gridSpan w:val="38"/>
          </w:tcPr>
          <w:p w14:paraId="1504E3A8" w14:textId="77777777" w:rsidR="000E3448" w:rsidRDefault="000E3448" w:rsidP="000E3448">
            <w:pPr>
              <w:jc w:val="both"/>
            </w:pPr>
          </w:p>
        </w:tc>
      </w:tr>
      <w:tr w:rsidR="000E3448" w14:paraId="23FC3BEF" w14:textId="77777777" w:rsidTr="00D44001">
        <w:trPr>
          <w:gridAfter w:val="1"/>
          <w:wAfter w:w="141" w:type="dxa"/>
        </w:trPr>
        <w:tc>
          <w:tcPr>
            <w:tcW w:w="6254" w:type="dxa"/>
            <w:gridSpan w:val="54"/>
          </w:tcPr>
          <w:p w14:paraId="1494F99A" w14:textId="77777777" w:rsidR="000E3448" w:rsidRDefault="000E3448" w:rsidP="000E3448">
            <w:pPr>
              <w:jc w:val="both"/>
            </w:pPr>
          </w:p>
        </w:tc>
        <w:tc>
          <w:tcPr>
            <w:tcW w:w="1755" w:type="dxa"/>
            <w:gridSpan w:val="27"/>
          </w:tcPr>
          <w:p w14:paraId="323850CD" w14:textId="77777777" w:rsidR="000E3448" w:rsidRDefault="000E3448" w:rsidP="000E3448">
            <w:pPr>
              <w:jc w:val="both"/>
            </w:pPr>
          </w:p>
        </w:tc>
        <w:tc>
          <w:tcPr>
            <w:tcW w:w="2340" w:type="dxa"/>
            <w:gridSpan w:val="38"/>
          </w:tcPr>
          <w:p w14:paraId="3580A9BB" w14:textId="77777777" w:rsidR="000E3448" w:rsidRDefault="000E3448" w:rsidP="000E3448">
            <w:pPr>
              <w:jc w:val="both"/>
            </w:pPr>
          </w:p>
        </w:tc>
      </w:tr>
      <w:tr w:rsidR="000E3448" w14:paraId="2EF1EB3D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E9400DD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7E90D8CD" w14:textId="77777777" w:rsidTr="00D44001">
        <w:trPr>
          <w:gridAfter w:val="1"/>
          <w:wAfter w:w="141" w:type="dxa"/>
          <w:trHeight w:val="323"/>
        </w:trPr>
        <w:tc>
          <w:tcPr>
            <w:tcW w:w="10349" w:type="dxa"/>
            <w:gridSpan w:val="119"/>
            <w:tcBorders>
              <w:top w:val="nil"/>
            </w:tcBorders>
          </w:tcPr>
          <w:p w14:paraId="11DA4B8B" w14:textId="3ECAEEC9" w:rsidR="000E3448" w:rsidRDefault="003E733D" w:rsidP="0044550D">
            <w:pPr>
              <w:pStyle w:val="Zkladntext"/>
              <w:spacing w:before="60" w:after="60" w:line="240" w:lineRule="auto"/>
              <w:ind w:right="108"/>
            </w:pPr>
            <w:r w:rsidRPr="003E733D">
              <w:rPr>
                <w:sz w:val="21"/>
                <w:szCs w:val="21"/>
              </w:rPr>
              <w:t>Biomaterials II</w:t>
            </w:r>
            <w:r w:rsidR="0044550D" w:rsidRPr="0044550D">
              <w:rPr>
                <w:sz w:val="21"/>
                <w:szCs w:val="21"/>
              </w:rPr>
              <w:t xml:space="preserve"> (20% p)</w:t>
            </w:r>
          </w:p>
        </w:tc>
      </w:tr>
      <w:tr w:rsidR="000E3448" w14:paraId="6EA40D5A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5DA315A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11BD28F5" w14:textId="77777777" w:rsidTr="00D44001">
        <w:trPr>
          <w:gridAfter w:val="1"/>
          <w:wAfter w:w="141" w:type="dxa"/>
          <w:trHeight w:val="306"/>
        </w:trPr>
        <w:tc>
          <w:tcPr>
            <w:tcW w:w="10349" w:type="dxa"/>
            <w:gridSpan w:val="119"/>
          </w:tcPr>
          <w:p w14:paraId="26A136B9" w14:textId="77777777" w:rsidR="000E3448" w:rsidRPr="00E14123" w:rsidRDefault="000E3448" w:rsidP="000E344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E14123">
              <w:rPr>
                <w:sz w:val="21"/>
                <w:szCs w:val="21"/>
              </w:rPr>
              <w:t xml:space="preserve">2008: UTB Zlín, FT, </w:t>
            </w:r>
            <w:r w:rsidRPr="00E14123">
              <w:rPr>
                <w:rFonts w:eastAsia="Calibri"/>
                <w:sz w:val="21"/>
                <w:szCs w:val="21"/>
              </w:rPr>
              <w:t xml:space="preserve">SP </w:t>
            </w:r>
            <w:r w:rsidRPr="00E14123">
              <w:rPr>
                <w:rFonts w:eastAsia="Calibri"/>
                <w:sz w:val="21"/>
                <w:szCs w:val="21"/>
                <w:lang w:eastAsia="en-US"/>
              </w:rPr>
              <w:t>Chemie a technologie materiálů</w:t>
            </w:r>
            <w:r w:rsidRPr="00E14123">
              <w:rPr>
                <w:rFonts w:eastAsia="Calibri"/>
                <w:sz w:val="21"/>
                <w:szCs w:val="21"/>
              </w:rPr>
              <w:t xml:space="preserve">, </w:t>
            </w:r>
            <w:r w:rsidRPr="00E14123">
              <w:rPr>
                <w:sz w:val="21"/>
                <w:szCs w:val="21"/>
              </w:rPr>
              <w:t>obor Chemie materiálů, Ph.D.</w:t>
            </w:r>
          </w:p>
        </w:tc>
      </w:tr>
      <w:tr w:rsidR="000E3448" w14:paraId="3ED53F1B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20D8F90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108AF339" w14:textId="77777777" w:rsidTr="00D44001">
        <w:trPr>
          <w:gridAfter w:val="1"/>
          <w:wAfter w:w="141" w:type="dxa"/>
          <w:trHeight w:val="597"/>
        </w:trPr>
        <w:tc>
          <w:tcPr>
            <w:tcW w:w="10349" w:type="dxa"/>
            <w:gridSpan w:val="119"/>
          </w:tcPr>
          <w:p w14:paraId="15E2BAF0" w14:textId="77777777" w:rsidR="000E3448" w:rsidRPr="00E14123" w:rsidRDefault="000E3448" w:rsidP="00E14123">
            <w:pPr>
              <w:spacing w:before="60" w:after="20"/>
              <w:jc w:val="both"/>
              <w:rPr>
                <w:rFonts w:eastAsia="Arial Unicode MS"/>
                <w:sz w:val="21"/>
                <w:szCs w:val="21"/>
                <w:highlight w:val="yellow"/>
              </w:rPr>
            </w:pPr>
            <w:r w:rsidRPr="00E14123">
              <w:rPr>
                <w:sz w:val="21"/>
                <w:szCs w:val="21"/>
              </w:rPr>
              <w:t>2005 – 2007: Universita v Bayreuthu, Německo, odborné stáže (prof. M. Sprinzl</w:t>
            </w:r>
            <w:r w:rsidRPr="00E14123">
              <w:rPr>
                <w:rFonts w:eastAsia="Arial Unicode MS"/>
                <w:sz w:val="21"/>
                <w:szCs w:val="21"/>
              </w:rPr>
              <w:t>)</w:t>
            </w:r>
          </w:p>
          <w:p w14:paraId="362A51A5" w14:textId="77777777" w:rsidR="000E3448" w:rsidRPr="00B31DBF" w:rsidRDefault="000E3448" w:rsidP="000E3448">
            <w:pPr>
              <w:spacing w:after="60"/>
              <w:jc w:val="both"/>
              <w:rPr>
                <w:rFonts w:eastAsia="Arial Unicode MS"/>
                <w:sz w:val="22"/>
                <w:szCs w:val="22"/>
              </w:rPr>
            </w:pPr>
            <w:r w:rsidRPr="00E14123">
              <w:rPr>
                <w:rFonts w:eastAsia="Arial Unicode MS"/>
                <w:sz w:val="21"/>
                <w:szCs w:val="21"/>
              </w:rPr>
              <w:t>2007 – dosud: UTB Zlín, asistent, od r. 2009 odborný asistent</w:t>
            </w:r>
          </w:p>
        </w:tc>
      </w:tr>
      <w:tr w:rsidR="000E3448" w14:paraId="77FAF3B1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3DA181BD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1C682445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7163CACE" w14:textId="77777777" w:rsidR="000E3448" w:rsidRPr="00E14123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E14123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E14123">
              <w:rPr>
                <w:rFonts w:eastAsia="Calibri"/>
                <w:sz w:val="21"/>
                <w:szCs w:val="21"/>
              </w:rPr>
              <w:t xml:space="preserve">– </w:t>
            </w:r>
            <w:r w:rsidRPr="00E14123">
              <w:rPr>
                <w:sz w:val="21"/>
                <w:szCs w:val="21"/>
              </w:rPr>
              <w:t>2017: 7 BP, 8 DP, 1 DisP.</w:t>
            </w:r>
          </w:p>
        </w:tc>
      </w:tr>
      <w:tr w:rsidR="0094363B" w14:paraId="65ABFE8E" w14:textId="77777777" w:rsidTr="00D44001">
        <w:trPr>
          <w:gridAfter w:val="1"/>
          <w:wAfter w:w="141" w:type="dxa"/>
          <w:cantSplit/>
        </w:trPr>
        <w:tc>
          <w:tcPr>
            <w:tcW w:w="3431" w:type="dxa"/>
            <w:gridSpan w:val="23"/>
            <w:tcBorders>
              <w:top w:val="single" w:sz="12" w:space="0" w:color="auto"/>
            </w:tcBorders>
            <w:shd w:val="clear" w:color="auto" w:fill="F7CAAC"/>
          </w:tcPr>
          <w:p w14:paraId="6244200A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44" w:type="dxa"/>
            <w:gridSpan w:val="24"/>
            <w:tcBorders>
              <w:top w:val="single" w:sz="12" w:space="0" w:color="auto"/>
            </w:tcBorders>
            <w:shd w:val="clear" w:color="auto" w:fill="F7CAAC"/>
          </w:tcPr>
          <w:p w14:paraId="6A8E0994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2" w:type="dxa"/>
            <w:gridSpan w:val="37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66126CD2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62" w:type="dxa"/>
            <w:gridSpan w:val="35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6BE5B05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5AB8F8F0" w14:textId="77777777" w:rsidTr="00353B6C">
        <w:trPr>
          <w:gridAfter w:val="2"/>
          <w:wAfter w:w="143" w:type="dxa"/>
          <w:cantSplit/>
        </w:trPr>
        <w:tc>
          <w:tcPr>
            <w:tcW w:w="3433" w:type="dxa"/>
            <w:gridSpan w:val="24"/>
          </w:tcPr>
          <w:p w14:paraId="125189E5" w14:textId="77777777" w:rsidR="000E3448" w:rsidRPr="00F55552" w:rsidRDefault="000E3448" w:rsidP="000E3448">
            <w:pPr>
              <w:jc w:val="both"/>
            </w:pPr>
            <w:r>
              <w:rPr>
                <w:rFonts w:eastAsia="Calibri"/>
                <w:lang w:eastAsia="en-US"/>
              </w:rPr>
              <w:t>---</w:t>
            </w:r>
          </w:p>
        </w:tc>
        <w:tc>
          <w:tcPr>
            <w:tcW w:w="2345" w:type="dxa"/>
            <w:gridSpan w:val="24"/>
          </w:tcPr>
          <w:p w14:paraId="5D23D6C7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2" w:type="dxa"/>
            <w:gridSpan w:val="37"/>
            <w:tcBorders>
              <w:right w:val="single" w:sz="12" w:space="0" w:color="auto"/>
            </w:tcBorders>
          </w:tcPr>
          <w:p w14:paraId="42F38029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56" w:type="dxa"/>
            <w:gridSpan w:val="18"/>
            <w:tcBorders>
              <w:left w:val="single" w:sz="12" w:space="0" w:color="auto"/>
            </w:tcBorders>
            <w:shd w:val="clear" w:color="auto" w:fill="F7CAAC"/>
          </w:tcPr>
          <w:p w14:paraId="12888601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17" w:type="dxa"/>
            <w:gridSpan w:val="9"/>
            <w:shd w:val="clear" w:color="auto" w:fill="F7CAAC"/>
          </w:tcPr>
          <w:p w14:paraId="1A89976D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84" w:type="dxa"/>
            <w:gridSpan w:val="6"/>
            <w:shd w:val="clear" w:color="auto" w:fill="F7CAAC"/>
          </w:tcPr>
          <w:p w14:paraId="2B82F9E1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0500738C" w14:textId="77777777" w:rsidTr="00353B6C">
        <w:trPr>
          <w:gridAfter w:val="2"/>
          <w:wAfter w:w="143" w:type="dxa"/>
          <w:cantSplit/>
          <w:trHeight w:val="70"/>
        </w:trPr>
        <w:tc>
          <w:tcPr>
            <w:tcW w:w="3433" w:type="dxa"/>
            <w:gridSpan w:val="24"/>
            <w:shd w:val="clear" w:color="auto" w:fill="F7CAAC"/>
          </w:tcPr>
          <w:p w14:paraId="053304FB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345" w:type="dxa"/>
            <w:gridSpan w:val="24"/>
            <w:shd w:val="clear" w:color="auto" w:fill="F7CAAC"/>
          </w:tcPr>
          <w:p w14:paraId="1152B2FB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2" w:type="dxa"/>
            <w:gridSpan w:val="37"/>
            <w:tcBorders>
              <w:right w:val="single" w:sz="12" w:space="0" w:color="auto"/>
            </w:tcBorders>
            <w:shd w:val="clear" w:color="auto" w:fill="F7CAAC"/>
          </w:tcPr>
          <w:p w14:paraId="2CA8F797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56" w:type="dxa"/>
            <w:gridSpan w:val="18"/>
            <w:vMerge w:val="restart"/>
            <w:tcBorders>
              <w:left w:val="single" w:sz="12" w:space="0" w:color="auto"/>
            </w:tcBorders>
          </w:tcPr>
          <w:p w14:paraId="692F1C5E" w14:textId="77777777" w:rsidR="000E3448" w:rsidRPr="00EF2211" w:rsidRDefault="000E3448" w:rsidP="000E3448">
            <w:pPr>
              <w:jc w:val="both"/>
              <w:rPr>
                <w:b/>
              </w:rPr>
            </w:pPr>
            <w:r w:rsidRPr="00EF2211">
              <w:rPr>
                <w:b/>
              </w:rPr>
              <w:t>41</w:t>
            </w:r>
          </w:p>
        </w:tc>
        <w:tc>
          <w:tcPr>
            <w:tcW w:w="717" w:type="dxa"/>
            <w:gridSpan w:val="9"/>
            <w:vMerge w:val="restart"/>
          </w:tcPr>
          <w:p w14:paraId="4F602B0C" w14:textId="77777777" w:rsidR="000E3448" w:rsidRPr="00EF2211" w:rsidRDefault="000E3448" w:rsidP="000E3448">
            <w:pPr>
              <w:jc w:val="both"/>
              <w:rPr>
                <w:b/>
              </w:rPr>
            </w:pPr>
            <w:r w:rsidRPr="00EF2211">
              <w:rPr>
                <w:b/>
              </w:rPr>
              <w:t>47</w:t>
            </w:r>
          </w:p>
        </w:tc>
        <w:tc>
          <w:tcPr>
            <w:tcW w:w="884" w:type="dxa"/>
            <w:gridSpan w:val="6"/>
            <w:vMerge w:val="restart"/>
          </w:tcPr>
          <w:p w14:paraId="37605097" w14:textId="77777777" w:rsidR="000E3448" w:rsidRPr="00EF2211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EF2211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2EDCC2C5" w14:textId="77777777" w:rsidTr="00353B6C">
        <w:trPr>
          <w:gridAfter w:val="2"/>
          <w:wAfter w:w="143" w:type="dxa"/>
          <w:trHeight w:val="205"/>
        </w:trPr>
        <w:tc>
          <w:tcPr>
            <w:tcW w:w="3433" w:type="dxa"/>
            <w:gridSpan w:val="24"/>
          </w:tcPr>
          <w:p w14:paraId="7D5D684B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45" w:type="dxa"/>
            <w:gridSpan w:val="24"/>
          </w:tcPr>
          <w:p w14:paraId="03770C6C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2" w:type="dxa"/>
            <w:gridSpan w:val="37"/>
            <w:tcBorders>
              <w:right w:val="single" w:sz="12" w:space="0" w:color="auto"/>
            </w:tcBorders>
          </w:tcPr>
          <w:p w14:paraId="0924326D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56" w:type="dxa"/>
            <w:gridSpan w:val="18"/>
            <w:vMerge/>
            <w:tcBorders>
              <w:left w:val="single" w:sz="12" w:space="0" w:color="auto"/>
            </w:tcBorders>
            <w:vAlign w:val="center"/>
          </w:tcPr>
          <w:p w14:paraId="4CAF32FF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17" w:type="dxa"/>
            <w:gridSpan w:val="9"/>
            <w:vMerge/>
            <w:vAlign w:val="center"/>
          </w:tcPr>
          <w:p w14:paraId="784451B3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84" w:type="dxa"/>
            <w:gridSpan w:val="6"/>
            <w:vMerge/>
            <w:vAlign w:val="center"/>
          </w:tcPr>
          <w:p w14:paraId="6FFF43E6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4696CE8F" w14:textId="77777777" w:rsidTr="00353B6C">
        <w:trPr>
          <w:gridAfter w:val="2"/>
          <w:wAfter w:w="143" w:type="dxa"/>
        </w:trPr>
        <w:tc>
          <w:tcPr>
            <w:tcW w:w="10347" w:type="dxa"/>
            <w:gridSpan w:val="118"/>
            <w:shd w:val="clear" w:color="auto" w:fill="F7CAAC"/>
          </w:tcPr>
          <w:p w14:paraId="6628CEE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2943E1DF" w14:textId="77777777" w:rsidTr="00353B6C">
        <w:trPr>
          <w:gridAfter w:val="2"/>
          <w:wAfter w:w="143" w:type="dxa"/>
          <w:trHeight w:val="283"/>
        </w:trPr>
        <w:tc>
          <w:tcPr>
            <w:tcW w:w="10347" w:type="dxa"/>
            <w:gridSpan w:val="118"/>
          </w:tcPr>
          <w:p w14:paraId="227F1ED7" w14:textId="77777777" w:rsidR="000E3448" w:rsidRPr="00E14123" w:rsidRDefault="000E3448" w:rsidP="00E14123">
            <w:pPr>
              <w:pStyle w:val="EndNoteBibliography"/>
              <w:spacing w:before="120" w:after="120"/>
              <w:rPr>
                <w:sz w:val="21"/>
                <w:szCs w:val="21"/>
                <w:lang w:val="en-GB"/>
              </w:rPr>
            </w:pPr>
            <w:r w:rsidRPr="00165023">
              <w:rPr>
                <w:sz w:val="21"/>
                <w:szCs w:val="21"/>
              </w:rPr>
              <w:t xml:space="preserve">HUMPOLÍČEK, P., RADASZKIEWICZ, K.A., KAŠPÁRKOVÁ, V., STEJSKAL, J., TRCHOVÁ, M., KUCEKOVÁ, Z., VIČAROVÁ, H., PACHERNÍK, J., LEHOCKÝ, M., </w:t>
            </w:r>
            <w:r w:rsidRPr="00165023">
              <w:rPr>
                <w:b/>
                <w:sz w:val="21"/>
                <w:szCs w:val="21"/>
              </w:rPr>
              <w:t>MINAŘÍK, A.</w:t>
            </w:r>
            <w:r w:rsidRPr="00165023">
              <w:rPr>
                <w:sz w:val="21"/>
                <w:szCs w:val="21"/>
              </w:rPr>
              <w:t xml:space="preserve"> </w:t>
            </w:r>
            <w:r w:rsidRPr="00165023">
              <w:rPr>
                <w:b/>
                <w:sz w:val="21"/>
                <w:szCs w:val="21"/>
              </w:rPr>
              <w:t>(10%)</w:t>
            </w:r>
            <w:r w:rsidRPr="00165023">
              <w:rPr>
                <w:sz w:val="21"/>
                <w:szCs w:val="21"/>
              </w:rPr>
              <w:t xml:space="preserve">: Stem cell differentiation on conducting polyaniline. </w:t>
            </w:r>
            <w:r w:rsidRPr="00E14123">
              <w:rPr>
                <w:i/>
                <w:sz w:val="21"/>
                <w:szCs w:val="21"/>
                <w:lang w:val="en-GB"/>
              </w:rPr>
              <w:t>RSC Advances</w:t>
            </w:r>
            <w:r w:rsidRPr="00E14123">
              <w:rPr>
                <w:sz w:val="21"/>
                <w:szCs w:val="21"/>
                <w:lang w:val="en-GB"/>
              </w:rPr>
              <w:t xml:space="preserve"> 5(84), 68796-68805, </w:t>
            </w:r>
            <w:r w:rsidRPr="00E14123">
              <w:rPr>
                <w:b/>
                <w:sz w:val="21"/>
                <w:szCs w:val="21"/>
                <w:lang w:val="en-GB"/>
              </w:rPr>
              <w:t>2015</w:t>
            </w:r>
            <w:r w:rsidRPr="00E14123">
              <w:rPr>
                <w:sz w:val="21"/>
                <w:szCs w:val="21"/>
                <w:lang w:val="en-GB"/>
              </w:rPr>
              <w:t xml:space="preserve">. </w:t>
            </w:r>
          </w:p>
          <w:p w14:paraId="01CEDE40" w14:textId="77777777" w:rsidR="000E3448" w:rsidRPr="00E14123" w:rsidRDefault="000E3448" w:rsidP="00E14123">
            <w:pPr>
              <w:pStyle w:val="EndNoteBibliography"/>
              <w:spacing w:before="120" w:after="120"/>
              <w:rPr>
                <w:sz w:val="21"/>
                <w:szCs w:val="21"/>
                <w:lang w:val="en-GB"/>
              </w:rPr>
            </w:pPr>
            <w:r w:rsidRPr="00E14123">
              <w:rPr>
                <w:sz w:val="21"/>
                <w:szCs w:val="21"/>
                <w:lang w:val="en-GB"/>
              </w:rPr>
              <w:t xml:space="preserve">MRÁČEK, A., GŘUNDĚLOVÁ, L., </w:t>
            </w:r>
            <w:r w:rsidRPr="00E14123">
              <w:rPr>
                <w:b/>
                <w:sz w:val="21"/>
                <w:szCs w:val="21"/>
                <w:lang w:val="en-GB"/>
              </w:rPr>
              <w:t>MINAŘÍK, A.</w:t>
            </w:r>
            <w:r w:rsidRPr="00E14123">
              <w:rPr>
                <w:sz w:val="21"/>
                <w:szCs w:val="21"/>
                <w:lang w:val="en-GB"/>
              </w:rPr>
              <w:t xml:space="preserve"> </w:t>
            </w:r>
            <w:r w:rsidRPr="00E14123">
              <w:rPr>
                <w:b/>
                <w:sz w:val="21"/>
                <w:szCs w:val="21"/>
                <w:lang w:val="en-GB"/>
              </w:rPr>
              <w:t>(10%)</w:t>
            </w:r>
            <w:r w:rsidRPr="00E14123">
              <w:rPr>
                <w:sz w:val="21"/>
                <w:szCs w:val="21"/>
                <w:lang w:val="en-GB"/>
              </w:rPr>
              <w:t xml:space="preserve">, VERISSIMO, L.M.P., BARROS, M.C.F., RIBEIRO, A.C.F.: Characterization at 25°C of sodium hyaluronate in aqueous solutions obtained by transport techniques. </w:t>
            </w:r>
            <w:r w:rsidRPr="00E14123">
              <w:rPr>
                <w:i/>
                <w:sz w:val="21"/>
                <w:szCs w:val="21"/>
                <w:lang w:val="en-GB"/>
              </w:rPr>
              <w:t xml:space="preserve">Molecules </w:t>
            </w:r>
            <w:r w:rsidRPr="00E14123">
              <w:rPr>
                <w:sz w:val="21"/>
                <w:szCs w:val="21"/>
                <w:lang w:val="en-GB"/>
              </w:rPr>
              <w:t xml:space="preserve">20(4), 5812-5824, </w:t>
            </w:r>
            <w:r w:rsidRPr="00E14123">
              <w:rPr>
                <w:b/>
                <w:sz w:val="21"/>
                <w:szCs w:val="21"/>
                <w:lang w:val="en-GB"/>
              </w:rPr>
              <w:t>2015</w:t>
            </w:r>
            <w:r w:rsidRPr="00E14123">
              <w:rPr>
                <w:sz w:val="21"/>
                <w:szCs w:val="21"/>
                <w:lang w:val="en-GB"/>
              </w:rPr>
              <w:t xml:space="preserve">. </w:t>
            </w:r>
          </w:p>
          <w:p w14:paraId="7830DCF1" w14:textId="77777777" w:rsidR="000E3448" w:rsidRPr="00E14123" w:rsidRDefault="000E3448" w:rsidP="00E14123">
            <w:pPr>
              <w:spacing w:before="120" w:after="120"/>
              <w:jc w:val="both"/>
              <w:rPr>
                <w:bCs/>
                <w:sz w:val="21"/>
                <w:szCs w:val="21"/>
              </w:rPr>
            </w:pPr>
            <w:r w:rsidRPr="00E14123">
              <w:rPr>
                <w:bCs/>
                <w:caps/>
                <w:sz w:val="21"/>
                <w:szCs w:val="21"/>
              </w:rPr>
              <w:t>Gřundělová, L., Gregorova, A., Mráček, A., Vícha, R., Smolka, P.,</w:t>
            </w:r>
            <w:r w:rsidRPr="00E14123">
              <w:rPr>
                <w:b/>
                <w:bCs/>
                <w:caps/>
                <w:sz w:val="21"/>
                <w:szCs w:val="21"/>
              </w:rPr>
              <w:t xml:space="preserve"> Minařík, A. (5%)</w:t>
            </w:r>
            <w:r w:rsidRPr="00E14123">
              <w:rPr>
                <w:bCs/>
                <w:caps/>
                <w:sz w:val="21"/>
                <w:szCs w:val="21"/>
              </w:rPr>
              <w:t xml:space="preserve">, </w:t>
            </w:r>
            <w:r w:rsidRPr="00E14123">
              <w:rPr>
                <w:bCs/>
                <w:sz w:val="21"/>
                <w:szCs w:val="21"/>
              </w:rPr>
              <w:t>et al</w:t>
            </w:r>
            <w:r w:rsidRPr="00E14123">
              <w:rPr>
                <w:bCs/>
                <w:caps/>
                <w:sz w:val="21"/>
                <w:szCs w:val="21"/>
              </w:rPr>
              <w:t xml:space="preserve">.: </w:t>
            </w:r>
            <w:r w:rsidRPr="00E14123">
              <w:rPr>
                <w:bCs/>
                <w:sz w:val="21"/>
                <w:szCs w:val="21"/>
              </w:rPr>
              <w:t xml:space="preserve">Viscoelastic and mechanical properties of hyaluronan films and hydrogels modified by carbodiimide. </w:t>
            </w:r>
            <w:r w:rsidRPr="00E14123">
              <w:rPr>
                <w:bCs/>
                <w:i/>
                <w:sz w:val="21"/>
                <w:szCs w:val="21"/>
              </w:rPr>
              <w:t>Carbohydrate Polymers</w:t>
            </w:r>
            <w:r w:rsidRPr="00E14123">
              <w:rPr>
                <w:bCs/>
                <w:sz w:val="21"/>
                <w:szCs w:val="21"/>
              </w:rPr>
              <w:t xml:space="preserve"> 119, 142-148, </w:t>
            </w:r>
            <w:r w:rsidRPr="00E14123">
              <w:rPr>
                <w:b/>
                <w:bCs/>
                <w:sz w:val="21"/>
                <w:szCs w:val="21"/>
              </w:rPr>
              <w:t>2015</w:t>
            </w:r>
            <w:r w:rsidRPr="00E14123">
              <w:rPr>
                <w:bCs/>
                <w:sz w:val="21"/>
                <w:szCs w:val="21"/>
              </w:rPr>
              <w:t xml:space="preserve">. </w:t>
            </w:r>
          </w:p>
          <w:p w14:paraId="05990364" w14:textId="77777777" w:rsidR="000E3448" w:rsidRPr="00E14123" w:rsidRDefault="000E3448" w:rsidP="00E14123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E14123">
              <w:rPr>
                <w:b/>
                <w:caps/>
                <w:sz w:val="21"/>
                <w:szCs w:val="21"/>
              </w:rPr>
              <w:t>Minařík, A</w:t>
            </w:r>
            <w:r w:rsidRPr="00E14123">
              <w:rPr>
                <w:caps/>
                <w:sz w:val="21"/>
                <w:szCs w:val="21"/>
              </w:rPr>
              <w:t xml:space="preserve">. </w:t>
            </w:r>
            <w:r w:rsidRPr="00E14123">
              <w:rPr>
                <w:b/>
                <w:caps/>
                <w:sz w:val="21"/>
                <w:szCs w:val="21"/>
              </w:rPr>
              <w:t>(35%)</w:t>
            </w:r>
            <w:r w:rsidRPr="00E14123">
              <w:rPr>
                <w:caps/>
                <w:sz w:val="21"/>
                <w:szCs w:val="21"/>
              </w:rPr>
              <w:t>, Rafajová, M., Rajnohová, E., Smolka, P., Mráček, A.: S</w:t>
            </w:r>
            <w:r w:rsidRPr="00E14123">
              <w:rPr>
                <w:sz w:val="21"/>
                <w:szCs w:val="21"/>
              </w:rPr>
              <w:t>elf-organised patterns in polymeric films solidified from diluted</w:t>
            </w:r>
            <w:r w:rsidRPr="00E14123">
              <w:rPr>
                <w:caps/>
                <w:sz w:val="21"/>
                <w:szCs w:val="21"/>
              </w:rPr>
              <w:t xml:space="preserve"> </w:t>
            </w:r>
            <w:r w:rsidRPr="00E14123">
              <w:rPr>
                <w:sz w:val="21"/>
                <w:szCs w:val="21"/>
              </w:rPr>
              <w:t xml:space="preserve">solutions – the effect of substrate surface properties. </w:t>
            </w:r>
            <w:r w:rsidRPr="00E14123">
              <w:rPr>
                <w:i/>
                <w:sz w:val="21"/>
                <w:szCs w:val="21"/>
              </w:rPr>
              <w:t xml:space="preserve">International Journal of Heat and Mass Transfer </w:t>
            </w:r>
            <w:r w:rsidRPr="00E14123">
              <w:rPr>
                <w:sz w:val="21"/>
                <w:szCs w:val="21"/>
              </w:rPr>
              <w:t>78, 61</w:t>
            </w:r>
            <w:r w:rsidRPr="00E14123">
              <w:rPr>
                <w:caps/>
                <w:sz w:val="21"/>
                <w:szCs w:val="21"/>
              </w:rPr>
              <w:t xml:space="preserve">5-623, </w:t>
            </w:r>
            <w:r w:rsidRPr="00E14123">
              <w:rPr>
                <w:b/>
                <w:caps/>
                <w:sz w:val="21"/>
                <w:szCs w:val="21"/>
              </w:rPr>
              <w:t>2014</w:t>
            </w:r>
            <w:r w:rsidRPr="00E14123">
              <w:rPr>
                <w:caps/>
                <w:sz w:val="21"/>
                <w:szCs w:val="21"/>
              </w:rPr>
              <w:t xml:space="preserve">. </w:t>
            </w:r>
          </w:p>
          <w:p w14:paraId="5A23C4DB" w14:textId="77777777" w:rsidR="000E3448" w:rsidRPr="00F10DAC" w:rsidRDefault="000E3448" w:rsidP="00E14123">
            <w:pPr>
              <w:spacing w:before="120" w:after="120"/>
              <w:jc w:val="both"/>
              <w:rPr>
                <w:b/>
              </w:rPr>
            </w:pPr>
            <w:r w:rsidRPr="00E14123">
              <w:rPr>
                <w:caps/>
                <w:sz w:val="21"/>
                <w:szCs w:val="21"/>
              </w:rPr>
              <w:t xml:space="preserve">GŘundĚlovÁ, l., mrÁČek, a., kaŠpÁrkovÁ, v., </w:t>
            </w:r>
            <w:r w:rsidRPr="00E14123">
              <w:rPr>
                <w:b/>
                <w:caps/>
                <w:sz w:val="21"/>
                <w:szCs w:val="21"/>
              </w:rPr>
              <w:t>minaŘÍk, a. (10%)</w:t>
            </w:r>
            <w:r w:rsidRPr="00E14123">
              <w:rPr>
                <w:caps/>
                <w:sz w:val="21"/>
                <w:szCs w:val="21"/>
              </w:rPr>
              <w:t xml:space="preserve">, smolka, p.: </w:t>
            </w:r>
            <w:r w:rsidRPr="00E14123">
              <w:rPr>
                <w:sz w:val="21"/>
                <w:szCs w:val="21"/>
              </w:rPr>
              <w:t xml:space="preserve">The influence of quarternary salt on hyaluronan conformation and particle size in solution. </w:t>
            </w:r>
            <w:r w:rsidRPr="00E14123">
              <w:rPr>
                <w:i/>
                <w:sz w:val="21"/>
                <w:szCs w:val="21"/>
              </w:rPr>
              <w:t xml:space="preserve">Carbohydrate Polymers </w:t>
            </w:r>
            <w:r w:rsidRPr="00E14123">
              <w:rPr>
                <w:sz w:val="21"/>
                <w:szCs w:val="21"/>
              </w:rPr>
              <w:t xml:space="preserve">98, 1, </w:t>
            </w:r>
            <w:r w:rsidRPr="00E14123">
              <w:rPr>
                <w:b/>
                <w:sz w:val="21"/>
                <w:szCs w:val="21"/>
              </w:rPr>
              <w:t>2013</w:t>
            </w:r>
            <w:r w:rsidRPr="00E14123">
              <w:rPr>
                <w:sz w:val="21"/>
                <w:szCs w:val="21"/>
              </w:rPr>
              <w:t>. DOI 10.1016/j.carbpol.2013.06.057.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E3448" w14:paraId="3A3AE85A" w14:textId="77777777" w:rsidTr="00353B6C">
        <w:trPr>
          <w:gridAfter w:val="2"/>
          <w:wAfter w:w="143" w:type="dxa"/>
          <w:trHeight w:val="218"/>
        </w:trPr>
        <w:tc>
          <w:tcPr>
            <w:tcW w:w="10347" w:type="dxa"/>
            <w:gridSpan w:val="118"/>
            <w:shd w:val="clear" w:color="auto" w:fill="F7CAAC"/>
          </w:tcPr>
          <w:p w14:paraId="2C3CF976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0EA189CF" w14:textId="77777777" w:rsidTr="00353B6C">
        <w:trPr>
          <w:gridAfter w:val="2"/>
          <w:wAfter w:w="143" w:type="dxa"/>
          <w:trHeight w:val="328"/>
        </w:trPr>
        <w:tc>
          <w:tcPr>
            <w:tcW w:w="10347" w:type="dxa"/>
            <w:gridSpan w:val="118"/>
          </w:tcPr>
          <w:p w14:paraId="00F09F4A" w14:textId="77777777" w:rsidR="000E3448" w:rsidRPr="00E14123" w:rsidRDefault="000E3448" w:rsidP="00E14123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E14123">
              <w:rPr>
                <w:sz w:val="21"/>
                <w:szCs w:val="21"/>
              </w:rPr>
              <w:t xml:space="preserve">2005 </w:t>
            </w:r>
            <w:r w:rsidRPr="00E14123">
              <w:rPr>
                <w:rFonts w:eastAsia="Arial Unicode MS"/>
                <w:sz w:val="21"/>
                <w:szCs w:val="21"/>
              </w:rPr>
              <w:t>–</w:t>
            </w:r>
            <w:r w:rsidRPr="00E14123">
              <w:rPr>
                <w:sz w:val="21"/>
                <w:szCs w:val="21"/>
              </w:rPr>
              <w:t xml:space="preserve"> 2007: Universita v Bayreuthu, Německo, odborné stáže (5 měsíců)</w:t>
            </w:r>
          </w:p>
          <w:p w14:paraId="2A1B7E26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59A06EB6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7BC34E58" w14:textId="77777777" w:rsidR="000E3448" w:rsidRPr="00A71AFA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</w:tc>
      </w:tr>
      <w:tr w:rsidR="0094363B" w14:paraId="20087442" w14:textId="77777777" w:rsidTr="00353B6C">
        <w:trPr>
          <w:gridAfter w:val="2"/>
          <w:wAfter w:w="143" w:type="dxa"/>
          <w:cantSplit/>
          <w:trHeight w:val="470"/>
        </w:trPr>
        <w:tc>
          <w:tcPr>
            <w:tcW w:w="2514" w:type="dxa"/>
            <w:gridSpan w:val="4"/>
            <w:shd w:val="clear" w:color="auto" w:fill="F7CAAC"/>
          </w:tcPr>
          <w:p w14:paraId="6630816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763" w:type="dxa"/>
            <w:gridSpan w:val="60"/>
          </w:tcPr>
          <w:p w14:paraId="6DE1E10D" w14:textId="77777777" w:rsidR="000E3448" w:rsidRDefault="000E3448" w:rsidP="000E3448">
            <w:pPr>
              <w:jc w:val="both"/>
            </w:pPr>
          </w:p>
        </w:tc>
        <w:tc>
          <w:tcPr>
            <w:tcW w:w="813" w:type="dxa"/>
            <w:gridSpan w:val="21"/>
            <w:shd w:val="clear" w:color="auto" w:fill="F7CAAC"/>
          </w:tcPr>
          <w:p w14:paraId="0D83A13E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57" w:type="dxa"/>
            <w:gridSpan w:val="33"/>
          </w:tcPr>
          <w:p w14:paraId="0DCD8232" w14:textId="77777777" w:rsidR="000E3448" w:rsidRDefault="000E3448" w:rsidP="000E3448">
            <w:pPr>
              <w:jc w:val="both"/>
            </w:pPr>
          </w:p>
        </w:tc>
      </w:tr>
      <w:tr w:rsidR="000E3448" w14:paraId="1E1FE4B2" w14:textId="77777777" w:rsidTr="00353B6C">
        <w:trPr>
          <w:gridAfter w:val="2"/>
          <w:wAfter w:w="143" w:type="dxa"/>
        </w:trPr>
        <w:tc>
          <w:tcPr>
            <w:tcW w:w="10347" w:type="dxa"/>
            <w:gridSpan w:val="118"/>
            <w:tcBorders>
              <w:bottom w:val="double" w:sz="4" w:space="0" w:color="auto"/>
            </w:tcBorders>
            <w:shd w:val="clear" w:color="auto" w:fill="BDD6EE"/>
          </w:tcPr>
          <w:p w14:paraId="4CB6DBED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94363B" w14:paraId="7CEDE5FB" w14:textId="77777777" w:rsidTr="00353B6C">
        <w:trPr>
          <w:gridAfter w:val="2"/>
          <w:wAfter w:w="143" w:type="dxa"/>
        </w:trPr>
        <w:tc>
          <w:tcPr>
            <w:tcW w:w="2595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14:paraId="4895531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752" w:type="dxa"/>
            <w:gridSpan w:val="112"/>
          </w:tcPr>
          <w:p w14:paraId="23A14557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94363B" w14:paraId="033C7A91" w14:textId="77777777" w:rsidTr="00353B6C">
        <w:trPr>
          <w:gridAfter w:val="2"/>
          <w:wAfter w:w="143" w:type="dxa"/>
        </w:trPr>
        <w:tc>
          <w:tcPr>
            <w:tcW w:w="2595" w:type="dxa"/>
            <w:gridSpan w:val="6"/>
            <w:shd w:val="clear" w:color="auto" w:fill="F7CAAC"/>
          </w:tcPr>
          <w:p w14:paraId="4D9CC40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752" w:type="dxa"/>
            <w:gridSpan w:val="112"/>
          </w:tcPr>
          <w:p w14:paraId="1219CF90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94363B" w14:paraId="48E297F1" w14:textId="77777777" w:rsidTr="00353B6C">
        <w:trPr>
          <w:gridAfter w:val="2"/>
          <w:wAfter w:w="143" w:type="dxa"/>
        </w:trPr>
        <w:tc>
          <w:tcPr>
            <w:tcW w:w="2595" w:type="dxa"/>
            <w:gridSpan w:val="6"/>
            <w:shd w:val="clear" w:color="auto" w:fill="F7CAAC"/>
          </w:tcPr>
          <w:p w14:paraId="4236C97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752" w:type="dxa"/>
            <w:gridSpan w:val="112"/>
          </w:tcPr>
          <w:p w14:paraId="4ADAD9CE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14:paraId="2E76D838" w14:textId="77777777" w:rsidTr="00353B6C">
        <w:trPr>
          <w:gridAfter w:val="2"/>
          <w:wAfter w:w="143" w:type="dxa"/>
        </w:trPr>
        <w:tc>
          <w:tcPr>
            <w:tcW w:w="2595" w:type="dxa"/>
            <w:gridSpan w:val="6"/>
            <w:shd w:val="clear" w:color="auto" w:fill="F7CAAC"/>
          </w:tcPr>
          <w:p w14:paraId="37EBC5C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82" w:type="dxa"/>
            <w:gridSpan w:val="58"/>
          </w:tcPr>
          <w:p w14:paraId="6B102DB9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75" w:name="Pavlačková"/>
            <w:bookmarkEnd w:id="75"/>
            <w:r w:rsidRPr="00B96B61">
              <w:rPr>
                <w:b/>
              </w:rPr>
              <w:t>Jana Pavlačková</w:t>
            </w:r>
          </w:p>
        </w:tc>
        <w:tc>
          <w:tcPr>
            <w:tcW w:w="734" w:type="dxa"/>
            <w:gridSpan w:val="18"/>
            <w:shd w:val="clear" w:color="auto" w:fill="F7CAAC"/>
          </w:tcPr>
          <w:p w14:paraId="66B713C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36" w:type="dxa"/>
            <w:gridSpan w:val="36"/>
          </w:tcPr>
          <w:p w14:paraId="187DD591" w14:textId="77777777" w:rsidR="000E3448" w:rsidRDefault="000E3448" w:rsidP="000E3448">
            <w:pPr>
              <w:jc w:val="both"/>
            </w:pPr>
            <w:r>
              <w:t>Ing., Ph.D.</w:t>
            </w:r>
          </w:p>
        </w:tc>
      </w:tr>
      <w:tr w:rsidR="0094363B" w14:paraId="17578B27" w14:textId="77777777" w:rsidTr="00353B6C">
        <w:trPr>
          <w:gridAfter w:val="2"/>
          <w:wAfter w:w="143" w:type="dxa"/>
        </w:trPr>
        <w:tc>
          <w:tcPr>
            <w:tcW w:w="2595" w:type="dxa"/>
            <w:gridSpan w:val="6"/>
            <w:shd w:val="clear" w:color="auto" w:fill="F7CAAC"/>
          </w:tcPr>
          <w:p w14:paraId="2051AD3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8" w:type="dxa"/>
            <w:gridSpan w:val="18"/>
          </w:tcPr>
          <w:p w14:paraId="786E0A43" w14:textId="77777777" w:rsidR="000E3448" w:rsidRDefault="000E3448" w:rsidP="000E3448">
            <w:pPr>
              <w:jc w:val="both"/>
            </w:pPr>
            <w:r>
              <w:t>1969</w:t>
            </w:r>
          </w:p>
        </w:tc>
        <w:tc>
          <w:tcPr>
            <w:tcW w:w="1799" w:type="dxa"/>
            <w:gridSpan w:val="11"/>
            <w:shd w:val="clear" w:color="auto" w:fill="F7CAAC"/>
          </w:tcPr>
          <w:p w14:paraId="308CA7E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26" w:type="dxa"/>
            <w:gridSpan w:val="20"/>
          </w:tcPr>
          <w:p w14:paraId="1F11EA43" w14:textId="77777777" w:rsidR="000E3448" w:rsidRDefault="000E3448" w:rsidP="000E3448">
            <w:pPr>
              <w:jc w:val="both"/>
            </w:pPr>
            <w:r w:rsidRPr="001E6117">
              <w:t>pp.</w:t>
            </w:r>
          </w:p>
        </w:tc>
        <w:tc>
          <w:tcPr>
            <w:tcW w:w="1019" w:type="dxa"/>
            <w:gridSpan w:val="9"/>
            <w:shd w:val="clear" w:color="auto" w:fill="F7CAAC"/>
          </w:tcPr>
          <w:p w14:paraId="0D54DFA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4" w:type="dxa"/>
            <w:gridSpan w:val="18"/>
          </w:tcPr>
          <w:p w14:paraId="0C152FA3" w14:textId="77777777" w:rsidR="000E3448" w:rsidRDefault="000E3448" w:rsidP="000E3448">
            <w:pPr>
              <w:jc w:val="both"/>
            </w:pPr>
            <w:r w:rsidRPr="001E6117">
              <w:t>40</w:t>
            </w:r>
          </w:p>
        </w:tc>
        <w:tc>
          <w:tcPr>
            <w:tcW w:w="674" w:type="dxa"/>
            <w:gridSpan w:val="17"/>
            <w:shd w:val="clear" w:color="auto" w:fill="F7CAAC"/>
          </w:tcPr>
          <w:p w14:paraId="23D1408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662" w:type="dxa"/>
            <w:gridSpan w:val="19"/>
          </w:tcPr>
          <w:p w14:paraId="2DA468DC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1E6117">
              <w:t>N</w:t>
            </w:r>
          </w:p>
        </w:tc>
      </w:tr>
      <w:tr w:rsidR="00D61919" w14:paraId="3C223F66" w14:textId="77777777" w:rsidTr="00353B6C">
        <w:trPr>
          <w:gridAfter w:val="2"/>
          <w:wAfter w:w="143" w:type="dxa"/>
        </w:trPr>
        <w:tc>
          <w:tcPr>
            <w:tcW w:w="5232" w:type="dxa"/>
            <w:gridSpan w:val="35"/>
            <w:shd w:val="clear" w:color="auto" w:fill="F7CAAC"/>
          </w:tcPr>
          <w:p w14:paraId="148218B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26" w:type="dxa"/>
            <w:gridSpan w:val="20"/>
          </w:tcPr>
          <w:p w14:paraId="5DFB954C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019" w:type="dxa"/>
            <w:gridSpan w:val="9"/>
            <w:shd w:val="clear" w:color="auto" w:fill="F7CAAC"/>
          </w:tcPr>
          <w:p w14:paraId="179B7CD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4" w:type="dxa"/>
            <w:gridSpan w:val="18"/>
          </w:tcPr>
          <w:p w14:paraId="43123EF1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74" w:type="dxa"/>
            <w:gridSpan w:val="17"/>
            <w:shd w:val="clear" w:color="auto" w:fill="F7CAAC"/>
          </w:tcPr>
          <w:p w14:paraId="2E058BC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662" w:type="dxa"/>
            <w:gridSpan w:val="19"/>
          </w:tcPr>
          <w:p w14:paraId="25D01E2C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44C1A4AB" w14:textId="77777777" w:rsidTr="00353B6C">
        <w:trPr>
          <w:gridAfter w:val="2"/>
          <w:wAfter w:w="143" w:type="dxa"/>
        </w:trPr>
        <w:tc>
          <w:tcPr>
            <w:tcW w:w="6258" w:type="dxa"/>
            <w:gridSpan w:val="55"/>
            <w:shd w:val="clear" w:color="auto" w:fill="F7CAAC"/>
          </w:tcPr>
          <w:p w14:paraId="08E6F57D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53" w:type="dxa"/>
            <w:gridSpan w:val="27"/>
            <w:shd w:val="clear" w:color="auto" w:fill="F7CAAC"/>
          </w:tcPr>
          <w:p w14:paraId="1F64703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36" w:type="dxa"/>
            <w:gridSpan w:val="36"/>
            <w:shd w:val="clear" w:color="auto" w:fill="F7CAAC"/>
          </w:tcPr>
          <w:p w14:paraId="6B30A89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4C18B64F" w14:textId="77777777" w:rsidTr="00353B6C">
        <w:trPr>
          <w:gridAfter w:val="2"/>
          <w:wAfter w:w="143" w:type="dxa"/>
        </w:trPr>
        <w:tc>
          <w:tcPr>
            <w:tcW w:w="6258" w:type="dxa"/>
            <w:gridSpan w:val="55"/>
          </w:tcPr>
          <w:p w14:paraId="53D703EB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53" w:type="dxa"/>
            <w:gridSpan w:val="27"/>
          </w:tcPr>
          <w:p w14:paraId="7ABE395E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36" w:type="dxa"/>
            <w:gridSpan w:val="36"/>
          </w:tcPr>
          <w:p w14:paraId="6EABB3AC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38A1A034" w14:textId="77777777" w:rsidTr="00353B6C">
        <w:trPr>
          <w:gridAfter w:val="2"/>
          <w:wAfter w:w="143" w:type="dxa"/>
        </w:trPr>
        <w:tc>
          <w:tcPr>
            <w:tcW w:w="6258" w:type="dxa"/>
            <w:gridSpan w:val="55"/>
          </w:tcPr>
          <w:p w14:paraId="6B16D308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7"/>
          </w:tcPr>
          <w:p w14:paraId="65AACE0B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64AF6AD0" w14:textId="77777777" w:rsidR="000E3448" w:rsidRDefault="000E3448" w:rsidP="000E3448">
            <w:pPr>
              <w:jc w:val="both"/>
            </w:pPr>
          </w:p>
        </w:tc>
      </w:tr>
      <w:tr w:rsidR="000E3448" w14:paraId="3404C1ED" w14:textId="77777777" w:rsidTr="00353B6C">
        <w:trPr>
          <w:gridAfter w:val="2"/>
          <w:wAfter w:w="143" w:type="dxa"/>
        </w:trPr>
        <w:tc>
          <w:tcPr>
            <w:tcW w:w="6258" w:type="dxa"/>
            <w:gridSpan w:val="55"/>
          </w:tcPr>
          <w:p w14:paraId="2B8BC149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7"/>
          </w:tcPr>
          <w:p w14:paraId="2B82D18E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54AE0BBA" w14:textId="77777777" w:rsidR="000E3448" w:rsidRDefault="000E3448" w:rsidP="000E3448">
            <w:pPr>
              <w:jc w:val="both"/>
            </w:pPr>
          </w:p>
        </w:tc>
      </w:tr>
      <w:tr w:rsidR="000E3448" w14:paraId="61CBF349" w14:textId="77777777" w:rsidTr="00353B6C">
        <w:trPr>
          <w:gridAfter w:val="2"/>
          <w:wAfter w:w="143" w:type="dxa"/>
        </w:trPr>
        <w:tc>
          <w:tcPr>
            <w:tcW w:w="6258" w:type="dxa"/>
            <w:gridSpan w:val="55"/>
          </w:tcPr>
          <w:p w14:paraId="35907565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7"/>
          </w:tcPr>
          <w:p w14:paraId="01F4646F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17BDA768" w14:textId="77777777" w:rsidR="000E3448" w:rsidRDefault="000E3448" w:rsidP="000E3448">
            <w:pPr>
              <w:jc w:val="both"/>
            </w:pPr>
          </w:p>
        </w:tc>
      </w:tr>
      <w:tr w:rsidR="000E3448" w14:paraId="2369266A" w14:textId="77777777" w:rsidTr="00353B6C">
        <w:trPr>
          <w:gridAfter w:val="2"/>
          <w:wAfter w:w="143" w:type="dxa"/>
        </w:trPr>
        <w:tc>
          <w:tcPr>
            <w:tcW w:w="10347" w:type="dxa"/>
            <w:gridSpan w:val="118"/>
            <w:shd w:val="clear" w:color="auto" w:fill="F7CAAC"/>
          </w:tcPr>
          <w:p w14:paraId="68411255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7EB68508" w14:textId="77777777" w:rsidTr="00353B6C">
        <w:trPr>
          <w:gridAfter w:val="2"/>
          <w:wAfter w:w="143" w:type="dxa"/>
          <w:trHeight w:val="466"/>
        </w:trPr>
        <w:tc>
          <w:tcPr>
            <w:tcW w:w="10347" w:type="dxa"/>
            <w:gridSpan w:val="118"/>
            <w:tcBorders>
              <w:top w:val="nil"/>
            </w:tcBorders>
          </w:tcPr>
          <w:p w14:paraId="10CA3483" w14:textId="0AF2F4F3" w:rsidR="000E3448" w:rsidRPr="00B634DA" w:rsidRDefault="00DA02DC" w:rsidP="0044550D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Field Trip</w:t>
            </w:r>
            <w:r w:rsidR="0044550D" w:rsidRPr="00B634DA">
              <w:rPr>
                <w:sz w:val="21"/>
                <w:szCs w:val="21"/>
              </w:rPr>
              <w:t xml:space="preserve"> (100% s)</w:t>
            </w:r>
          </w:p>
          <w:p w14:paraId="43C56977" w14:textId="4B991F3D" w:rsidR="0044550D" w:rsidRPr="00B634DA" w:rsidRDefault="00DA02DC" w:rsidP="0044550D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Master Thesis Seminar</w:t>
            </w:r>
            <w:r w:rsidR="0044550D" w:rsidRPr="00B634DA">
              <w:rPr>
                <w:sz w:val="21"/>
                <w:szCs w:val="21"/>
              </w:rPr>
              <w:t xml:space="preserve"> (100% s)</w:t>
            </w:r>
          </w:p>
          <w:p w14:paraId="13F37AB1" w14:textId="4EEBBBC0" w:rsidR="0044550D" w:rsidRDefault="00DA02DC" w:rsidP="0044550D">
            <w:pPr>
              <w:pStyle w:val="Zkladntext"/>
              <w:spacing w:before="60" w:after="60" w:line="240" w:lineRule="auto"/>
              <w:ind w:right="108"/>
            </w:pPr>
            <w:r w:rsidRPr="008F0F63">
              <w:rPr>
                <w:sz w:val="21"/>
                <w:szCs w:val="21"/>
                <w:lang w:val="en-GB"/>
              </w:rPr>
              <w:t xml:space="preserve">Sensory Analysis of Cosmetics </w:t>
            </w:r>
            <w:r w:rsidR="0044550D" w:rsidRPr="00B634DA">
              <w:rPr>
                <w:sz w:val="21"/>
                <w:szCs w:val="21"/>
              </w:rPr>
              <w:t>(65% p)</w:t>
            </w:r>
          </w:p>
        </w:tc>
      </w:tr>
      <w:tr w:rsidR="000E3448" w14:paraId="0011FCF7" w14:textId="77777777" w:rsidTr="00353B6C">
        <w:trPr>
          <w:gridAfter w:val="2"/>
          <w:wAfter w:w="143" w:type="dxa"/>
        </w:trPr>
        <w:tc>
          <w:tcPr>
            <w:tcW w:w="10347" w:type="dxa"/>
            <w:gridSpan w:val="118"/>
            <w:shd w:val="clear" w:color="auto" w:fill="F7CAAC"/>
          </w:tcPr>
          <w:p w14:paraId="3B1A6E9B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356DC5F5" w14:textId="77777777" w:rsidTr="00353B6C">
        <w:trPr>
          <w:gridAfter w:val="2"/>
          <w:wAfter w:w="143" w:type="dxa"/>
          <w:trHeight w:val="372"/>
        </w:trPr>
        <w:tc>
          <w:tcPr>
            <w:tcW w:w="10347" w:type="dxa"/>
            <w:gridSpan w:val="118"/>
          </w:tcPr>
          <w:p w14:paraId="4D223C3D" w14:textId="77777777" w:rsidR="000E3448" w:rsidRPr="007F4090" w:rsidRDefault="000E3448" w:rsidP="000E344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2002: UTB Zlín, FT, </w:t>
            </w:r>
            <w:r w:rsidRPr="007F4090">
              <w:rPr>
                <w:rFonts w:eastAsia="Calibri"/>
                <w:sz w:val="21"/>
                <w:szCs w:val="21"/>
              </w:rPr>
              <w:t xml:space="preserve">SP Chemie a technologie materiálů, </w:t>
            </w:r>
            <w:r w:rsidRPr="007F4090">
              <w:rPr>
                <w:sz w:val="21"/>
                <w:szCs w:val="21"/>
              </w:rPr>
              <w:t>obor Technologie makromolekulárních látek, Ph.D.</w:t>
            </w:r>
          </w:p>
        </w:tc>
      </w:tr>
      <w:tr w:rsidR="000E3448" w14:paraId="4C5AF93E" w14:textId="77777777" w:rsidTr="00353B6C">
        <w:trPr>
          <w:gridAfter w:val="2"/>
          <w:wAfter w:w="143" w:type="dxa"/>
        </w:trPr>
        <w:tc>
          <w:tcPr>
            <w:tcW w:w="10347" w:type="dxa"/>
            <w:gridSpan w:val="118"/>
            <w:shd w:val="clear" w:color="auto" w:fill="F7CAAC"/>
          </w:tcPr>
          <w:p w14:paraId="4F50084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0BFECAE1" w14:textId="77777777" w:rsidTr="00353B6C">
        <w:trPr>
          <w:gridAfter w:val="2"/>
          <w:wAfter w:w="143" w:type="dxa"/>
          <w:trHeight w:val="745"/>
        </w:trPr>
        <w:tc>
          <w:tcPr>
            <w:tcW w:w="10347" w:type="dxa"/>
            <w:gridSpan w:val="118"/>
          </w:tcPr>
          <w:p w14:paraId="59188AC0" w14:textId="77777777" w:rsidR="000E3448" w:rsidRPr="007F4090" w:rsidRDefault="000E3448" w:rsidP="000E3448">
            <w:pPr>
              <w:pStyle w:val="TableParagraph"/>
              <w:spacing w:before="60" w:line="240" w:lineRule="auto"/>
              <w:ind w:left="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1992 – 1994: Botex a.s. Hrušovany, mistr, plánovač provozu</w:t>
            </w:r>
          </w:p>
          <w:p w14:paraId="1D8FCFAE" w14:textId="77777777" w:rsidR="000E3448" w:rsidRPr="007F4090" w:rsidRDefault="000E3448" w:rsidP="007F4090">
            <w:pPr>
              <w:pStyle w:val="TableParagraph"/>
              <w:spacing w:before="20" w:after="20" w:line="240" w:lineRule="auto"/>
              <w:ind w:left="0" w:right="4768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1994: Altos, s.r.o. Zlín, obchodní zástupce</w:t>
            </w:r>
          </w:p>
          <w:p w14:paraId="311EF737" w14:textId="77777777" w:rsidR="000E3448" w:rsidRDefault="000E3448" w:rsidP="000E3448">
            <w:pPr>
              <w:spacing w:after="60"/>
              <w:jc w:val="both"/>
            </w:pPr>
            <w:r w:rsidRPr="007F4090">
              <w:rPr>
                <w:sz w:val="21"/>
                <w:szCs w:val="21"/>
              </w:rPr>
              <w:t>1995 – dosud: UTB Zlín, FT, odborný asistent</w:t>
            </w:r>
          </w:p>
        </w:tc>
      </w:tr>
      <w:tr w:rsidR="000E3448" w14:paraId="1E134559" w14:textId="77777777" w:rsidTr="00353B6C">
        <w:trPr>
          <w:gridAfter w:val="2"/>
          <w:wAfter w:w="143" w:type="dxa"/>
          <w:trHeight w:val="250"/>
        </w:trPr>
        <w:tc>
          <w:tcPr>
            <w:tcW w:w="10347" w:type="dxa"/>
            <w:gridSpan w:val="118"/>
            <w:shd w:val="clear" w:color="auto" w:fill="F7CAAC"/>
          </w:tcPr>
          <w:p w14:paraId="48B9E1AB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26D7BD08" w14:textId="77777777" w:rsidTr="00353B6C">
        <w:trPr>
          <w:gridAfter w:val="2"/>
          <w:wAfter w:w="143" w:type="dxa"/>
          <w:trHeight w:val="184"/>
        </w:trPr>
        <w:tc>
          <w:tcPr>
            <w:tcW w:w="10347" w:type="dxa"/>
            <w:gridSpan w:val="118"/>
          </w:tcPr>
          <w:p w14:paraId="64583435" w14:textId="77777777" w:rsidR="000E3448" w:rsidRPr="007F4090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7F4090">
              <w:rPr>
                <w:rFonts w:eastAsia="Calibri"/>
                <w:sz w:val="21"/>
                <w:szCs w:val="21"/>
              </w:rPr>
              <w:t xml:space="preserve">– </w:t>
            </w:r>
            <w:r w:rsidRPr="007F4090">
              <w:rPr>
                <w:sz w:val="21"/>
                <w:szCs w:val="21"/>
              </w:rPr>
              <w:t>2017: 14 BP, 10 DP.</w:t>
            </w:r>
          </w:p>
        </w:tc>
      </w:tr>
      <w:tr w:rsidR="0094363B" w14:paraId="6C3B4AE5" w14:textId="77777777" w:rsidTr="00353B6C">
        <w:trPr>
          <w:gridAfter w:val="2"/>
          <w:wAfter w:w="143" w:type="dxa"/>
          <w:cantSplit/>
        </w:trPr>
        <w:tc>
          <w:tcPr>
            <w:tcW w:w="3433" w:type="dxa"/>
            <w:gridSpan w:val="24"/>
            <w:tcBorders>
              <w:top w:val="single" w:sz="12" w:space="0" w:color="auto"/>
            </w:tcBorders>
            <w:shd w:val="clear" w:color="auto" w:fill="F7CAAC"/>
          </w:tcPr>
          <w:p w14:paraId="3D7BA556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45" w:type="dxa"/>
            <w:gridSpan w:val="24"/>
            <w:tcBorders>
              <w:top w:val="single" w:sz="12" w:space="0" w:color="auto"/>
            </w:tcBorders>
            <w:shd w:val="clear" w:color="auto" w:fill="F7CAAC"/>
          </w:tcPr>
          <w:p w14:paraId="4B82AE61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2" w:type="dxa"/>
            <w:gridSpan w:val="37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6F68ACC8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57" w:type="dxa"/>
            <w:gridSpan w:val="3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1DB963E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2E6E118C" w14:textId="77777777" w:rsidTr="00353B6C">
        <w:trPr>
          <w:gridAfter w:val="2"/>
          <w:wAfter w:w="143" w:type="dxa"/>
          <w:cantSplit/>
        </w:trPr>
        <w:tc>
          <w:tcPr>
            <w:tcW w:w="3433" w:type="dxa"/>
            <w:gridSpan w:val="24"/>
          </w:tcPr>
          <w:p w14:paraId="39B51E31" w14:textId="77777777" w:rsidR="000E3448" w:rsidRPr="00F55552" w:rsidRDefault="000E3448" w:rsidP="000E3448">
            <w:pPr>
              <w:jc w:val="both"/>
            </w:pPr>
            <w:r>
              <w:rPr>
                <w:rFonts w:eastAsia="Calibri"/>
                <w:lang w:eastAsia="en-US"/>
              </w:rPr>
              <w:t>---</w:t>
            </w:r>
          </w:p>
        </w:tc>
        <w:tc>
          <w:tcPr>
            <w:tcW w:w="2345" w:type="dxa"/>
            <w:gridSpan w:val="24"/>
          </w:tcPr>
          <w:p w14:paraId="7453FFF6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2" w:type="dxa"/>
            <w:gridSpan w:val="37"/>
            <w:tcBorders>
              <w:right w:val="single" w:sz="12" w:space="0" w:color="auto"/>
            </w:tcBorders>
          </w:tcPr>
          <w:p w14:paraId="558F691E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56" w:type="dxa"/>
            <w:gridSpan w:val="18"/>
            <w:tcBorders>
              <w:left w:val="single" w:sz="12" w:space="0" w:color="auto"/>
            </w:tcBorders>
            <w:shd w:val="clear" w:color="auto" w:fill="F7CAAC"/>
          </w:tcPr>
          <w:p w14:paraId="79C07B56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17" w:type="dxa"/>
            <w:gridSpan w:val="9"/>
            <w:shd w:val="clear" w:color="auto" w:fill="F7CAAC"/>
          </w:tcPr>
          <w:p w14:paraId="68489178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84" w:type="dxa"/>
            <w:gridSpan w:val="6"/>
            <w:shd w:val="clear" w:color="auto" w:fill="F7CAAC"/>
          </w:tcPr>
          <w:p w14:paraId="430192EB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1177EFC2" w14:textId="77777777" w:rsidTr="00353B6C">
        <w:trPr>
          <w:gridAfter w:val="2"/>
          <w:wAfter w:w="143" w:type="dxa"/>
          <w:cantSplit/>
          <w:trHeight w:val="70"/>
        </w:trPr>
        <w:tc>
          <w:tcPr>
            <w:tcW w:w="3433" w:type="dxa"/>
            <w:gridSpan w:val="24"/>
            <w:shd w:val="clear" w:color="auto" w:fill="F7CAAC"/>
          </w:tcPr>
          <w:p w14:paraId="4FA3E8F9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345" w:type="dxa"/>
            <w:gridSpan w:val="24"/>
            <w:shd w:val="clear" w:color="auto" w:fill="F7CAAC"/>
          </w:tcPr>
          <w:p w14:paraId="5E2D6C60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2" w:type="dxa"/>
            <w:gridSpan w:val="37"/>
            <w:tcBorders>
              <w:right w:val="single" w:sz="12" w:space="0" w:color="auto"/>
            </w:tcBorders>
            <w:shd w:val="clear" w:color="auto" w:fill="F7CAAC"/>
          </w:tcPr>
          <w:p w14:paraId="0FA38980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56" w:type="dxa"/>
            <w:gridSpan w:val="18"/>
            <w:vMerge w:val="restart"/>
            <w:tcBorders>
              <w:left w:val="single" w:sz="12" w:space="0" w:color="auto"/>
            </w:tcBorders>
          </w:tcPr>
          <w:p w14:paraId="0FDEB930" w14:textId="77777777" w:rsidR="000E3448" w:rsidRPr="001E6117" w:rsidRDefault="000E3448" w:rsidP="000E3448">
            <w:pPr>
              <w:jc w:val="both"/>
              <w:rPr>
                <w:b/>
              </w:rPr>
            </w:pPr>
            <w:r w:rsidRPr="001E6117">
              <w:rPr>
                <w:b/>
              </w:rPr>
              <w:t>4</w:t>
            </w:r>
          </w:p>
        </w:tc>
        <w:tc>
          <w:tcPr>
            <w:tcW w:w="717" w:type="dxa"/>
            <w:gridSpan w:val="9"/>
            <w:vMerge w:val="restart"/>
          </w:tcPr>
          <w:p w14:paraId="6E731710" w14:textId="77777777" w:rsidR="000E3448" w:rsidRPr="001E6117" w:rsidRDefault="000E3448" w:rsidP="000E3448">
            <w:pPr>
              <w:jc w:val="both"/>
              <w:rPr>
                <w:b/>
              </w:rPr>
            </w:pPr>
            <w:r w:rsidRPr="001E6117">
              <w:rPr>
                <w:b/>
              </w:rPr>
              <w:t>7</w:t>
            </w:r>
          </w:p>
        </w:tc>
        <w:tc>
          <w:tcPr>
            <w:tcW w:w="884" w:type="dxa"/>
            <w:gridSpan w:val="6"/>
            <w:vMerge w:val="restart"/>
          </w:tcPr>
          <w:p w14:paraId="5048BC98" w14:textId="77777777" w:rsidR="000E3448" w:rsidRPr="001E6117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1E6117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35E8FBC2" w14:textId="77777777" w:rsidTr="00353B6C">
        <w:trPr>
          <w:gridAfter w:val="2"/>
          <w:wAfter w:w="143" w:type="dxa"/>
          <w:trHeight w:val="205"/>
        </w:trPr>
        <w:tc>
          <w:tcPr>
            <w:tcW w:w="3433" w:type="dxa"/>
            <w:gridSpan w:val="24"/>
          </w:tcPr>
          <w:p w14:paraId="4135A577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45" w:type="dxa"/>
            <w:gridSpan w:val="24"/>
          </w:tcPr>
          <w:p w14:paraId="4219A4B7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2" w:type="dxa"/>
            <w:gridSpan w:val="37"/>
            <w:tcBorders>
              <w:right w:val="single" w:sz="12" w:space="0" w:color="auto"/>
            </w:tcBorders>
          </w:tcPr>
          <w:p w14:paraId="6CD0DC31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56" w:type="dxa"/>
            <w:gridSpan w:val="18"/>
            <w:vMerge/>
            <w:tcBorders>
              <w:left w:val="single" w:sz="12" w:space="0" w:color="auto"/>
            </w:tcBorders>
            <w:vAlign w:val="center"/>
          </w:tcPr>
          <w:p w14:paraId="239C2A3B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17" w:type="dxa"/>
            <w:gridSpan w:val="9"/>
            <w:vMerge/>
            <w:vAlign w:val="center"/>
          </w:tcPr>
          <w:p w14:paraId="390CD899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84" w:type="dxa"/>
            <w:gridSpan w:val="6"/>
            <w:vMerge/>
            <w:vAlign w:val="center"/>
          </w:tcPr>
          <w:p w14:paraId="3CDE4424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4DDC957C" w14:textId="77777777" w:rsidTr="00353B6C">
        <w:trPr>
          <w:gridAfter w:val="2"/>
          <w:wAfter w:w="143" w:type="dxa"/>
        </w:trPr>
        <w:tc>
          <w:tcPr>
            <w:tcW w:w="10347" w:type="dxa"/>
            <w:gridSpan w:val="118"/>
            <w:shd w:val="clear" w:color="auto" w:fill="F7CAAC"/>
          </w:tcPr>
          <w:p w14:paraId="460F23C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06099E3C" w14:textId="77777777" w:rsidTr="00353B6C">
        <w:trPr>
          <w:gridAfter w:val="2"/>
          <w:wAfter w:w="143" w:type="dxa"/>
          <w:trHeight w:val="283"/>
        </w:trPr>
        <w:tc>
          <w:tcPr>
            <w:tcW w:w="10347" w:type="dxa"/>
            <w:gridSpan w:val="118"/>
          </w:tcPr>
          <w:p w14:paraId="225F8A1E" w14:textId="77777777" w:rsidR="000E3448" w:rsidRPr="007F4090" w:rsidRDefault="000E3448" w:rsidP="007F4090">
            <w:pPr>
              <w:pStyle w:val="TableParagraph"/>
              <w:spacing w:before="120" w:after="120" w:line="240" w:lineRule="auto"/>
              <w:ind w:left="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POLÁŠKOVÁ, J., </w:t>
            </w:r>
            <w:r w:rsidRPr="007F4090">
              <w:rPr>
                <w:b/>
                <w:sz w:val="21"/>
                <w:szCs w:val="21"/>
              </w:rPr>
              <w:t>PAVLAČKOVÁ, J. (50%)</w:t>
            </w:r>
            <w:r w:rsidRPr="007F4090">
              <w:rPr>
                <w:sz w:val="21"/>
                <w:szCs w:val="21"/>
              </w:rPr>
              <w:t>,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EGNER, P.: Effect of vehicle on the performance of active moisturizing substances. </w:t>
            </w:r>
            <w:r w:rsidRPr="007F4090">
              <w:rPr>
                <w:i/>
                <w:sz w:val="21"/>
                <w:szCs w:val="21"/>
              </w:rPr>
              <w:t>Skin Research and Technology</w:t>
            </w:r>
            <w:r w:rsidRPr="007F4090">
              <w:rPr>
                <w:sz w:val="21"/>
                <w:szCs w:val="21"/>
              </w:rPr>
              <w:t xml:space="preserve"> 21(4), 403-412,</w:t>
            </w:r>
            <w:r w:rsidRPr="007F4090">
              <w:rPr>
                <w:b/>
                <w:sz w:val="21"/>
                <w:szCs w:val="21"/>
              </w:rPr>
              <w:t xml:space="preserve"> 2015</w:t>
            </w:r>
            <w:r w:rsidRPr="007F4090">
              <w:rPr>
                <w:sz w:val="21"/>
                <w:szCs w:val="21"/>
              </w:rPr>
              <w:t>.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DOI 10.1111/srt.12206. </w:t>
            </w:r>
          </w:p>
          <w:p w14:paraId="46427318" w14:textId="77777777" w:rsidR="000E3448" w:rsidRPr="007F4090" w:rsidRDefault="000E3448" w:rsidP="007F4090">
            <w:pPr>
              <w:pStyle w:val="TableParagraph"/>
              <w:spacing w:before="120" w:after="120" w:line="240" w:lineRule="auto"/>
              <w:ind w:left="0"/>
              <w:jc w:val="both"/>
              <w:rPr>
                <w:sz w:val="21"/>
                <w:szCs w:val="21"/>
              </w:rPr>
            </w:pPr>
            <w:r w:rsidRPr="007F4090">
              <w:rPr>
                <w:b/>
                <w:sz w:val="21"/>
                <w:szCs w:val="21"/>
              </w:rPr>
              <w:t>PAVLAČKOVÁ, J.</w:t>
            </w:r>
            <w:r w:rsidRPr="007F4090">
              <w:rPr>
                <w:sz w:val="21"/>
                <w:szCs w:val="21"/>
              </w:rPr>
              <w:t xml:space="preserve"> </w:t>
            </w:r>
            <w:r w:rsidRPr="007F4090">
              <w:rPr>
                <w:b/>
                <w:sz w:val="21"/>
                <w:szCs w:val="21"/>
              </w:rPr>
              <w:t>(75%)</w:t>
            </w:r>
            <w:r w:rsidRPr="007F4090">
              <w:rPr>
                <w:sz w:val="21"/>
                <w:szCs w:val="21"/>
              </w:rPr>
              <w:t>,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EGNER, P., MOKREJŠ, P., ČERNEKOVÁ, M.: Verification of toe allowance of children´s footwear and its categorization. </w:t>
            </w:r>
            <w:r w:rsidRPr="007F4090">
              <w:rPr>
                <w:i/>
                <w:sz w:val="21"/>
                <w:szCs w:val="21"/>
              </w:rPr>
              <w:t>Footwear Science</w:t>
            </w:r>
            <w:r w:rsidRPr="007F4090">
              <w:rPr>
                <w:sz w:val="21"/>
                <w:szCs w:val="21"/>
              </w:rPr>
              <w:t xml:space="preserve"> 7(3), 149-157, </w:t>
            </w:r>
            <w:r w:rsidRPr="007F4090">
              <w:rPr>
                <w:b/>
                <w:sz w:val="21"/>
                <w:szCs w:val="21"/>
              </w:rPr>
              <w:t>2015</w:t>
            </w:r>
            <w:r w:rsidRPr="007F4090">
              <w:rPr>
                <w:sz w:val="21"/>
                <w:szCs w:val="21"/>
              </w:rPr>
              <w:t xml:space="preserve">. DOI 10.1080/19424280.2015.1049299. </w:t>
            </w:r>
          </w:p>
          <w:p w14:paraId="7E464385" w14:textId="77777777" w:rsidR="000E3448" w:rsidRPr="007F4090" w:rsidRDefault="000E3448" w:rsidP="007F4090">
            <w:pPr>
              <w:pStyle w:val="TableParagraph"/>
              <w:spacing w:before="120" w:after="120" w:line="240" w:lineRule="auto"/>
              <w:ind w:left="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POLÁŠKOVÁ, J., </w:t>
            </w:r>
            <w:r w:rsidRPr="007F4090">
              <w:rPr>
                <w:b/>
                <w:sz w:val="21"/>
                <w:szCs w:val="21"/>
              </w:rPr>
              <w:t>PAVLAČKOVÁ, J. (70%)</w:t>
            </w:r>
            <w:r w:rsidRPr="007F4090">
              <w:rPr>
                <w:sz w:val="21"/>
                <w:szCs w:val="21"/>
              </w:rPr>
              <w:t xml:space="preserve">, TLAŠKOVÁ, V.: Moisturizing effect of cosmetic emulsions with sericin. </w:t>
            </w:r>
            <w:r w:rsidRPr="007F4090">
              <w:rPr>
                <w:i/>
                <w:sz w:val="21"/>
                <w:szCs w:val="21"/>
              </w:rPr>
              <w:t>International Journal of Cosmetic Science</w:t>
            </w:r>
            <w:r w:rsidRPr="007F4090">
              <w:rPr>
                <w:sz w:val="21"/>
                <w:szCs w:val="21"/>
              </w:rPr>
              <w:t xml:space="preserve"> 37, 151-152, PO6, </w:t>
            </w:r>
            <w:r w:rsidRPr="007F4090">
              <w:rPr>
                <w:b/>
                <w:sz w:val="21"/>
                <w:szCs w:val="21"/>
              </w:rPr>
              <w:t>2015</w:t>
            </w:r>
            <w:r w:rsidRPr="007F4090">
              <w:rPr>
                <w:sz w:val="21"/>
                <w:szCs w:val="21"/>
              </w:rPr>
              <w:t xml:space="preserve">. ISSN 0142-5463. </w:t>
            </w:r>
          </w:p>
          <w:p w14:paraId="6899436B" w14:textId="77777777" w:rsidR="000E3448" w:rsidRPr="007F4090" w:rsidRDefault="000E3448" w:rsidP="007F4090">
            <w:pPr>
              <w:pStyle w:val="TableParagraph"/>
              <w:spacing w:before="120" w:after="120" w:line="240" w:lineRule="auto"/>
              <w:ind w:left="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POLÁŠKOVÁ, J., </w:t>
            </w:r>
            <w:r w:rsidRPr="007F4090">
              <w:rPr>
                <w:b/>
                <w:sz w:val="21"/>
                <w:szCs w:val="21"/>
              </w:rPr>
              <w:t>PAVLAČKOVÁ, J. (70%)</w:t>
            </w:r>
            <w:r w:rsidRPr="007F4090">
              <w:rPr>
                <w:sz w:val="21"/>
                <w:szCs w:val="21"/>
              </w:rPr>
              <w:t>,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>VLTAVSKÁ, P.,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>MOKREJŠ, P., JANIŠ, R.: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Moisturizing effect of topical cosmetic products applied to dry skin. </w:t>
            </w:r>
            <w:r w:rsidRPr="007F4090">
              <w:rPr>
                <w:i/>
                <w:sz w:val="21"/>
                <w:szCs w:val="21"/>
              </w:rPr>
              <w:t>Journal of Cosmetic Science</w:t>
            </w:r>
            <w:r w:rsidRPr="007F4090">
              <w:rPr>
                <w:sz w:val="21"/>
                <w:szCs w:val="21"/>
              </w:rPr>
              <w:t xml:space="preserve"> 64(5), 329-340,</w:t>
            </w:r>
            <w:r w:rsidRPr="007F4090">
              <w:rPr>
                <w:b/>
                <w:sz w:val="21"/>
                <w:szCs w:val="21"/>
              </w:rPr>
              <w:t xml:space="preserve"> 2013</w:t>
            </w:r>
            <w:r w:rsidRPr="007F4090">
              <w:rPr>
                <w:sz w:val="21"/>
                <w:szCs w:val="21"/>
              </w:rPr>
              <w:t>.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ISSN 15257886. </w:t>
            </w:r>
          </w:p>
          <w:p w14:paraId="5ABC54AF" w14:textId="77777777" w:rsidR="000E3448" w:rsidRDefault="000E3448" w:rsidP="007F4090">
            <w:pPr>
              <w:pStyle w:val="TableParagraph"/>
              <w:spacing w:before="120" w:after="120" w:line="240" w:lineRule="auto"/>
              <w:ind w:left="0"/>
              <w:jc w:val="both"/>
              <w:rPr>
                <w:b/>
              </w:rPr>
            </w:pPr>
            <w:r w:rsidRPr="007F4090">
              <w:rPr>
                <w:b/>
                <w:sz w:val="21"/>
                <w:szCs w:val="21"/>
              </w:rPr>
              <w:t>PAVLAČKOVÁ, J. (90%)</w:t>
            </w:r>
            <w:r w:rsidRPr="007F4090">
              <w:rPr>
                <w:sz w:val="21"/>
                <w:szCs w:val="21"/>
              </w:rPr>
              <w:t>,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BENEŠOVÁ, M., HLAVÁČEK, P.: Antropometrické charakteristiky dětských nohou jako podklad pro velikostní sortiment dětské obuvi. </w:t>
            </w:r>
            <w:r w:rsidRPr="007F4090">
              <w:rPr>
                <w:i/>
                <w:sz w:val="21"/>
                <w:szCs w:val="21"/>
              </w:rPr>
              <w:t>Slovenská antropologia</w:t>
            </w:r>
            <w:r w:rsidRPr="007F4090">
              <w:rPr>
                <w:sz w:val="21"/>
                <w:szCs w:val="21"/>
              </w:rPr>
              <w:t xml:space="preserve"> 15(1), 41-44, </w:t>
            </w:r>
            <w:r w:rsidRPr="007F4090">
              <w:rPr>
                <w:b/>
                <w:sz w:val="21"/>
                <w:szCs w:val="21"/>
              </w:rPr>
              <w:t>2012</w:t>
            </w:r>
            <w:r w:rsidRPr="007F4090">
              <w:rPr>
                <w:sz w:val="21"/>
                <w:szCs w:val="21"/>
              </w:rPr>
              <w:t>. ISSN 1336-5827.</w:t>
            </w:r>
            <w:r w:rsidRPr="00B93205">
              <w:t xml:space="preserve"> </w:t>
            </w:r>
          </w:p>
        </w:tc>
      </w:tr>
      <w:tr w:rsidR="000E3448" w14:paraId="65435526" w14:textId="77777777" w:rsidTr="00353B6C">
        <w:trPr>
          <w:gridAfter w:val="2"/>
          <w:wAfter w:w="143" w:type="dxa"/>
          <w:trHeight w:val="218"/>
        </w:trPr>
        <w:tc>
          <w:tcPr>
            <w:tcW w:w="10347" w:type="dxa"/>
            <w:gridSpan w:val="118"/>
            <w:shd w:val="clear" w:color="auto" w:fill="F7CAAC"/>
          </w:tcPr>
          <w:p w14:paraId="3A082369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703B3FA6" w14:textId="77777777" w:rsidTr="00353B6C">
        <w:trPr>
          <w:gridAfter w:val="2"/>
          <w:wAfter w:w="143" w:type="dxa"/>
          <w:trHeight w:val="328"/>
        </w:trPr>
        <w:tc>
          <w:tcPr>
            <w:tcW w:w="10347" w:type="dxa"/>
            <w:gridSpan w:val="118"/>
          </w:tcPr>
          <w:p w14:paraId="6326831F" w14:textId="77777777" w:rsidR="000E3448" w:rsidRPr="003E42C3" w:rsidRDefault="000E3448" w:rsidP="000E3448">
            <w:pPr>
              <w:spacing w:before="20" w:after="20"/>
              <w:jc w:val="both"/>
              <w:rPr>
                <w:b/>
                <w:sz w:val="22"/>
                <w:szCs w:val="22"/>
              </w:rPr>
            </w:pPr>
            <w:r w:rsidRPr="003E42C3">
              <w:rPr>
                <w:b/>
                <w:sz w:val="22"/>
                <w:szCs w:val="22"/>
              </w:rPr>
              <w:t>---</w:t>
            </w:r>
          </w:p>
          <w:p w14:paraId="578120D0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02DE6FFC" w14:textId="77777777" w:rsidR="007F4090" w:rsidRDefault="007F4090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2A7AC108" w14:textId="77777777" w:rsidR="007F4090" w:rsidRDefault="007F4090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0FD4C2A0" w14:textId="77777777" w:rsidR="000E3448" w:rsidRPr="000422C5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</w:tc>
      </w:tr>
      <w:tr w:rsidR="0094363B" w14:paraId="056CAB7E" w14:textId="77777777" w:rsidTr="00353B6C">
        <w:trPr>
          <w:gridAfter w:val="2"/>
          <w:wAfter w:w="143" w:type="dxa"/>
          <w:cantSplit/>
          <w:trHeight w:val="470"/>
        </w:trPr>
        <w:tc>
          <w:tcPr>
            <w:tcW w:w="2514" w:type="dxa"/>
            <w:gridSpan w:val="4"/>
            <w:shd w:val="clear" w:color="auto" w:fill="F7CAAC"/>
          </w:tcPr>
          <w:p w14:paraId="2C05C71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763" w:type="dxa"/>
            <w:gridSpan w:val="60"/>
          </w:tcPr>
          <w:p w14:paraId="74B41DC3" w14:textId="77777777" w:rsidR="000E3448" w:rsidRDefault="000E3448" w:rsidP="000E3448">
            <w:pPr>
              <w:jc w:val="both"/>
            </w:pPr>
          </w:p>
        </w:tc>
        <w:tc>
          <w:tcPr>
            <w:tcW w:w="813" w:type="dxa"/>
            <w:gridSpan w:val="21"/>
            <w:shd w:val="clear" w:color="auto" w:fill="F7CAAC"/>
          </w:tcPr>
          <w:p w14:paraId="3CE6C291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57" w:type="dxa"/>
            <w:gridSpan w:val="33"/>
          </w:tcPr>
          <w:p w14:paraId="7BC310E9" w14:textId="77777777" w:rsidR="000E3448" w:rsidRDefault="000E3448" w:rsidP="000E3448">
            <w:pPr>
              <w:jc w:val="both"/>
            </w:pPr>
          </w:p>
        </w:tc>
      </w:tr>
      <w:tr w:rsidR="000E3448" w14:paraId="34AF6A69" w14:textId="77777777" w:rsidTr="00353B6C">
        <w:trPr>
          <w:gridAfter w:val="2"/>
          <w:wAfter w:w="143" w:type="dxa"/>
        </w:trPr>
        <w:tc>
          <w:tcPr>
            <w:tcW w:w="10347" w:type="dxa"/>
            <w:gridSpan w:val="118"/>
            <w:tcBorders>
              <w:bottom w:val="double" w:sz="4" w:space="0" w:color="auto"/>
            </w:tcBorders>
            <w:shd w:val="clear" w:color="auto" w:fill="BDD6EE"/>
          </w:tcPr>
          <w:p w14:paraId="34FBA32B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94363B" w14:paraId="681866D1" w14:textId="77777777" w:rsidTr="00353B6C">
        <w:trPr>
          <w:gridAfter w:val="2"/>
          <w:wAfter w:w="143" w:type="dxa"/>
        </w:trPr>
        <w:tc>
          <w:tcPr>
            <w:tcW w:w="2613" w:type="dxa"/>
            <w:gridSpan w:val="8"/>
            <w:tcBorders>
              <w:top w:val="double" w:sz="4" w:space="0" w:color="auto"/>
            </w:tcBorders>
            <w:shd w:val="clear" w:color="auto" w:fill="F7CAAC"/>
          </w:tcPr>
          <w:p w14:paraId="4892040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734" w:type="dxa"/>
            <w:gridSpan w:val="110"/>
          </w:tcPr>
          <w:p w14:paraId="24B2529F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94363B" w14:paraId="653FB430" w14:textId="77777777" w:rsidTr="00353B6C">
        <w:trPr>
          <w:gridAfter w:val="2"/>
          <w:wAfter w:w="143" w:type="dxa"/>
        </w:trPr>
        <w:tc>
          <w:tcPr>
            <w:tcW w:w="2613" w:type="dxa"/>
            <w:gridSpan w:val="8"/>
            <w:shd w:val="clear" w:color="auto" w:fill="F7CAAC"/>
          </w:tcPr>
          <w:p w14:paraId="0B2D3D9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734" w:type="dxa"/>
            <w:gridSpan w:val="110"/>
          </w:tcPr>
          <w:p w14:paraId="61A07F47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94363B" w14:paraId="603DB3AF" w14:textId="77777777" w:rsidTr="00353B6C">
        <w:trPr>
          <w:gridAfter w:val="2"/>
          <w:wAfter w:w="143" w:type="dxa"/>
        </w:trPr>
        <w:tc>
          <w:tcPr>
            <w:tcW w:w="2613" w:type="dxa"/>
            <w:gridSpan w:val="8"/>
            <w:shd w:val="clear" w:color="auto" w:fill="F7CAAC"/>
          </w:tcPr>
          <w:p w14:paraId="57F076C5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734" w:type="dxa"/>
            <w:gridSpan w:val="110"/>
          </w:tcPr>
          <w:p w14:paraId="3F093B88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14:paraId="17A58349" w14:textId="77777777" w:rsidTr="00353B6C">
        <w:trPr>
          <w:gridAfter w:val="2"/>
          <w:wAfter w:w="143" w:type="dxa"/>
        </w:trPr>
        <w:tc>
          <w:tcPr>
            <w:tcW w:w="2613" w:type="dxa"/>
            <w:gridSpan w:val="8"/>
            <w:shd w:val="clear" w:color="auto" w:fill="F7CAAC"/>
          </w:tcPr>
          <w:p w14:paraId="3A23344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64" w:type="dxa"/>
            <w:gridSpan w:val="56"/>
          </w:tcPr>
          <w:p w14:paraId="7398D98F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76" w:name="Ponížil"/>
            <w:bookmarkEnd w:id="76"/>
            <w:r w:rsidRPr="00B96B61">
              <w:rPr>
                <w:b/>
              </w:rPr>
              <w:t>Petr Ponížil</w:t>
            </w:r>
          </w:p>
        </w:tc>
        <w:tc>
          <w:tcPr>
            <w:tcW w:w="734" w:type="dxa"/>
            <w:gridSpan w:val="18"/>
            <w:shd w:val="clear" w:color="auto" w:fill="F7CAAC"/>
          </w:tcPr>
          <w:p w14:paraId="49DF406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36" w:type="dxa"/>
            <w:gridSpan w:val="36"/>
          </w:tcPr>
          <w:p w14:paraId="14B5A5C7" w14:textId="77777777" w:rsidR="000E3448" w:rsidRDefault="000E3448" w:rsidP="000E3448">
            <w:pPr>
              <w:jc w:val="both"/>
            </w:pPr>
            <w:r>
              <w:t>doc. RNDr., Ph.D.</w:t>
            </w:r>
          </w:p>
        </w:tc>
      </w:tr>
      <w:tr w:rsidR="0094363B" w14:paraId="306DF12B" w14:textId="77777777" w:rsidTr="00353B6C">
        <w:trPr>
          <w:gridAfter w:val="2"/>
          <w:wAfter w:w="143" w:type="dxa"/>
        </w:trPr>
        <w:tc>
          <w:tcPr>
            <w:tcW w:w="2613" w:type="dxa"/>
            <w:gridSpan w:val="8"/>
            <w:shd w:val="clear" w:color="auto" w:fill="F7CAAC"/>
          </w:tcPr>
          <w:p w14:paraId="43AA3FA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0" w:type="dxa"/>
            <w:gridSpan w:val="16"/>
          </w:tcPr>
          <w:p w14:paraId="7558524A" w14:textId="77777777" w:rsidR="000E3448" w:rsidRDefault="000E3448" w:rsidP="000E3448">
            <w:pPr>
              <w:jc w:val="both"/>
            </w:pPr>
            <w:r>
              <w:t>1965</w:t>
            </w:r>
          </w:p>
        </w:tc>
        <w:tc>
          <w:tcPr>
            <w:tcW w:w="1799" w:type="dxa"/>
            <w:gridSpan w:val="11"/>
            <w:shd w:val="clear" w:color="auto" w:fill="F7CAAC"/>
          </w:tcPr>
          <w:p w14:paraId="5859C74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26" w:type="dxa"/>
            <w:gridSpan w:val="20"/>
          </w:tcPr>
          <w:p w14:paraId="0740073B" w14:textId="77777777" w:rsidR="000E3448" w:rsidRDefault="000E3448" w:rsidP="000E3448">
            <w:pPr>
              <w:jc w:val="both"/>
            </w:pPr>
            <w:r w:rsidRPr="00043C7F">
              <w:t>pp.</w:t>
            </w:r>
          </w:p>
        </w:tc>
        <w:tc>
          <w:tcPr>
            <w:tcW w:w="1019" w:type="dxa"/>
            <w:gridSpan w:val="9"/>
            <w:shd w:val="clear" w:color="auto" w:fill="F7CAAC"/>
          </w:tcPr>
          <w:p w14:paraId="3E621AA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4" w:type="dxa"/>
            <w:gridSpan w:val="18"/>
          </w:tcPr>
          <w:p w14:paraId="54A4752B" w14:textId="77777777" w:rsidR="000E3448" w:rsidRDefault="000E3448" w:rsidP="000E3448">
            <w:pPr>
              <w:jc w:val="both"/>
            </w:pPr>
            <w:r w:rsidRPr="00043C7F">
              <w:t>40</w:t>
            </w:r>
          </w:p>
        </w:tc>
        <w:tc>
          <w:tcPr>
            <w:tcW w:w="674" w:type="dxa"/>
            <w:gridSpan w:val="17"/>
            <w:shd w:val="clear" w:color="auto" w:fill="F7CAAC"/>
          </w:tcPr>
          <w:p w14:paraId="442FD4E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662" w:type="dxa"/>
            <w:gridSpan w:val="19"/>
          </w:tcPr>
          <w:p w14:paraId="7A086DEC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043C7F">
              <w:t>N</w:t>
            </w:r>
          </w:p>
        </w:tc>
      </w:tr>
      <w:tr w:rsidR="00D61919" w14:paraId="0C9BFC54" w14:textId="77777777" w:rsidTr="00353B6C">
        <w:trPr>
          <w:gridAfter w:val="2"/>
          <w:wAfter w:w="143" w:type="dxa"/>
        </w:trPr>
        <w:tc>
          <w:tcPr>
            <w:tcW w:w="5232" w:type="dxa"/>
            <w:gridSpan w:val="35"/>
            <w:shd w:val="clear" w:color="auto" w:fill="F7CAAC"/>
          </w:tcPr>
          <w:p w14:paraId="04C9D0F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26" w:type="dxa"/>
            <w:gridSpan w:val="20"/>
          </w:tcPr>
          <w:p w14:paraId="4D62857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019" w:type="dxa"/>
            <w:gridSpan w:val="9"/>
            <w:shd w:val="clear" w:color="auto" w:fill="F7CAAC"/>
          </w:tcPr>
          <w:p w14:paraId="57A7427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4" w:type="dxa"/>
            <w:gridSpan w:val="18"/>
          </w:tcPr>
          <w:p w14:paraId="46AD51A1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74" w:type="dxa"/>
            <w:gridSpan w:val="17"/>
            <w:shd w:val="clear" w:color="auto" w:fill="F7CAAC"/>
          </w:tcPr>
          <w:p w14:paraId="0221602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662" w:type="dxa"/>
            <w:gridSpan w:val="19"/>
          </w:tcPr>
          <w:p w14:paraId="5571DF9A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706A7EDE" w14:textId="77777777" w:rsidTr="00353B6C">
        <w:trPr>
          <w:gridAfter w:val="2"/>
          <w:wAfter w:w="143" w:type="dxa"/>
        </w:trPr>
        <w:tc>
          <w:tcPr>
            <w:tcW w:w="6258" w:type="dxa"/>
            <w:gridSpan w:val="55"/>
            <w:shd w:val="clear" w:color="auto" w:fill="F7CAAC"/>
          </w:tcPr>
          <w:p w14:paraId="572BE3C7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53" w:type="dxa"/>
            <w:gridSpan w:val="27"/>
            <w:shd w:val="clear" w:color="auto" w:fill="F7CAAC"/>
          </w:tcPr>
          <w:p w14:paraId="49CE2B2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36" w:type="dxa"/>
            <w:gridSpan w:val="36"/>
            <w:shd w:val="clear" w:color="auto" w:fill="F7CAAC"/>
          </w:tcPr>
          <w:p w14:paraId="055A333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161CD0FD" w14:textId="77777777" w:rsidTr="00353B6C">
        <w:trPr>
          <w:gridAfter w:val="2"/>
          <w:wAfter w:w="143" w:type="dxa"/>
        </w:trPr>
        <w:tc>
          <w:tcPr>
            <w:tcW w:w="6258" w:type="dxa"/>
            <w:gridSpan w:val="55"/>
          </w:tcPr>
          <w:p w14:paraId="409200F6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53" w:type="dxa"/>
            <w:gridSpan w:val="27"/>
          </w:tcPr>
          <w:p w14:paraId="3C3BB003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36" w:type="dxa"/>
            <w:gridSpan w:val="36"/>
          </w:tcPr>
          <w:p w14:paraId="58DC4A57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5543ED98" w14:textId="77777777" w:rsidTr="00353B6C">
        <w:trPr>
          <w:gridAfter w:val="2"/>
          <w:wAfter w:w="143" w:type="dxa"/>
        </w:trPr>
        <w:tc>
          <w:tcPr>
            <w:tcW w:w="6258" w:type="dxa"/>
            <w:gridSpan w:val="55"/>
          </w:tcPr>
          <w:p w14:paraId="6A8A242B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7"/>
          </w:tcPr>
          <w:p w14:paraId="509A708B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4FDC660D" w14:textId="77777777" w:rsidR="000E3448" w:rsidRDefault="000E3448" w:rsidP="000E3448">
            <w:pPr>
              <w:jc w:val="both"/>
            </w:pPr>
          </w:p>
        </w:tc>
      </w:tr>
      <w:tr w:rsidR="000E3448" w14:paraId="373F5DFC" w14:textId="77777777" w:rsidTr="00353B6C">
        <w:trPr>
          <w:gridAfter w:val="2"/>
          <w:wAfter w:w="143" w:type="dxa"/>
        </w:trPr>
        <w:tc>
          <w:tcPr>
            <w:tcW w:w="6258" w:type="dxa"/>
            <w:gridSpan w:val="55"/>
          </w:tcPr>
          <w:p w14:paraId="29FEB723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7"/>
          </w:tcPr>
          <w:p w14:paraId="2BC4882B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2DA893EB" w14:textId="77777777" w:rsidR="000E3448" w:rsidRDefault="000E3448" w:rsidP="000E3448">
            <w:pPr>
              <w:jc w:val="both"/>
            </w:pPr>
          </w:p>
        </w:tc>
      </w:tr>
      <w:tr w:rsidR="000E3448" w14:paraId="665CB9A2" w14:textId="77777777" w:rsidTr="00353B6C">
        <w:trPr>
          <w:gridAfter w:val="2"/>
          <w:wAfter w:w="143" w:type="dxa"/>
        </w:trPr>
        <w:tc>
          <w:tcPr>
            <w:tcW w:w="6258" w:type="dxa"/>
            <w:gridSpan w:val="55"/>
          </w:tcPr>
          <w:p w14:paraId="15056E8E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7"/>
          </w:tcPr>
          <w:p w14:paraId="0C6F078B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1A811DB0" w14:textId="77777777" w:rsidR="000E3448" w:rsidRDefault="000E3448" w:rsidP="000E3448">
            <w:pPr>
              <w:jc w:val="both"/>
            </w:pPr>
          </w:p>
        </w:tc>
      </w:tr>
      <w:tr w:rsidR="000E3448" w14:paraId="5860EF75" w14:textId="77777777" w:rsidTr="00353B6C">
        <w:trPr>
          <w:gridAfter w:val="2"/>
          <w:wAfter w:w="143" w:type="dxa"/>
        </w:trPr>
        <w:tc>
          <w:tcPr>
            <w:tcW w:w="10347" w:type="dxa"/>
            <w:gridSpan w:val="118"/>
            <w:shd w:val="clear" w:color="auto" w:fill="F7CAAC"/>
          </w:tcPr>
          <w:p w14:paraId="0E4A6DBF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4026C125" w14:textId="77777777" w:rsidTr="00353B6C">
        <w:trPr>
          <w:gridAfter w:val="2"/>
          <w:wAfter w:w="143" w:type="dxa"/>
          <w:trHeight w:val="181"/>
        </w:trPr>
        <w:tc>
          <w:tcPr>
            <w:tcW w:w="10347" w:type="dxa"/>
            <w:gridSpan w:val="118"/>
            <w:tcBorders>
              <w:top w:val="nil"/>
            </w:tcBorders>
          </w:tcPr>
          <w:p w14:paraId="19CF48C1" w14:textId="7851044D" w:rsidR="000E3448" w:rsidRPr="00E23AC6" w:rsidRDefault="00DA02DC" w:rsidP="00E23AC6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DA02DC">
              <w:rPr>
                <w:b/>
                <w:sz w:val="21"/>
                <w:szCs w:val="21"/>
                <w:lang w:val="en-GB"/>
              </w:rPr>
              <w:t>Experiment Evaluation II</w:t>
            </w:r>
            <w:r w:rsidRPr="00E23AC6">
              <w:rPr>
                <w:sz w:val="21"/>
                <w:szCs w:val="21"/>
              </w:rPr>
              <w:t xml:space="preserve"> </w:t>
            </w:r>
            <w:r w:rsidR="00E23AC6" w:rsidRPr="00E23AC6">
              <w:rPr>
                <w:sz w:val="21"/>
                <w:szCs w:val="21"/>
              </w:rPr>
              <w:t>(100% p)</w:t>
            </w:r>
          </w:p>
        </w:tc>
      </w:tr>
      <w:tr w:rsidR="000E3448" w14:paraId="26A32AD6" w14:textId="77777777" w:rsidTr="00353B6C">
        <w:trPr>
          <w:gridAfter w:val="2"/>
          <w:wAfter w:w="143" w:type="dxa"/>
        </w:trPr>
        <w:tc>
          <w:tcPr>
            <w:tcW w:w="10347" w:type="dxa"/>
            <w:gridSpan w:val="118"/>
            <w:shd w:val="clear" w:color="auto" w:fill="F7CAAC"/>
          </w:tcPr>
          <w:p w14:paraId="29CC88A7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46A2A83E" w14:textId="77777777" w:rsidTr="00353B6C">
        <w:trPr>
          <w:gridAfter w:val="2"/>
          <w:wAfter w:w="143" w:type="dxa"/>
          <w:trHeight w:val="306"/>
        </w:trPr>
        <w:tc>
          <w:tcPr>
            <w:tcW w:w="10347" w:type="dxa"/>
            <w:gridSpan w:val="118"/>
          </w:tcPr>
          <w:p w14:paraId="5CAF281C" w14:textId="77777777" w:rsidR="000E3448" w:rsidRPr="007F4090" w:rsidRDefault="000E3448" w:rsidP="007F4090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7F4090">
              <w:rPr>
                <w:rFonts w:eastAsia="Calibri"/>
                <w:sz w:val="21"/>
                <w:szCs w:val="21"/>
              </w:rPr>
              <w:t xml:space="preserve">1999: VUT Brno, FT, SP Chemie a technologie materiálů, </w:t>
            </w:r>
            <w:r w:rsidRPr="007F4090">
              <w:rPr>
                <w:sz w:val="21"/>
                <w:szCs w:val="21"/>
              </w:rPr>
              <w:t>obor Technologie makromolekulárních látek, Ph.D.</w:t>
            </w:r>
          </w:p>
        </w:tc>
      </w:tr>
      <w:tr w:rsidR="000E3448" w14:paraId="1E41A8B6" w14:textId="77777777" w:rsidTr="00353B6C">
        <w:trPr>
          <w:gridAfter w:val="2"/>
          <w:wAfter w:w="143" w:type="dxa"/>
        </w:trPr>
        <w:tc>
          <w:tcPr>
            <w:tcW w:w="10347" w:type="dxa"/>
            <w:gridSpan w:val="118"/>
            <w:shd w:val="clear" w:color="auto" w:fill="F7CAAC"/>
          </w:tcPr>
          <w:p w14:paraId="691D25D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5F75C085" w14:textId="77777777" w:rsidTr="00353B6C">
        <w:trPr>
          <w:gridAfter w:val="2"/>
          <w:wAfter w:w="143" w:type="dxa"/>
          <w:trHeight w:val="855"/>
        </w:trPr>
        <w:tc>
          <w:tcPr>
            <w:tcW w:w="10347" w:type="dxa"/>
            <w:gridSpan w:val="118"/>
          </w:tcPr>
          <w:p w14:paraId="57F20E68" w14:textId="77777777" w:rsidR="000E3448" w:rsidRPr="007F4090" w:rsidRDefault="000E3448" w:rsidP="007F4090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1988 – 1990: UJEP Brno (nyní MU Brno), PřF, odborný asistent laboratoře diagnostiky křemíku</w:t>
            </w:r>
          </w:p>
          <w:p w14:paraId="7C1F7FC6" w14:textId="77777777" w:rsidR="000E3448" w:rsidRPr="000554C1" w:rsidRDefault="000E3448" w:rsidP="007F4090">
            <w:pPr>
              <w:spacing w:before="20" w:after="60"/>
              <w:jc w:val="both"/>
              <w:rPr>
                <w:sz w:val="22"/>
                <w:szCs w:val="22"/>
              </w:rPr>
            </w:pPr>
            <w:r w:rsidRPr="007F4090">
              <w:rPr>
                <w:sz w:val="21"/>
                <w:szCs w:val="21"/>
              </w:rPr>
              <w:t>1990 – dosud: VUT Brno (nyní UTB Zlín), FT, odborný asistent, od r. 2003 docent, 2011 – 2015 proděkan pro pedagogickou činnost bakalářského studia</w:t>
            </w:r>
          </w:p>
        </w:tc>
      </w:tr>
      <w:tr w:rsidR="000E3448" w14:paraId="77FB9FE3" w14:textId="77777777" w:rsidTr="00353B6C">
        <w:trPr>
          <w:gridAfter w:val="2"/>
          <w:wAfter w:w="143" w:type="dxa"/>
          <w:trHeight w:val="250"/>
        </w:trPr>
        <w:tc>
          <w:tcPr>
            <w:tcW w:w="10347" w:type="dxa"/>
            <w:gridSpan w:val="118"/>
            <w:shd w:val="clear" w:color="auto" w:fill="F7CAAC"/>
          </w:tcPr>
          <w:p w14:paraId="4367963E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0E950A94" w14:textId="77777777" w:rsidTr="00353B6C">
        <w:trPr>
          <w:gridAfter w:val="2"/>
          <w:wAfter w:w="143" w:type="dxa"/>
          <w:trHeight w:val="303"/>
        </w:trPr>
        <w:tc>
          <w:tcPr>
            <w:tcW w:w="10347" w:type="dxa"/>
            <w:gridSpan w:val="118"/>
          </w:tcPr>
          <w:p w14:paraId="0B31BFBA" w14:textId="77777777" w:rsidR="000E3448" w:rsidRPr="007F4090" w:rsidRDefault="000E3448" w:rsidP="007F4090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7F4090">
              <w:rPr>
                <w:rFonts w:eastAsia="Calibri"/>
                <w:sz w:val="21"/>
                <w:szCs w:val="21"/>
              </w:rPr>
              <w:t xml:space="preserve">– </w:t>
            </w:r>
            <w:r w:rsidRPr="007F4090">
              <w:rPr>
                <w:sz w:val="21"/>
                <w:szCs w:val="21"/>
              </w:rPr>
              <w:t>2017: 2 DP, 3 DisP.</w:t>
            </w:r>
          </w:p>
        </w:tc>
      </w:tr>
      <w:tr w:rsidR="0094363B" w14:paraId="07902A7C" w14:textId="77777777" w:rsidTr="00353B6C">
        <w:trPr>
          <w:gridAfter w:val="2"/>
          <w:wAfter w:w="143" w:type="dxa"/>
          <w:cantSplit/>
        </w:trPr>
        <w:tc>
          <w:tcPr>
            <w:tcW w:w="3433" w:type="dxa"/>
            <w:gridSpan w:val="24"/>
            <w:tcBorders>
              <w:top w:val="single" w:sz="12" w:space="0" w:color="auto"/>
            </w:tcBorders>
            <w:shd w:val="clear" w:color="auto" w:fill="F7CAAC"/>
          </w:tcPr>
          <w:p w14:paraId="06C3989A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45" w:type="dxa"/>
            <w:gridSpan w:val="24"/>
            <w:tcBorders>
              <w:top w:val="single" w:sz="12" w:space="0" w:color="auto"/>
            </w:tcBorders>
            <w:shd w:val="clear" w:color="auto" w:fill="F7CAAC"/>
          </w:tcPr>
          <w:p w14:paraId="18C1EE57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2" w:type="dxa"/>
            <w:gridSpan w:val="37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62E14164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57" w:type="dxa"/>
            <w:gridSpan w:val="3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7696859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1C0D4CBC" w14:textId="77777777" w:rsidTr="00353B6C">
        <w:trPr>
          <w:gridAfter w:val="2"/>
          <w:wAfter w:w="143" w:type="dxa"/>
          <w:cantSplit/>
        </w:trPr>
        <w:tc>
          <w:tcPr>
            <w:tcW w:w="3433" w:type="dxa"/>
            <w:gridSpan w:val="24"/>
          </w:tcPr>
          <w:p w14:paraId="40BA79BD" w14:textId="77777777" w:rsidR="000E3448" w:rsidRPr="007F4090" w:rsidRDefault="000E3448" w:rsidP="007F4090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Materiálové vědy a inženýrství</w:t>
            </w:r>
          </w:p>
        </w:tc>
        <w:tc>
          <w:tcPr>
            <w:tcW w:w="2345" w:type="dxa"/>
            <w:gridSpan w:val="24"/>
          </w:tcPr>
          <w:p w14:paraId="4CDD2552" w14:textId="77777777" w:rsidR="000E3448" w:rsidRPr="007F4090" w:rsidRDefault="000E3448" w:rsidP="007F4090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2003</w:t>
            </w:r>
          </w:p>
        </w:tc>
        <w:tc>
          <w:tcPr>
            <w:tcW w:w="2312" w:type="dxa"/>
            <w:gridSpan w:val="37"/>
            <w:tcBorders>
              <w:right w:val="single" w:sz="12" w:space="0" w:color="auto"/>
            </w:tcBorders>
          </w:tcPr>
          <w:p w14:paraId="5AED9693" w14:textId="77777777" w:rsidR="000E3448" w:rsidRPr="007F4090" w:rsidRDefault="000E3448" w:rsidP="007F4090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VUT Brno</w:t>
            </w:r>
          </w:p>
        </w:tc>
        <w:tc>
          <w:tcPr>
            <w:tcW w:w="656" w:type="dxa"/>
            <w:gridSpan w:val="18"/>
            <w:tcBorders>
              <w:left w:val="single" w:sz="12" w:space="0" w:color="auto"/>
            </w:tcBorders>
            <w:shd w:val="clear" w:color="auto" w:fill="F7CAAC"/>
          </w:tcPr>
          <w:p w14:paraId="67B672CC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17" w:type="dxa"/>
            <w:gridSpan w:val="9"/>
            <w:shd w:val="clear" w:color="auto" w:fill="F7CAAC"/>
          </w:tcPr>
          <w:p w14:paraId="5D5EDD71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84" w:type="dxa"/>
            <w:gridSpan w:val="6"/>
            <w:shd w:val="clear" w:color="auto" w:fill="F7CAAC"/>
          </w:tcPr>
          <w:p w14:paraId="1B621005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5901F3F1" w14:textId="77777777" w:rsidTr="00353B6C">
        <w:trPr>
          <w:gridAfter w:val="2"/>
          <w:wAfter w:w="143" w:type="dxa"/>
          <w:cantSplit/>
          <w:trHeight w:val="70"/>
        </w:trPr>
        <w:tc>
          <w:tcPr>
            <w:tcW w:w="3433" w:type="dxa"/>
            <w:gridSpan w:val="24"/>
            <w:shd w:val="clear" w:color="auto" w:fill="F7CAAC"/>
          </w:tcPr>
          <w:p w14:paraId="4545959F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345" w:type="dxa"/>
            <w:gridSpan w:val="24"/>
            <w:shd w:val="clear" w:color="auto" w:fill="F7CAAC"/>
          </w:tcPr>
          <w:p w14:paraId="1989DFFD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2" w:type="dxa"/>
            <w:gridSpan w:val="37"/>
            <w:tcBorders>
              <w:right w:val="single" w:sz="12" w:space="0" w:color="auto"/>
            </w:tcBorders>
            <w:shd w:val="clear" w:color="auto" w:fill="F7CAAC"/>
          </w:tcPr>
          <w:p w14:paraId="59629D9D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56" w:type="dxa"/>
            <w:gridSpan w:val="18"/>
            <w:vMerge w:val="restart"/>
            <w:tcBorders>
              <w:left w:val="single" w:sz="12" w:space="0" w:color="auto"/>
            </w:tcBorders>
          </w:tcPr>
          <w:p w14:paraId="37456C6C" w14:textId="77777777" w:rsidR="000E3448" w:rsidRPr="00043C7F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156</w:t>
            </w:r>
          </w:p>
        </w:tc>
        <w:tc>
          <w:tcPr>
            <w:tcW w:w="717" w:type="dxa"/>
            <w:gridSpan w:val="9"/>
            <w:vMerge w:val="restart"/>
          </w:tcPr>
          <w:p w14:paraId="7D5D43A5" w14:textId="77777777" w:rsidR="000E3448" w:rsidRPr="00043C7F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884" w:type="dxa"/>
            <w:gridSpan w:val="6"/>
            <w:vMerge w:val="restart"/>
          </w:tcPr>
          <w:p w14:paraId="7DF91E07" w14:textId="77777777" w:rsidR="000E3448" w:rsidRPr="00043C7F" w:rsidRDefault="000E3448" w:rsidP="000E3448">
            <w:pPr>
              <w:jc w:val="both"/>
              <w:rPr>
                <w:b/>
              </w:rPr>
            </w:pPr>
            <w:r w:rsidRPr="00043C7F">
              <w:rPr>
                <w:b/>
              </w:rPr>
              <w:t>20</w:t>
            </w:r>
          </w:p>
        </w:tc>
      </w:tr>
      <w:tr w:rsidR="0094363B" w14:paraId="639196FF" w14:textId="77777777" w:rsidTr="00353B6C">
        <w:trPr>
          <w:gridAfter w:val="2"/>
          <w:wAfter w:w="143" w:type="dxa"/>
          <w:trHeight w:val="205"/>
        </w:trPr>
        <w:tc>
          <w:tcPr>
            <w:tcW w:w="3433" w:type="dxa"/>
            <w:gridSpan w:val="24"/>
          </w:tcPr>
          <w:p w14:paraId="3AF85911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45" w:type="dxa"/>
            <w:gridSpan w:val="24"/>
          </w:tcPr>
          <w:p w14:paraId="647DA5F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2" w:type="dxa"/>
            <w:gridSpan w:val="37"/>
            <w:tcBorders>
              <w:right w:val="single" w:sz="12" w:space="0" w:color="auto"/>
            </w:tcBorders>
          </w:tcPr>
          <w:p w14:paraId="43549E77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56" w:type="dxa"/>
            <w:gridSpan w:val="18"/>
            <w:vMerge/>
            <w:tcBorders>
              <w:left w:val="single" w:sz="12" w:space="0" w:color="auto"/>
            </w:tcBorders>
            <w:vAlign w:val="center"/>
          </w:tcPr>
          <w:p w14:paraId="20501BBE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17" w:type="dxa"/>
            <w:gridSpan w:val="9"/>
            <w:vMerge/>
            <w:vAlign w:val="center"/>
          </w:tcPr>
          <w:p w14:paraId="3C44F9B4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84" w:type="dxa"/>
            <w:gridSpan w:val="6"/>
            <w:vMerge/>
            <w:vAlign w:val="center"/>
          </w:tcPr>
          <w:p w14:paraId="3D2C3247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26C1F158" w14:textId="77777777" w:rsidTr="00353B6C">
        <w:trPr>
          <w:gridAfter w:val="2"/>
          <w:wAfter w:w="143" w:type="dxa"/>
        </w:trPr>
        <w:tc>
          <w:tcPr>
            <w:tcW w:w="10347" w:type="dxa"/>
            <w:gridSpan w:val="118"/>
            <w:shd w:val="clear" w:color="auto" w:fill="F7CAAC"/>
          </w:tcPr>
          <w:p w14:paraId="635AA03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3A24EA65" w14:textId="77777777" w:rsidTr="00353B6C">
        <w:trPr>
          <w:gridAfter w:val="2"/>
          <w:wAfter w:w="143" w:type="dxa"/>
          <w:trHeight w:val="283"/>
        </w:trPr>
        <w:tc>
          <w:tcPr>
            <w:tcW w:w="10347" w:type="dxa"/>
            <w:gridSpan w:val="118"/>
          </w:tcPr>
          <w:p w14:paraId="795484BF" w14:textId="77777777" w:rsidR="000E3448" w:rsidRPr="007F4090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MIKUŠOVÁ, N., HUMPOLÍČEK, P., RŮŽIČKA, J., CAPÁKOVÁ, Z., JANŮ, K., KAŠPÁRKOVÁ, V., BOBER, P., STEJSKAL, J., KOUTNÝ, M., FILÁTOVÁ, K., LEHOCKÝ, M.,</w:t>
            </w:r>
            <w:r w:rsidRPr="007F4090">
              <w:rPr>
                <w:b/>
                <w:sz w:val="21"/>
                <w:szCs w:val="21"/>
              </w:rPr>
              <w:t xml:space="preserve"> PONÍŽIL, P. (5%)</w:t>
            </w:r>
            <w:r w:rsidRPr="007F4090">
              <w:rPr>
                <w:sz w:val="21"/>
                <w:szCs w:val="21"/>
              </w:rPr>
              <w:t xml:space="preserve">: Formation of bacterial and fungal biofilm on conducting polyaniline. </w:t>
            </w:r>
            <w:r w:rsidRPr="007F4090">
              <w:rPr>
                <w:i/>
                <w:sz w:val="21"/>
                <w:szCs w:val="21"/>
              </w:rPr>
              <w:t xml:space="preserve">Chemical Papers </w:t>
            </w:r>
            <w:r w:rsidRPr="007F4090">
              <w:rPr>
                <w:sz w:val="21"/>
                <w:szCs w:val="21"/>
              </w:rPr>
              <w:t xml:space="preserve">71(2), 505-512, </w:t>
            </w:r>
            <w:r w:rsidRPr="007F4090">
              <w:rPr>
                <w:b/>
                <w:sz w:val="21"/>
                <w:szCs w:val="21"/>
              </w:rPr>
              <w:t>2017</w:t>
            </w:r>
            <w:r w:rsidRPr="007F4090">
              <w:rPr>
                <w:sz w:val="21"/>
                <w:szCs w:val="21"/>
              </w:rPr>
              <w:t>.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DOI 10.1007/s11696-016-0073-8. </w:t>
            </w:r>
          </w:p>
          <w:p w14:paraId="3A75940A" w14:textId="77777777" w:rsidR="000E3448" w:rsidRPr="007F4090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caps/>
                <w:sz w:val="21"/>
                <w:szCs w:val="21"/>
              </w:rPr>
              <w:t xml:space="preserve">HausnerovÁ, B., SanÉTRNÍK, D., </w:t>
            </w:r>
            <w:r w:rsidRPr="007F4090">
              <w:rPr>
                <w:b/>
                <w:bCs/>
                <w:caps/>
                <w:sz w:val="21"/>
                <w:szCs w:val="21"/>
              </w:rPr>
              <w:t>PonÍŽIl, P. (33%)</w:t>
            </w:r>
            <w:r w:rsidRPr="007F4090">
              <w:rPr>
                <w:caps/>
                <w:sz w:val="21"/>
                <w:szCs w:val="21"/>
              </w:rPr>
              <w:t>:</w:t>
            </w:r>
            <w:r w:rsidRPr="007F4090">
              <w:rPr>
                <w:sz w:val="21"/>
                <w:szCs w:val="21"/>
              </w:rPr>
              <w:t xml:space="preserve"> Surface structure analysis of injection molded highly filled polymer melts. </w:t>
            </w:r>
            <w:r w:rsidRPr="007F4090">
              <w:rPr>
                <w:i/>
                <w:sz w:val="21"/>
                <w:szCs w:val="21"/>
              </w:rPr>
              <w:t xml:space="preserve">Polymer Composites </w:t>
            </w:r>
            <w:r w:rsidRPr="007F4090">
              <w:rPr>
                <w:sz w:val="21"/>
                <w:szCs w:val="21"/>
              </w:rPr>
              <w:t xml:space="preserve">34(9), 1553-1558, </w:t>
            </w:r>
            <w:r w:rsidRPr="007F4090">
              <w:rPr>
                <w:b/>
                <w:bCs/>
                <w:sz w:val="21"/>
                <w:szCs w:val="21"/>
              </w:rPr>
              <w:t>2013</w:t>
            </w:r>
            <w:r w:rsidRPr="007F4090">
              <w:rPr>
                <w:sz w:val="21"/>
                <w:szCs w:val="21"/>
              </w:rPr>
              <w:t xml:space="preserve">. DOI 10.1002/pc.22572. </w:t>
            </w:r>
          </w:p>
          <w:p w14:paraId="4BBD18D3" w14:textId="77777777" w:rsidR="000E3448" w:rsidRPr="007F4090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caps/>
                <w:sz w:val="21"/>
                <w:szCs w:val="21"/>
              </w:rPr>
              <w:t xml:space="preserve">ŠedivÝ, O., BeneŠ, V., </w:t>
            </w:r>
            <w:r w:rsidRPr="007F4090">
              <w:rPr>
                <w:b/>
                <w:bCs/>
                <w:caps/>
                <w:sz w:val="21"/>
                <w:szCs w:val="21"/>
              </w:rPr>
              <w:t>PonÍŽil, P. (20%)</w:t>
            </w:r>
            <w:r w:rsidRPr="007F4090">
              <w:rPr>
                <w:caps/>
                <w:sz w:val="21"/>
                <w:szCs w:val="21"/>
              </w:rPr>
              <w:t>,</w:t>
            </w:r>
            <w:r w:rsidRPr="007F4090">
              <w:rPr>
                <w:sz w:val="21"/>
                <w:szCs w:val="21"/>
              </w:rPr>
              <w:t xml:space="preserve"> et al.: Quantitative characterization of microstructure of pure copper processed by ECAP. </w:t>
            </w:r>
            <w:r w:rsidRPr="007F4090">
              <w:rPr>
                <w:i/>
                <w:sz w:val="21"/>
                <w:szCs w:val="21"/>
              </w:rPr>
              <w:t>Image Analysis &amp; Stereology</w:t>
            </w:r>
            <w:r w:rsidRPr="007F4090">
              <w:rPr>
                <w:sz w:val="21"/>
                <w:szCs w:val="21"/>
              </w:rPr>
              <w:t xml:space="preserve"> 32(2), 65-75, </w:t>
            </w:r>
            <w:r w:rsidRPr="007F4090">
              <w:rPr>
                <w:b/>
                <w:bCs/>
                <w:sz w:val="21"/>
                <w:szCs w:val="21"/>
              </w:rPr>
              <w:t>2013</w:t>
            </w:r>
            <w:r w:rsidRPr="007F4090">
              <w:rPr>
                <w:sz w:val="21"/>
                <w:szCs w:val="21"/>
              </w:rPr>
              <w:t xml:space="preserve">. DOI 10.5566/ias.v32. </w:t>
            </w:r>
          </w:p>
          <w:p w14:paraId="306E44A6" w14:textId="77777777" w:rsidR="000E3448" w:rsidRPr="007F4090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caps/>
                <w:sz w:val="21"/>
                <w:szCs w:val="21"/>
              </w:rPr>
              <w:t xml:space="preserve">StĚniČka, M., PavlÍnek, V., </w:t>
            </w:r>
            <w:r w:rsidRPr="007F4090">
              <w:rPr>
                <w:b/>
                <w:bCs/>
                <w:caps/>
                <w:sz w:val="21"/>
                <w:szCs w:val="21"/>
              </w:rPr>
              <w:t>PonÍŽil, P. (20%)</w:t>
            </w:r>
            <w:r w:rsidRPr="007F4090">
              <w:rPr>
                <w:sz w:val="21"/>
                <w:szCs w:val="21"/>
              </w:rPr>
              <w:t xml:space="preserve">, et al.: A note on secondary electrorheological patterns. </w:t>
            </w:r>
            <w:r w:rsidRPr="007F4090">
              <w:rPr>
                <w:i/>
                <w:sz w:val="21"/>
                <w:szCs w:val="21"/>
              </w:rPr>
              <w:t xml:space="preserve">Journal of Intelligent Material Systems and Structures </w:t>
            </w:r>
            <w:r w:rsidRPr="007F4090">
              <w:rPr>
                <w:sz w:val="21"/>
                <w:szCs w:val="21"/>
              </w:rPr>
              <w:t xml:space="preserve">23(9), SI, 1061-1066, </w:t>
            </w:r>
            <w:r w:rsidRPr="007F4090">
              <w:rPr>
                <w:b/>
                <w:bCs/>
                <w:sz w:val="21"/>
                <w:szCs w:val="21"/>
              </w:rPr>
              <w:t>2012</w:t>
            </w:r>
            <w:r w:rsidRPr="007F4090">
              <w:rPr>
                <w:sz w:val="21"/>
                <w:szCs w:val="21"/>
              </w:rPr>
              <w:t xml:space="preserve">. DOI 10.1177/1045389X12443595. </w:t>
            </w:r>
          </w:p>
          <w:p w14:paraId="114C60A9" w14:textId="77777777" w:rsidR="000E3448" w:rsidRDefault="000E3448" w:rsidP="007F4090">
            <w:pPr>
              <w:spacing w:before="120" w:after="120"/>
              <w:jc w:val="both"/>
              <w:rPr>
                <w:b/>
              </w:rPr>
            </w:pPr>
            <w:r w:rsidRPr="007F4090">
              <w:rPr>
                <w:caps/>
                <w:sz w:val="21"/>
                <w:szCs w:val="21"/>
              </w:rPr>
              <w:t xml:space="preserve">ChvÁtalovÁ, L., ČermÁk, R., MrÁČek, A., Grulich, O., Vesel, A., </w:t>
            </w:r>
            <w:r w:rsidRPr="007F4090">
              <w:rPr>
                <w:b/>
                <w:bCs/>
                <w:caps/>
                <w:sz w:val="21"/>
                <w:szCs w:val="21"/>
              </w:rPr>
              <w:t>PonÍŽil, P. (15%)</w:t>
            </w:r>
            <w:r w:rsidRPr="007F4090">
              <w:rPr>
                <w:caps/>
                <w:sz w:val="21"/>
                <w:szCs w:val="21"/>
              </w:rPr>
              <w:t>,</w:t>
            </w:r>
            <w:r w:rsidRPr="007F4090">
              <w:rPr>
                <w:sz w:val="21"/>
                <w:szCs w:val="21"/>
              </w:rPr>
              <w:t xml:space="preserve"> et al.: The effect of plasma treatment on structure and properties of poly(1-butene) surface. </w:t>
            </w:r>
            <w:r w:rsidRPr="007F4090">
              <w:rPr>
                <w:i/>
                <w:sz w:val="21"/>
                <w:szCs w:val="21"/>
              </w:rPr>
              <w:t xml:space="preserve">European Polymer Journal </w:t>
            </w:r>
            <w:r w:rsidRPr="007F4090">
              <w:rPr>
                <w:sz w:val="21"/>
                <w:szCs w:val="21"/>
              </w:rPr>
              <w:t xml:space="preserve">(4), 866-874, </w:t>
            </w:r>
            <w:r w:rsidRPr="007F4090">
              <w:rPr>
                <w:b/>
                <w:bCs/>
                <w:sz w:val="21"/>
                <w:szCs w:val="21"/>
              </w:rPr>
              <w:t>2012</w:t>
            </w:r>
            <w:r w:rsidRPr="007F4090">
              <w:rPr>
                <w:sz w:val="21"/>
                <w:szCs w:val="21"/>
              </w:rPr>
              <w:t>. DOI 10.1016/j.eurpolymj.2012.02.007.</w:t>
            </w:r>
            <w:r w:rsidRPr="00EB424D">
              <w:rPr>
                <w:sz w:val="22"/>
                <w:szCs w:val="22"/>
              </w:rPr>
              <w:t xml:space="preserve"> </w:t>
            </w:r>
          </w:p>
        </w:tc>
      </w:tr>
      <w:tr w:rsidR="000E3448" w14:paraId="158EE5D4" w14:textId="77777777" w:rsidTr="00353B6C">
        <w:trPr>
          <w:gridAfter w:val="2"/>
          <w:wAfter w:w="143" w:type="dxa"/>
          <w:trHeight w:val="218"/>
        </w:trPr>
        <w:tc>
          <w:tcPr>
            <w:tcW w:w="10347" w:type="dxa"/>
            <w:gridSpan w:val="118"/>
            <w:shd w:val="clear" w:color="auto" w:fill="F7CAAC"/>
          </w:tcPr>
          <w:p w14:paraId="3540E49B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5C400E19" w14:textId="77777777" w:rsidTr="00353B6C">
        <w:trPr>
          <w:gridAfter w:val="2"/>
          <w:wAfter w:w="143" w:type="dxa"/>
          <w:trHeight w:val="328"/>
        </w:trPr>
        <w:tc>
          <w:tcPr>
            <w:tcW w:w="10347" w:type="dxa"/>
            <w:gridSpan w:val="118"/>
          </w:tcPr>
          <w:p w14:paraId="2B52542E" w14:textId="77777777" w:rsidR="000E3448" w:rsidRPr="007F4090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2001: Technická univerzita v Drážďanech (Technische Universität Dresden), Německo, studijní pobyt (6 měsíců)</w:t>
            </w:r>
          </w:p>
          <w:p w14:paraId="10742914" w14:textId="77777777" w:rsidR="000E3448" w:rsidRDefault="000E3448" w:rsidP="000E3448">
            <w:pPr>
              <w:spacing w:before="60" w:after="60"/>
              <w:jc w:val="both"/>
              <w:rPr>
                <w:sz w:val="22"/>
                <w:szCs w:val="22"/>
              </w:rPr>
            </w:pPr>
          </w:p>
          <w:p w14:paraId="4AE2523F" w14:textId="77777777" w:rsidR="000E3448" w:rsidRDefault="000E3448" w:rsidP="000E3448">
            <w:pPr>
              <w:spacing w:before="60" w:after="60"/>
              <w:jc w:val="both"/>
              <w:rPr>
                <w:sz w:val="22"/>
                <w:szCs w:val="22"/>
              </w:rPr>
            </w:pPr>
          </w:p>
          <w:p w14:paraId="16FBFA71" w14:textId="77777777" w:rsidR="00706AEE" w:rsidRDefault="00706AEE" w:rsidP="000E3448">
            <w:pPr>
              <w:spacing w:before="60" w:after="60"/>
              <w:jc w:val="both"/>
              <w:rPr>
                <w:sz w:val="22"/>
                <w:szCs w:val="22"/>
              </w:rPr>
            </w:pPr>
          </w:p>
          <w:p w14:paraId="2613AF7D" w14:textId="77777777" w:rsidR="0094363B" w:rsidRPr="000422C5" w:rsidRDefault="0094363B" w:rsidP="000E3448">
            <w:pPr>
              <w:spacing w:before="60" w:after="60"/>
              <w:jc w:val="both"/>
              <w:rPr>
                <w:sz w:val="22"/>
                <w:szCs w:val="22"/>
              </w:rPr>
            </w:pPr>
          </w:p>
        </w:tc>
      </w:tr>
      <w:tr w:rsidR="0094363B" w14:paraId="4A67020E" w14:textId="77777777" w:rsidTr="00353B6C">
        <w:trPr>
          <w:gridAfter w:val="2"/>
          <w:wAfter w:w="143" w:type="dxa"/>
          <w:cantSplit/>
          <w:trHeight w:val="470"/>
        </w:trPr>
        <w:tc>
          <w:tcPr>
            <w:tcW w:w="2514" w:type="dxa"/>
            <w:gridSpan w:val="4"/>
            <w:shd w:val="clear" w:color="auto" w:fill="F7CAAC"/>
          </w:tcPr>
          <w:p w14:paraId="2069BE0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763" w:type="dxa"/>
            <w:gridSpan w:val="60"/>
          </w:tcPr>
          <w:p w14:paraId="13AD0B49" w14:textId="77777777" w:rsidR="000E3448" w:rsidRDefault="000E3448" w:rsidP="000E3448">
            <w:pPr>
              <w:jc w:val="both"/>
            </w:pPr>
          </w:p>
        </w:tc>
        <w:tc>
          <w:tcPr>
            <w:tcW w:w="813" w:type="dxa"/>
            <w:gridSpan w:val="21"/>
            <w:shd w:val="clear" w:color="auto" w:fill="F7CAAC"/>
          </w:tcPr>
          <w:p w14:paraId="7096AE15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57" w:type="dxa"/>
            <w:gridSpan w:val="33"/>
          </w:tcPr>
          <w:p w14:paraId="5FA14F2B" w14:textId="77777777" w:rsidR="000E3448" w:rsidRDefault="000E3448" w:rsidP="000E3448">
            <w:pPr>
              <w:jc w:val="both"/>
            </w:pPr>
          </w:p>
        </w:tc>
      </w:tr>
      <w:tr w:rsidR="000E3448" w14:paraId="1FCD5047" w14:textId="77777777" w:rsidTr="00353B6C">
        <w:trPr>
          <w:gridAfter w:val="2"/>
          <w:wAfter w:w="143" w:type="dxa"/>
        </w:trPr>
        <w:tc>
          <w:tcPr>
            <w:tcW w:w="10347" w:type="dxa"/>
            <w:gridSpan w:val="118"/>
            <w:tcBorders>
              <w:bottom w:val="double" w:sz="4" w:space="0" w:color="auto"/>
            </w:tcBorders>
            <w:shd w:val="clear" w:color="auto" w:fill="BDD6EE"/>
          </w:tcPr>
          <w:p w14:paraId="6CC6C054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94363B" w14:paraId="4D3B25A5" w14:textId="77777777" w:rsidTr="00353B6C">
        <w:trPr>
          <w:gridAfter w:val="2"/>
          <w:wAfter w:w="143" w:type="dxa"/>
        </w:trPr>
        <w:tc>
          <w:tcPr>
            <w:tcW w:w="2639" w:type="dxa"/>
            <w:gridSpan w:val="12"/>
            <w:tcBorders>
              <w:top w:val="double" w:sz="4" w:space="0" w:color="auto"/>
            </w:tcBorders>
            <w:shd w:val="clear" w:color="auto" w:fill="F7CAAC"/>
          </w:tcPr>
          <w:p w14:paraId="228D6DB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708" w:type="dxa"/>
            <w:gridSpan w:val="106"/>
          </w:tcPr>
          <w:p w14:paraId="26B6C89E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94363B" w14:paraId="3A5BB5EA" w14:textId="77777777" w:rsidTr="00353B6C">
        <w:trPr>
          <w:gridAfter w:val="2"/>
          <w:wAfter w:w="143" w:type="dxa"/>
        </w:trPr>
        <w:tc>
          <w:tcPr>
            <w:tcW w:w="2639" w:type="dxa"/>
            <w:gridSpan w:val="12"/>
            <w:shd w:val="clear" w:color="auto" w:fill="F7CAAC"/>
          </w:tcPr>
          <w:p w14:paraId="7120196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708" w:type="dxa"/>
            <w:gridSpan w:val="106"/>
          </w:tcPr>
          <w:p w14:paraId="777ABAC3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94363B" w14:paraId="5ADFDB86" w14:textId="77777777" w:rsidTr="00353B6C">
        <w:trPr>
          <w:gridAfter w:val="2"/>
          <w:wAfter w:w="143" w:type="dxa"/>
        </w:trPr>
        <w:tc>
          <w:tcPr>
            <w:tcW w:w="2639" w:type="dxa"/>
            <w:gridSpan w:val="12"/>
            <w:shd w:val="clear" w:color="auto" w:fill="F7CAAC"/>
          </w:tcPr>
          <w:p w14:paraId="6B5E9B3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708" w:type="dxa"/>
            <w:gridSpan w:val="106"/>
          </w:tcPr>
          <w:p w14:paraId="27755237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14:paraId="75A44846" w14:textId="77777777" w:rsidTr="00353B6C">
        <w:trPr>
          <w:gridAfter w:val="2"/>
          <w:wAfter w:w="143" w:type="dxa"/>
        </w:trPr>
        <w:tc>
          <w:tcPr>
            <w:tcW w:w="2639" w:type="dxa"/>
            <w:gridSpan w:val="12"/>
            <w:shd w:val="clear" w:color="auto" w:fill="F7CAAC"/>
          </w:tcPr>
          <w:p w14:paraId="58F591D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38" w:type="dxa"/>
            <w:gridSpan w:val="52"/>
          </w:tcPr>
          <w:p w14:paraId="5FE825F0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77" w:name="Rudolf"/>
            <w:bookmarkEnd w:id="77"/>
            <w:r w:rsidRPr="00B96B61">
              <w:rPr>
                <w:b/>
              </w:rPr>
              <w:t>Ondřej Rudolf</w:t>
            </w:r>
          </w:p>
        </w:tc>
        <w:tc>
          <w:tcPr>
            <w:tcW w:w="734" w:type="dxa"/>
            <w:gridSpan w:val="18"/>
            <w:shd w:val="clear" w:color="auto" w:fill="F7CAAC"/>
          </w:tcPr>
          <w:p w14:paraId="680463A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36" w:type="dxa"/>
            <w:gridSpan w:val="36"/>
          </w:tcPr>
          <w:p w14:paraId="0B707E27" w14:textId="77777777" w:rsidR="000E3448" w:rsidRDefault="000E3448" w:rsidP="000E3448">
            <w:pPr>
              <w:jc w:val="both"/>
            </w:pPr>
            <w:r>
              <w:t>Ing., Ph.D.</w:t>
            </w:r>
          </w:p>
        </w:tc>
      </w:tr>
      <w:tr w:rsidR="0094363B" w14:paraId="6B9E7112" w14:textId="77777777" w:rsidTr="00353B6C">
        <w:trPr>
          <w:gridAfter w:val="2"/>
          <w:wAfter w:w="143" w:type="dxa"/>
        </w:trPr>
        <w:tc>
          <w:tcPr>
            <w:tcW w:w="2639" w:type="dxa"/>
            <w:gridSpan w:val="12"/>
            <w:shd w:val="clear" w:color="auto" w:fill="F7CAAC"/>
          </w:tcPr>
          <w:p w14:paraId="3A75A8C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794" w:type="dxa"/>
            <w:gridSpan w:val="12"/>
          </w:tcPr>
          <w:p w14:paraId="4ED8C42B" w14:textId="77777777" w:rsidR="000E3448" w:rsidRDefault="000E3448" w:rsidP="000E3448">
            <w:pPr>
              <w:jc w:val="both"/>
            </w:pPr>
            <w:r>
              <w:t>1983</w:t>
            </w:r>
          </w:p>
        </w:tc>
        <w:tc>
          <w:tcPr>
            <w:tcW w:w="1799" w:type="dxa"/>
            <w:gridSpan w:val="11"/>
            <w:shd w:val="clear" w:color="auto" w:fill="F7CAAC"/>
          </w:tcPr>
          <w:p w14:paraId="6CEA725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26" w:type="dxa"/>
            <w:gridSpan w:val="20"/>
          </w:tcPr>
          <w:p w14:paraId="79319A2B" w14:textId="77777777" w:rsidR="000E3448" w:rsidRDefault="000E3448" w:rsidP="000E3448">
            <w:pPr>
              <w:jc w:val="both"/>
            </w:pPr>
            <w:r w:rsidRPr="007670BE">
              <w:t>pp.</w:t>
            </w:r>
          </w:p>
        </w:tc>
        <w:tc>
          <w:tcPr>
            <w:tcW w:w="1019" w:type="dxa"/>
            <w:gridSpan w:val="9"/>
            <w:shd w:val="clear" w:color="auto" w:fill="F7CAAC"/>
          </w:tcPr>
          <w:p w14:paraId="7EF45BB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4" w:type="dxa"/>
            <w:gridSpan w:val="18"/>
          </w:tcPr>
          <w:p w14:paraId="7F6FF55D" w14:textId="77777777" w:rsidR="000E3448" w:rsidRDefault="000E3448" w:rsidP="000E3448">
            <w:pPr>
              <w:jc w:val="both"/>
            </w:pPr>
            <w:r w:rsidRPr="007670BE">
              <w:t>40</w:t>
            </w:r>
          </w:p>
        </w:tc>
        <w:tc>
          <w:tcPr>
            <w:tcW w:w="674" w:type="dxa"/>
            <w:gridSpan w:val="17"/>
            <w:shd w:val="clear" w:color="auto" w:fill="F7CAAC"/>
          </w:tcPr>
          <w:p w14:paraId="0524E84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662" w:type="dxa"/>
            <w:gridSpan w:val="19"/>
          </w:tcPr>
          <w:p w14:paraId="73F07AA8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149E6">
              <w:t>08/2018</w:t>
            </w:r>
          </w:p>
        </w:tc>
      </w:tr>
      <w:tr w:rsidR="00D61919" w14:paraId="25313A14" w14:textId="77777777" w:rsidTr="00353B6C">
        <w:trPr>
          <w:gridAfter w:val="2"/>
          <w:wAfter w:w="143" w:type="dxa"/>
        </w:trPr>
        <w:tc>
          <w:tcPr>
            <w:tcW w:w="5232" w:type="dxa"/>
            <w:gridSpan w:val="35"/>
            <w:shd w:val="clear" w:color="auto" w:fill="F7CAAC"/>
          </w:tcPr>
          <w:p w14:paraId="3864AB1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26" w:type="dxa"/>
            <w:gridSpan w:val="20"/>
          </w:tcPr>
          <w:p w14:paraId="09035178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019" w:type="dxa"/>
            <w:gridSpan w:val="9"/>
            <w:shd w:val="clear" w:color="auto" w:fill="F7CAAC"/>
          </w:tcPr>
          <w:p w14:paraId="5F59151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4" w:type="dxa"/>
            <w:gridSpan w:val="18"/>
          </w:tcPr>
          <w:p w14:paraId="778B5C3C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74" w:type="dxa"/>
            <w:gridSpan w:val="17"/>
            <w:shd w:val="clear" w:color="auto" w:fill="F7CAAC"/>
          </w:tcPr>
          <w:p w14:paraId="385E692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662" w:type="dxa"/>
            <w:gridSpan w:val="19"/>
          </w:tcPr>
          <w:p w14:paraId="18F5B519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2B47208C" w14:textId="77777777" w:rsidTr="00353B6C">
        <w:trPr>
          <w:gridAfter w:val="2"/>
          <w:wAfter w:w="143" w:type="dxa"/>
        </w:trPr>
        <w:tc>
          <w:tcPr>
            <w:tcW w:w="6258" w:type="dxa"/>
            <w:gridSpan w:val="55"/>
            <w:shd w:val="clear" w:color="auto" w:fill="F7CAAC"/>
          </w:tcPr>
          <w:p w14:paraId="6C8DDB5E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53" w:type="dxa"/>
            <w:gridSpan w:val="27"/>
            <w:shd w:val="clear" w:color="auto" w:fill="F7CAAC"/>
          </w:tcPr>
          <w:p w14:paraId="192597A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36" w:type="dxa"/>
            <w:gridSpan w:val="36"/>
            <w:shd w:val="clear" w:color="auto" w:fill="F7CAAC"/>
          </w:tcPr>
          <w:p w14:paraId="5237370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5AC5F1C5" w14:textId="77777777" w:rsidTr="00353B6C">
        <w:trPr>
          <w:gridAfter w:val="2"/>
          <w:wAfter w:w="143" w:type="dxa"/>
        </w:trPr>
        <w:tc>
          <w:tcPr>
            <w:tcW w:w="6258" w:type="dxa"/>
            <w:gridSpan w:val="55"/>
          </w:tcPr>
          <w:p w14:paraId="62B8714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53" w:type="dxa"/>
            <w:gridSpan w:val="27"/>
          </w:tcPr>
          <w:p w14:paraId="58DD8EA6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36" w:type="dxa"/>
            <w:gridSpan w:val="36"/>
          </w:tcPr>
          <w:p w14:paraId="46B64D72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66C3EAB3" w14:textId="77777777" w:rsidTr="00353B6C">
        <w:trPr>
          <w:gridAfter w:val="2"/>
          <w:wAfter w:w="143" w:type="dxa"/>
        </w:trPr>
        <w:tc>
          <w:tcPr>
            <w:tcW w:w="6258" w:type="dxa"/>
            <w:gridSpan w:val="55"/>
          </w:tcPr>
          <w:p w14:paraId="76D8E6DC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7"/>
          </w:tcPr>
          <w:p w14:paraId="7A1D6D05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55EC569F" w14:textId="77777777" w:rsidR="000E3448" w:rsidRDefault="000E3448" w:rsidP="000E3448">
            <w:pPr>
              <w:jc w:val="both"/>
            </w:pPr>
          </w:p>
        </w:tc>
      </w:tr>
      <w:tr w:rsidR="000E3448" w14:paraId="3AC884FF" w14:textId="77777777" w:rsidTr="00353B6C">
        <w:trPr>
          <w:gridAfter w:val="2"/>
          <w:wAfter w:w="143" w:type="dxa"/>
        </w:trPr>
        <w:tc>
          <w:tcPr>
            <w:tcW w:w="6258" w:type="dxa"/>
            <w:gridSpan w:val="55"/>
          </w:tcPr>
          <w:p w14:paraId="050FC62C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7"/>
          </w:tcPr>
          <w:p w14:paraId="4932441A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286B632D" w14:textId="77777777" w:rsidR="000E3448" w:rsidRDefault="000E3448" w:rsidP="000E3448">
            <w:pPr>
              <w:jc w:val="both"/>
            </w:pPr>
          </w:p>
        </w:tc>
      </w:tr>
      <w:tr w:rsidR="000E3448" w14:paraId="483B1AB4" w14:textId="77777777" w:rsidTr="00353B6C">
        <w:trPr>
          <w:gridAfter w:val="2"/>
          <w:wAfter w:w="143" w:type="dxa"/>
        </w:trPr>
        <w:tc>
          <w:tcPr>
            <w:tcW w:w="6258" w:type="dxa"/>
            <w:gridSpan w:val="55"/>
          </w:tcPr>
          <w:p w14:paraId="39A307B3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7"/>
          </w:tcPr>
          <w:p w14:paraId="3E6B286E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2FFAEBF6" w14:textId="77777777" w:rsidR="000E3448" w:rsidRDefault="000E3448" w:rsidP="000E3448">
            <w:pPr>
              <w:jc w:val="both"/>
            </w:pPr>
          </w:p>
        </w:tc>
      </w:tr>
      <w:tr w:rsidR="000E3448" w14:paraId="1EA9EEEE" w14:textId="77777777" w:rsidTr="00353B6C">
        <w:trPr>
          <w:gridAfter w:val="2"/>
          <w:wAfter w:w="143" w:type="dxa"/>
        </w:trPr>
        <w:tc>
          <w:tcPr>
            <w:tcW w:w="10347" w:type="dxa"/>
            <w:gridSpan w:val="118"/>
            <w:shd w:val="clear" w:color="auto" w:fill="F7CAAC"/>
          </w:tcPr>
          <w:p w14:paraId="1E7C392B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45533D1B" w14:textId="77777777" w:rsidTr="00353B6C">
        <w:trPr>
          <w:gridAfter w:val="2"/>
          <w:wAfter w:w="143" w:type="dxa"/>
          <w:trHeight w:val="323"/>
        </w:trPr>
        <w:tc>
          <w:tcPr>
            <w:tcW w:w="10347" w:type="dxa"/>
            <w:gridSpan w:val="118"/>
            <w:tcBorders>
              <w:top w:val="nil"/>
            </w:tcBorders>
          </w:tcPr>
          <w:p w14:paraId="53A1F154" w14:textId="7A379C50" w:rsidR="00F37AF6" w:rsidRPr="00F37AF6" w:rsidRDefault="0048408E" w:rsidP="00E23AC6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48408E">
              <w:rPr>
                <w:b/>
                <w:sz w:val="21"/>
                <w:szCs w:val="21"/>
                <w:lang w:val="en-GB"/>
              </w:rPr>
              <w:t>Analysis of Cosmetic Raw Materials - Laboratory</w:t>
            </w:r>
            <w:r w:rsidRPr="00F37AF6">
              <w:rPr>
                <w:sz w:val="21"/>
                <w:szCs w:val="21"/>
              </w:rPr>
              <w:t xml:space="preserve"> </w:t>
            </w:r>
            <w:r w:rsidR="00F37AF6" w:rsidRPr="00F37AF6">
              <w:rPr>
                <w:sz w:val="21"/>
                <w:szCs w:val="21"/>
              </w:rPr>
              <w:t>(100% l)</w:t>
            </w:r>
          </w:p>
          <w:p w14:paraId="783FDECC" w14:textId="349F261C" w:rsidR="000E3448" w:rsidRPr="00E23AC6" w:rsidRDefault="0048408E" w:rsidP="00E23AC6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8F0F63">
              <w:rPr>
                <w:sz w:val="21"/>
                <w:szCs w:val="21"/>
                <w:lang w:val="en-GB"/>
              </w:rPr>
              <w:t>Semestral Project</w:t>
            </w:r>
            <w:r w:rsidRPr="00F37AF6">
              <w:rPr>
                <w:sz w:val="21"/>
                <w:szCs w:val="21"/>
              </w:rPr>
              <w:t xml:space="preserve"> </w:t>
            </w:r>
            <w:r w:rsidR="00E23AC6" w:rsidRPr="00F37AF6">
              <w:rPr>
                <w:sz w:val="21"/>
                <w:szCs w:val="21"/>
              </w:rPr>
              <w:t>(100% l)</w:t>
            </w:r>
          </w:p>
        </w:tc>
      </w:tr>
      <w:tr w:rsidR="000E3448" w14:paraId="5A0C2C8F" w14:textId="77777777" w:rsidTr="00353B6C">
        <w:trPr>
          <w:gridAfter w:val="2"/>
          <w:wAfter w:w="143" w:type="dxa"/>
        </w:trPr>
        <w:tc>
          <w:tcPr>
            <w:tcW w:w="10347" w:type="dxa"/>
            <w:gridSpan w:val="118"/>
            <w:shd w:val="clear" w:color="auto" w:fill="F7CAAC"/>
          </w:tcPr>
          <w:p w14:paraId="255C1E89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126F9FD5" w14:textId="77777777" w:rsidTr="00353B6C">
        <w:trPr>
          <w:gridAfter w:val="2"/>
          <w:wAfter w:w="143" w:type="dxa"/>
          <w:trHeight w:val="372"/>
        </w:trPr>
        <w:tc>
          <w:tcPr>
            <w:tcW w:w="10347" w:type="dxa"/>
            <w:gridSpan w:val="118"/>
          </w:tcPr>
          <w:p w14:paraId="20164C08" w14:textId="77777777" w:rsidR="000E3448" w:rsidRPr="007F4090" w:rsidRDefault="000E3448" w:rsidP="000E344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2014: UTB Zlín, FT, </w:t>
            </w:r>
            <w:r w:rsidRPr="007F4090">
              <w:rPr>
                <w:rFonts w:eastAsia="Calibri"/>
                <w:sz w:val="21"/>
                <w:szCs w:val="21"/>
              </w:rPr>
              <w:t xml:space="preserve">SP Chemie a technologie materiálů, </w:t>
            </w:r>
            <w:r w:rsidRPr="007F4090">
              <w:rPr>
                <w:sz w:val="21"/>
                <w:szCs w:val="21"/>
              </w:rPr>
              <w:t>obor Chemie a technologie materiálů, Ph.D.</w:t>
            </w:r>
          </w:p>
        </w:tc>
      </w:tr>
      <w:tr w:rsidR="000E3448" w14:paraId="1DDAD4DA" w14:textId="77777777" w:rsidTr="00353B6C">
        <w:trPr>
          <w:gridAfter w:val="2"/>
          <w:wAfter w:w="143" w:type="dxa"/>
        </w:trPr>
        <w:tc>
          <w:tcPr>
            <w:tcW w:w="10347" w:type="dxa"/>
            <w:gridSpan w:val="118"/>
            <w:shd w:val="clear" w:color="auto" w:fill="F7CAAC"/>
          </w:tcPr>
          <w:p w14:paraId="5F53687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77F057F6" w14:textId="77777777" w:rsidTr="00353B6C">
        <w:trPr>
          <w:gridAfter w:val="2"/>
          <w:wAfter w:w="143" w:type="dxa"/>
          <w:trHeight w:val="555"/>
        </w:trPr>
        <w:tc>
          <w:tcPr>
            <w:tcW w:w="10347" w:type="dxa"/>
            <w:gridSpan w:val="118"/>
          </w:tcPr>
          <w:p w14:paraId="6F247733" w14:textId="77777777" w:rsidR="000E3448" w:rsidRPr="007F4090" w:rsidRDefault="000E3448" w:rsidP="007F4090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2012 – 2014: UTB Zlín, FT, Ústav technologie tuků, tenzidů a kosmetiky, asistent</w:t>
            </w:r>
          </w:p>
          <w:p w14:paraId="64FDCEB8" w14:textId="77777777" w:rsidR="000E3448" w:rsidRPr="00625985" w:rsidRDefault="000E3448" w:rsidP="000E3448">
            <w:pPr>
              <w:spacing w:after="60"/>
              <w:jc w:val="both"/>
            </w:pPr>
            <w:r w:rsidRPr="007F4090">
              <w:rPr>
                <w:sz w:val="21"/>
                <w:szCs w:val="21"/>
              </w:rPr>
              <w:t>2014 – dosud: UTB Zlín, FT, Ústav technologie tuků, tenzidů a kosmetiky, odborný asistent</w:t>
            </w:r>
          </w:p>
        </w:tc>
      </w:tr>
      <w:tr w:rsidR="000E3448" w14:paraId="6462945F" w14:textId="77777777" w:rsidTr="00353B6C">
        <w:trPr>
          <w:gridAfter w:val="2"/>
          <w:wAfter w:w="143" w:type="dxa"/>
          <w:trHeight w:val="250"/>
        </w:trPr>
        <w:tc>
          <w:tcPr>
            <w:tcW w:w="10347" w:type="dxa"/>
            <w:gridSpan w:val="118"/>
            <w:shd w:val="clear" w:color="auto" w:fill="F7CAAC"/>
          </w:tcPr>
          <w:p w14:paraId="5A6B6084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02AAE926" w14:textId="77777777" w:rsidTr="00353B6C">
        <w:trPr>
          <w:gridAfter w:val="2"/>
          <w:wAfter w:w="143" w:type="dxa"/>
          <w:trHeight w:val="184"/>
        </w:trPr>
        <w:tc>
          <w:tcPr>
            <w:tcW w:w="10347" w:type="dxa"/>
            <w:gridSpan w:val="118"/>
          </w:tcPr>
          <w:p w14:paraId="34E2FA59" w14:textId="77777777" w:rsidR="000E3448" w:rsidRPr="007F4090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7F4090">
              <w:rPr>
                <w:rFonts w:eastAsia="Calibri"/>
                <w:sz w:val="21"/>
                <w:szCs w:val="21"/>
              </w:rPr>
              <w:t xml:space="preserve">– </w:t>
            </w:r>
            <w:r w:rsidRPr="007F4090">
              <w:rPr>
                <w:sz w:val="21"/>
                <w:szCs w:val="21"/>
              </w:rPr>
              <w:t>2017: 4 BP, 6 DP.</w:t>
            </w:r>
          </w:p>
        </w:tc>
      </w:tr>
      <w:tr w:rsidR="0094363B" w14:paraId="5A32F96C" w14:textId="77777777" w:rsidTr="00353B6C">
        <w:trPr>
          <w:gridAfter w:val="2"/>
          <w:wAfter w:w="143" w:type="dxa"/>
          <w:cantSplit/>
        </w:trPr>
        <w:tc>
          <w:tcPr>
            <w:tcW w:w="3433" w:type="dxa"/>
            <w:gridSpan w:val="24"/>
            <w:tcBorders>
              <w:top w:val="single" w:sz="12" w:space="0" w:color="auto"/>
            </w:tcBorders>
            <w:shd w:val="clear" w:color="auto" w:fill="F7CAAC"/>
          </w:tcPr>
          <w:p w14:paraId="71BF0ED9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45" w:type="dxa"/>
            <w:gridSpan w:val="24"/>
            <w:tcBorders>
              <w:top w:val="single" w:sz="12" w:space="0" w:color="auto"/>
            </w:tcBorders>
            <w:shd w:val="clear" w:color="auto" w:fill="F7CAAC"/>
          </w:tcPr>
          <w:p w14:paraId="49A995F1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2" w:type="dxa"/>
            <w:gridSpan w:val="37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09EA19BE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57" w:type="dxa"/>
            <w:gridSpan w:val="3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74EA43A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1E91270D" w14:textId="77777777" w:rsidTr="00353B6C">
        <w:trPr>
          <w:gridAfter w:val="2"/>
          <w:wAfter w:w="143" w:type="dxa"/>
          <w:cantSplit/>
        </w:trPr>
        <w:tc>
          <w:tcPr>
            <w:tcW w:w="3433" w:type="dxa"/>
            <w:gridSpan w:val="24"/>
          </w:tcPr>
          <w:p w14:paraId="70977946" w14:textId="77777777" w:rsidR="000E3448" w:rsidRPr="00F55552" w:rsidRDefault="000E3448" w:rsidP="000E3448">
            <w:pPr>
              <w:jc w:val="both"/>
            </w:pPr>
            <w:r>
              <w:rPr>
                <w:rFonts w:eastAsia="Calibri"/>
                <w:lang w:eastAsia="en-US"/>
              </w:rPr>
              <w:t>---</w:t>
            </w:r>
          </w:p>
        </w:tc>
        <w:tc>
          <w:tcPr>
            <w:tcW w:w="2345" w:type="dxa"/>
            <w:gridSpan w:val="24"/>
          </w:tcPr>
          <w:p w14:paraId="7E1478D9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2" w:type="dxa"/>
            <w:gridSpan w:val="37"/>
            <w:tcBorders>
              <w:right w:val="single" w:sz="12" w:space="0" w:color="auto"/>
            </w:tcBorders>
          </w:tcPr>
          <w:p w14:paraId="726D17F0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56" w:type="dxa"/>
            <w:gridSpan w:val="18"/>
            <w:tcBorders>
              <w:left w:val="single" w:sz="12" w:space="0" w:color="auto"/>
            </w:tcBorders>
            <w:shd w:val="clear" w:color="auto" w:fill="F7CAAC"/>
          </w:tcPr>
          <w:p w14:paraId="5E3C3CCF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17" w:type="dxa"/>
            <w:gridSpan w:val="9"/>
            <w:shd w:val="clear" w:color="auto" w:fill="F7CAAC"/>
          </w:tcPr>
          <w:p w14:paraId="47F5BD52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84" w:type="dxa"/>
            <w:gridSpan w:val="6"/>
            <w:shd w:val="clear" w:color="auto" w:fill="F7CAAC"/>
          </w:tcPr>
          <w:p w14:paraId="396CD0C0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370DAC8F" w14:textId="77777777" w:rsidTr="00353B6C">
        <w:trPr>
          <w:gridAfter w:val="2"/>
          <w:wAfter w:w="143" w:type="dxa"/>
          <w:cantSplit/>
          <w:trHeight w:val="70"/>
        </w:trPr>
        <w:tc>
          <w:tcPr>
            <w:tcW w:w="3433" w:type="dxa"/>
            <w:gridSpan w:val="24"/>
            <w:shd w:val="clear" w:color="auto" w:fill="F7CAAC"/>
          </w:tcPr>
          <w:p w14:paraId="4193D445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345" w:type="dxa"/>
            <w:gridSpan w:val="24"/>
            <w:shd w:val="clear" w:color="auto" w:fill="F7CAAC"/>
          </w:tcPr>
          <w:p w14:paraId="5F433DE5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2" w:type="dxa"/>
            <w:gridSpan w:val="37"/>
            <w:tcBorders>
              <w:right w:val="single" w:sz="12" w:space="0" w:color="auto"/>
            </w:tcBorders>
            <w:shd w:val="clear" w:color="auto" w:fill="F7CAAC"/>
          </w:tcPr>
          <w:p w14:paraId="31AA6A6F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56" w:type="dxa"/>
            <w:gridSpan w:val="18"/>
            <w:vMerge w:val="restart"/>
            <w:tcBorders>
              <w:left w:val="single" w:sz="12" w:space="0" w:color="auto"/>
            </w:tcBorders>
          </w:tcPr>
          <w:p w14:paraId="71C201E8" w14:textId="77777777" w:rsidR="000E3448" w:rsidRPr="007670BE" w:rsidRDefault="000E3448" w:rsidP="000E3448">
            <w:pPr>
              <w:jc w:val="both"/>
              <w:rPr>
                <w:b/>
              </w:rPr>
            </w:pPr>
            <w:r w:rsidRPr="007670BE">
              <w:rPr>
                <w:b/>
              </w:rPr>
              <w:t>26</w:t>
            </w:r>
          </w:p>
        </w:tc>
        <w:tc>
          <w:tcPr>
            <w:tcW w:w="717" w:type="dxa"/>
            <w:gridSpan w:val="9"/>
            <w:vMerge w:val="restart"/>
          </w:tcPr>
          <w:p w14:paraId="3AD01C77" w14:textId="77777777" w:rsidR="000E3448" w:rsidRPr="007670BE" w:rsidRDefault="000E3448" w:rsidP="000E3448">
            <w:pPr>
              <w:jc w:val="both"/>
              <w:rPr>
                <w:b/>
              </w:rPr>
            </w:pPr>
            <w:r w:rsidRPr="007670BE">
              <w:rPr>
                <w:b/>
              </w:rPr>
              <w:t>23</w:t>
            </w:r>
          </w:p>
        </w:tc>
        <w:tc>
          <w:tcPr>
            <w:tcW w:w="884" w:type="dxa"/>
            <w:gridSpan w:val="6"/>
            <w:vMerge w:val="restart"/>
          </w:tcPr>
          <w:p w14:paraId="5CE0CC62" w14:textId="77777777" w:rsidR="000E3448" w:rsidRPr="007670BE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7670BE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1CFA9E27" w14:textId="77777777" w:rsidTr="00353B6C">
        <w:trPr>
          <w:gridAfter w:val="2"/>
          <w:wAfter w:w="143" w:type="dxa"/>
          <w:trHeight w:val="205"/>
        </w:trPr>
        <w:tc>
          <w:tcPr>
            <w:tcW w:w="3433" w:type="dxa"/>
            <w:gridSpan w:val="24"/>
          </w:tcPr>
          <w:p w14:paraId="22A1C570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45" w:type="dxa"/>
            <w:gridSpan w:val="24"/>
          </w:tcPr>
          <w:p w14:paraId="33202B36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2" w:type="dxa"/>
            <w:gridSpan w:val="37"/>
            <w:tcBorders>
              <w:right w:val="single" w:sz="12" w:space="0" w:color="auto"/>
            </w:tcBorders>
          </w:tcPr>
          <w:p w14:paraId="74268211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56" w:type="dxa"/>
            <w:gridSpan w:val="18"/>
            <w:vMerge/>
            <w:tcBorders>
              <w:left w:val="single" w:sz="12" w:space="0" w:color="auto"/>
            </w:tcBorders>
            <w:vAlign w:val="center"/>
          </w:tcPr>
          <w:p w14:paraId="0458C303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17" w:type="dxa"/>
            <w:gridSpan w:val="9"/>
            <w:vMerge/>
            <w:vAlign w:val="center"/>
          </w:tcPr>
          <w:p w14:paraId="5C3DEEE1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84" w:type="dxa"/>
            <w:gridSpan w:val="6"/>
            <w:vMerge/>
            <w:vAlign w:val="center"/>
          </w:tcPr>
          <w:p w14:paraId="4F020EB2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5F70C4C1" w14:textId="77777777" w:rsidTr="00353B6C">
        <w:trPr>
          <w:gridAfter w:val="2"/>
          <w:wAfter w:w="143" w:type="dxa"/>
        </w:trPr>
        <w:tc>
          <w:tcPr>
            <w:tcW w:w="10347" w:type="dxa"/>
            <w:gridSpan w:val="118"/>
            <w:shd w:val="clear" w:color="auto" w:fill="F7CAAC"/>
          </w:tcPr>
          <w:p w14:paraId="55920FB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3B88C91B" w14:textId="77777777" w:rsidTr="00353B6C">
        <w:trPr>
          <w:gridAfter w:val="2"/>
          <w:wAfter w:w="143" w:type="dxa"/>
          <w:trHeight w:val="283"/>
        </w:trPr>
        <w:tc>
          <w:tcPr>
            <w:tcW w:w="10347" w:type="dxa"/>
            <w:gridSpan w:val="118"/>
          </w:tcPr>
          <w:p w14:paraId="0438F696" w14:textId="77777777" w:rsidR="000E3448" w:rsidRPr="007F4090" w:rsidRDefault="000E3448" w:rsidP="007F4090">
            <w:pPr>
              <w:shd w:val="clear" w:color="auto" w:fill="FFFFFF"/>
              <w:tabs>
                <w:tab w:val="left" w:pos="0"/>
              </w:tabs>
              <w:spacing w:before="120" w:after="120"/>
              <w:jc w:val="both"/>
              <w:rPr>
                <w:caps/>
                <w:sz w:val="21"/>
                <w:szCs w:val="21"/>
              </w:rPr>
            </w:pPr>
            <w:r w:rsidRPr="007F4090">
              <w:rPr>
                <w:b/>
                <w:caps/>
                <w:sz w:val="21"/>
                <w:szCs w:val="21"/>
              </w:rPr>
              <w:t>Rudolf, O. (80%)</w:t>
            </w:r>
            <w:r w:rsidRPr="007F4090">
              <w:rPr>
                <w:caps/>
                <w:sz w:val="21"/>
                <w:szCs w:val="21"/>
              </w:rPr>
              <w:t xml:space="preserve">, Netíková, J., Wirthová, R.: </w:t>
            </w:r>
            <w:r w:rsidRPr="007F4090">
              <w:rPr>
                <w:sz w:val="21"/>
                <w:szCs w:val="21"/>
              </w:rPr>
              <w:t xml:space="preserve">Povrchově aktivní látky s aminokyselinovým motivem v molekule. </w:t>
            </w:r>
            <w:r w:rsidRPr="007F4090">
              <w:rPr>
                <w:i/>
                <w:sz w:val="21"/>
                <w:szCs w:val="21"/>
              </w:rPr>
              <w:t>Sborník přednášek z IL. semináře o tenzidech a detergentech</w:t>
            </w:r>
            <w:r w:rsidRPr="007F4090">
              <w:rPr>
                <w:sz w:val="21"/>
                <w:szCs w:val="21"/>
              </w:rPr>
              <w:t xml:space="preserve"> 17-28, </w:t>
            </w:r>
            <w:r w:rsidRPr="007F4090">
              <w:rPr>
                <w:b/>
                <w:sz w:val="21"/>
                <w:szCs w:val="21"/>
              </w:rPr>
              <w:t>2016</w:t>
            </w:r>
            <w:r w:rsidRPr="007F4090">
              <w:rPr>
                <w:sz w:val="21"/>
                <w:szCs w:val="21"/>
              </w:rPr>
              <w:t xml:space="preserve">. ISBN 978-80-7560-012-7. </w:t>
            </w:r>
          </w:p>
          <w:p w14:paraId="18587D23" w14:textId="77777777" w:rsidR="000E3448" w:rsidRPr="007F4090" w:rsidRDefault="000E3448" w:rsidP="007F4090">
            <w:pPr>
              <w:shd w:val="clear" w:color="auto" w:fill="FFFFFF"/>
              <w:tabs>
                <w:tab w:val="left" w:pos="0"/>
              </w:tabs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caps/>
                <w:sz w:val="21"/>
                <w:szCs w:val="21"/>
              </w:rPr>
              <w:t xml:space="preserve">Klásek, A., </w:t>
            </w:r>
            <w:r w:rsidRPr="007F4090">
              <w:rPr>
                <w:b/>
                <w:caps/>
                <w:sz w:val="21"/>
                <w:szCs w:val="21"/>
              </w:rPr>
              <w:t>Rudolf, O. (15%)</w:t>
            </w:r>
            <w:r w:rsidRPr="007F4090">
              <w:rPr>
                <w:caps/>
                <w:sz w:val="21"/>
                <w:szCs w:val="21"/>
              </w:rPr>
              <w:t>, Rouchal, M., Lyčka, A</w:t>
            </w:r>
            <w:r w:rsidRPr="007F4090">
              <w:rPr>
                <w:sz w:val="21"/>
                <w:szCs w:val="21"/>
              </w:rPr>
              <w:t xml:space="preserve">.: </w:t>
            </w:r>
            <w:r w:rsidRPr="007F4090">
              <w:rPr>
                <w:sz w:val="21"/>
                <w:szCs w:val="21"/>
                <w:lang w:val="en-US"/>
              </w:rPr>
              <w:t>Reaction of 3</w:t>
            </w:r>
            <w:r w:rsidRPr="007F4090">
              <w:rPr>
                <w:sz w:val="21"/>
                <w:szCs w:val="21"/>
                <w:lang w:val="en-US"/>
              </w:rPr>
              <w:noBreakHyphen/>
              <w:t>hydroxy-quinoline</w:t>
            </w:r>
            <w:r w:rsidRPr="007F4090">
              <w:rPr>
                <w:sz w:val="21"/>
                <w:szCs w:val="21"/>
                <w:lang w:val="en-US"/>
              </w:rPr>
              <w:noBreakHyphen/>
              <w:t>2,4</w:t>
            </w:r>
            <w:r w:rsidRPr="007F4090">
              <w:rPr>
                <w:sz w:val="21"/>
                <w:szCs w:val="21"/>
                <w:lang w:val="en-US"/>
              </w:rPr>
              <w:noBreakHyphen/>
              <w:t>diones with inorganic thiocyanates in the presence of ammonium or alkylammonium ions: The unexpected substitution of a hydroxyl group with an amino group.</w:t>
            </w:r>
            <w:r w:rsidRPr="007F4090">
              <w:rPr>
                <w:i/>
                <w:sz w:val="21"/>
                <w:szCs w:val="21"/>
                <w:lang w:val="en-US"/>
              </w:rPr>
              <w:t xml:space="preserve"> Helvetica Chimica Acta </w:t>
            </w:r>
            <w:r w:rsidRPr="007F4090">
              <w:rPr>
                <w:sz w:val="21"/>
                <w:szCs w:val="21"/>
                <w:lang w:val="en-US"/>
              </w:rPr>
              <w:t xml:space="preserve">98, 318-335, </w:t>
            </w:r>
            <w:r w:rsidRPr="007F4090">
              <w:rPr>
                <w:b/>
                <w:sz w:val="21"/>
                <w:szCs w:val="21"/>
                <w:lang w:val="en-US"/>
              </w:rPr>
              <w:t>2015</w:t>
            </w:r>
            <w:r w:rsidRPr="007F4090">
              <w:rPr>
                <w:sz w:val="21"/>
                <w:szCs w:val="21"/>
                <w:lang w:val="en-US"/>
              </w:rPr>
              <w:t xml:space="preserve">. </w:t>
            </w:r>
          </w:p>
          <w:p w14:paraId="15C55460" w14:textId="77777777" w:rsidR="000E3448" w:rsidRPr="007F4090" w:rsidRDefault="000E3448" w:rsidP="007F4090">
            <w:pPr>
              <w:tabs>
                <w:tab w:val="left" w:pos="0"/>
              </w:tabs>
              <w:spacing w:before="120" w:after="120"/>
              <w:jc w:val="both"/>
              <w:rPr>
                <w:b/>
                <w:caps/>
                <w:sz w:val="21"/>
                <w:szCs w:val="21"/>
              </w:rPr>
            </w:pPr>
            <w:r w:rsidRPr="007F4090">
              <w:rPr>
                <w:caps/>
                <w:sz w:val="21"/>
                <w:szCs w:val="21"/>
              </w:rPr>
              <w:t xml:space="preserve">Klásek, A., Lyčka, A., Rouchal, M., </w:t>
            </w:r>
            <w:r w:rsidRPr="007F4090">
              <w:rPr>
                <w:b/>
                <w:caps/>
                <w:sz w:val="21"/>
                <w:szCs w:val="21"/>
              </w:rPr>
              <w:t>Rudolf, O. (10%)</w:t>
            </w:r>
            <w:r w:rsidRPr="007F4090">
              <w:rPr>
                <w:caps/>
                <w:sz w:val="21"/>
                <w:szCs w:val="21"/>
              </w:rPr>
              <w:t>, Růžička, A.:</w:t>
            </w:r>
            <w:r w:rsidRPr="007F4090">
              <w:rPr>
                <w:sz w:val="21"/>
                <w:szCs w:val="21"/>
              </w:rPr>
              <w:t xml:space="preserve"> </w:t>
            </w:r>
            <w:r w:rsidRPr="007F4090">
              <w:rPr>
                <w:iCs/>
                <w:sz w:val="21"/>
                <w:szCs w:val="21"/>
              </w:rPr>
              <w:t>Reduction of 3</w:t>
            </w:r>
            <w:r w:rsidRPr="007F4090">
              <w:rPr>
                <w:iCs/>
                <w:sz w:val="21"/>
                <w:szCs w:val="21"/>
              </w:rPr>
              <w:noBreakHyphen/>
              <w:t>amino-quinoline-2,4-diones and deamination of the reaction products.</w:t>
            </w:r>
            <w:r w:rsidRPr="007F4090">
              <w:rPr>
                <w:sz w:val="21"/>
                <w:szCs w:val="21"/>
              </w:rPr>
              <w:t xml:space="preserve"> </w:t>
            </w:r>
            <w:r w:rsidRPr="007F4090">
              <w:rPr>
                <w:i/>
                <w:sz w:val="21"/>
                <w:szCs w:val="21"/>
                <w:lang w:val="en-US"/>
              </w:rPr>
              <w:t xml:space="preserve">Helvetica Chimica Acta </w:t>
            </w:r>
            <w:r w:rsidRPr="007F4090">
              <w:rPr>
                <w:sz w:val="21"/>
                <w:szCs w:val="21"/>
              </w:rPr>
              <w:t>97,</w:t>
            </w:r>
            <w:r w:rsidRPr="007F4090">
              <w:rPr>
                <w:i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595-612, </w:t>
            </w:r>
            <w:r w:rsidRPr="007F4090">
              <w:rPr>
                <w:b/>
                <w:sz w:val="21"/>
                <w:szCs w:val="21"/>
              </w:rPr>
              <w:t>2014</w:t>
            </w:r>
            <w:r w:rsidRPr="007F4090">
              <w:rPr>
                <w:i/>
                <w:sz w:val="21"/>
                <w:szCs w:val="21"/>
              </w:rPr>
              <w:t xml:space="preserve">. </w:t>
            </w:r>
          </w:p>
          <w:p w14:paraId="4E42A43E" w14:textId="77777777" w:rsidR="000E3448" w:rsidRPr="007F4090" w:rsidRDefault="000E3448" w:rsidP="007F4090">
            <w:pPr>
              <w:tabs>
                <w:tab w:val="left" w:pos="0"/>
              </w:tabs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b/>
                <w:caps/>
                <w:sz w:val="21"/>
                <w:szCs w:val="21"/>
              </w:rPr>
              <w:t>Rudolf, O. (20%)</w:t>
            </w:r>
            <w:r w:rsidRPr="007F4090">
              <w:rPr>
                <w:caps/>
                <w:sz w:val="21"/>
                <w:szCs w:val="21"/>
              </w:rPr>
              <w:t>, Rouchal, M., Lyčka, A., Klásek, A.:</w:t>
            </w:r>
            <w:r w:rsidRPr="007F4090">
              <w:rPr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  <w:lang w:val="en-US"/>
              </w:rPr>
              <w:t>Pinacol rearrangement of 3,4-dihydro-3,4-dihydroxyquinolin-2(1</w:t>
            </w:r>
            <w:r w:rsidRPr="007F4090">
              <w:rPr>
                <w:i/>
                <w:sz w:val="21"/>
                <w:szCs w:val="21"/>
                <w:lang w:val="en-US"/>
              </w:rPr>
              <w:t>H</w:t>
            </w:r>
            <w:r w:rsidRPr="007F4090">
              <w:rPr>
                <w:sz w:val="21"/>
                <w:szCs w:val="21"/>
                <w:lang w:val="en-US"/>
              </w:rPr>
              <w:t xml:space="preserve">)-ones – an alternative pathway to viridicatin alkaloids and their analogues. </w:t>
            </w:r>
            <w:r w:rsidRPr="007F4090">
              <w:rPr>
                <w:i/>
                <w:sz w:val="21"/>
                <w:szCs w:val="21"/>
                <w:lang w:val="en-US"/>
              </w:rPr>
              <w:t>Helvetica Chimica Acta</w:t>
            </w:r>
            <w:r w:rsidRPr="007F4090">
              <w:rPr>
                <w:i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96, 1905-1917, </w:t>
            </w:r>
            <w:r w:rsidRPr="007F4090">
              <w:rPr>
                <w:b/>
                <w:sz w:val="21"/>
                <w:szCs w:val="21"/>
              </w:rPr>
              <w:t>2013</w:t>
            </w:r>
            <w:r w:rsidRPr="007F4090">
              <w:rPr>
                <w:sz w:val="21"/>
                <w:szCs w:val="21"/>
              </w:rPr>
              <w:t xml:space="preserve">. </w:t>
            </w:r>
          </w:p>
          <w:p w14:paraId="6DA3AF4B" w14:textId="77777777" w:rsidR="000E3448" w:rsidRPr="007670BE" w:rsidRDefault="000E3448" w:rsidP="007F4090">
            <w:pPr>
              <w:pStyle w:val="TableParagraph"/>
              <w:spacing w:before="120" w:after="120" w:line="240" w:lineRule="auto"/>
              <w:ind w:left="0"/>
              <w:jc w:val="both"/>
              <w:rPr>
                <w:b/>
                <w:strike/>
              </w:rPr>
            </w:pPr>
            <w:r w:rsidRPr="007F4090">
              <w:rPr>
                <w:b/>
                <w:caps/>
                <w:sz w:val="21"/>
                <w:szCs w:val="21"/>
              </w:rPr>
              <w:t>Rudolf, O. (20%)</w:t>
            </w:r>
            <w:r w:rsidRPr="007F4090">
              <w:rPr>
                <w:caps/>
                <w:sz w:val="21"/>
                <w:szCs w:val="21"/>
              </w:rPr>
              <w:t>, Mrkvička, V., Lyčka, A., Rouchal, M., Klásek, A.:</w:t>
            </w:r>
            <w:r w:rsidRPr="007F4090">
              <w:rPr>
                <w:sz w:val="21"/>
                <w:szCs w:val="21"/>
              </w:rPr>
              <w:t xml:space="preserve"> Reactions of some 2-quinolone derivatives with phosphoryl chloride: Synthesis of novelphosphoric acid esters of 4-hydroxy-2-quinolone. </w:t>
            </w:r>
            <w:r w:rsidRPr="007F4090">
              <w:rPr>
                <w:i/>
                <w:sz w:val="21"/>
                <w:szCs w:val="21"/>
              </w:rPr>
              <w:t>Journal of Heterocyclic Chemistry</w:t>
            </w:r>
            <w:r w:rsidRPr="007F4090">
              <w:rPr>
                <w:sz w:val="21"/>
                <w:szCs w:val="21"/>
              </w:rPr>
              <w:t xml:space="preserve"> 50, E100-E110, </w:t>
            </w:r>
            <w:r w:rsidRPr="007F4090">
              <w:rPr>
                <w:b/>
                <w:sz w:val="21"/>
                <w:szCs w:val="21"/>
              </w:rPr>
              <w:t>2013</w:t>
            </w:r>
            <w:r w:rsidRPr="007F4090">
              <w:rPr>
                <w:sz w:val="21"/>
                <w:szCs w:val="21"/>
              </w:rPr>
              <w:t>.</w:t>
            </w:r>
            <w:r w:rsidRPr="00BD6F5F">
              <w:t xml:space="preserve"> </w:t>
            </w:r>
          </w:p>
        </w:tc>
      </w:tr>
      <w:tr w:rsidR="000E3448" w14:paraId="240074C1" w14:textId="77777777" w:rsidTr="00353B6C">
        <w:trPr>
          <w:gridAfter w:val="2"/>
          <w:wAfter w:w="143" w:type="dxa"/>
          <w:trHeight w:val="218"/>
        </w:trPr>
        <w:tc>
          <w:tcPr>
            <w:tcW w:w="10347" w:type="dxa"/>
            <w:gridSpan w:val="118"/>
            <w:shd w:val="clear" w:color="auto" w:fill="F7CAAC"/>
          </w:tcPr>
          <w:p w14:paraId="0997EA34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58115187" w14:textId="77777777" w:rsidTr="00353B6C">
        <w:trPr>
          <w:gridAfter w:val="2"/>
          <w:wAfter w:w="143" w:type="dxa"/>
          <w:trHeight w:val="328"/>
        </w:trPr>
        <w:tc>
          <w:tcPr>
            <w:tcW w:w="10347" w:type="dxa"/>
            <w:gridSpan w:val="118"/>
          </w:tcPr>
          <w:p w14:paraId="408BDBDE" w14:textId="08ED43C2" w:rsidR="000E3448" w:rsidRPr="003E42C3" w:rsidRDefault="000E3448" w:rsidP="000E3448">
            <w:pPr>
              <w:spacing w:before="20" w:after="20"/>
              <w:jc w:val="both"/>
              <w:rPr>
                <w:b/>
                <w:sz w:val="22"/>
                <w:szCs w:val="22"/>
              </w:rPr>
            </w:pPr>
            <w:r w:rsidRPr="003E42C3">
              <w:rPr>
                <w:b/>
                <w:sz w:val="22"/>
                <w:szCs w:val="22"/>
              </w:rPr>
              <w:t>---</w:t>
            </w:r>
          </w:p>
          <w:p w14:paraId="535898DD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33E2FA45" w14:textId="77777777" w:rsidR="007F4090" w:rsidRDefault="007F4090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24BE9E02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3FC0873F" w14:textId="77777777" w:rsidR="000E3448" w:rsidRPr="000422C5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</w:tc>
      </w:tr>
      <w:tr w:rsidR="0094363B" w14:paraId="486A4770" w14:textId="77777777" w:rsidTr="00353B6C">
        <w:trPr>
          <w:gridAfter w:val="2"/>
          <w:wAfter w:w="143" w:type="dxa"/>
          <w:cantSplit/>
          <w:trHeight w:val="470"/>
        </w:trPr>
        <w:tc>
          <w:tcPr>
            <w:tcW w:w="2514" w:type="dxa"/>
            <w:gridSpan w:val="4"/>
            <w:shd w:val="clear" w:color="auto" w:fill="F7CAAC"/>
          </w:tcPr>
          <w:p w14:paraId="2B71997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763" w:type="dxa"/>
            <w:gridSpan w:val="60"/>
          </w:tcPr>
          <w:p w14:paraId="401A0409" w14:textId="77777777" w:rsidR="000E3448" w:rsidRDefault="000E3448" w:rsidP="000E3448">
            <w:pPr>
              <w:jc w:val="both"/>
            </w:pPr>
          </w:p>
        </w:tc>
        <w:tc>
          <w:tcPr>
            <w:tcW w:w="813" w:type="dxa"/>
            <w:gridSpan w:val="21"/>
            <w:shd w:val="clear" w:color="auto" w:fill="F7CAAC"/>
          </w:tcPr>
          <w:p w14:paraId="4119ACE1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57" w:type="dxa"/>
            <w:gridSpan w:val="33"/>
          </w:tcPr>
          <w:p w14:paraId="110A04E4" w14:textId="77777777" w:rsidR="000E3448" w:rsidRDefault="000E3448" w:rsidP="000E3448">
            <w:pPr>
              <w:jc w:val="both"/>
            </w:pPr>
          </w:p>
        </w:tc>
      </w:tr>
      <w:tr w:rsidR="000E3448" w14:paraId="2862C7F9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30437EC3" w14:textId="77777777" w:rsidR="000E3448" w:rsidRDefault="000E3448" w:rsidP="000E3448">
            <w:pPr>
              <w:jc w:val="both"/>
            </w:pPr>
            <w:r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94363B" w14:paraId="395389EF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39" w:type="dxa"/>
            <w:gridSpan w:val="12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09E59B8" w14:textId="77777777" w:rsidR="000E3448" w:rsidRDefault="000E3448" w:rsidP="000E3448">
            <w:pPr>
              <w:jc w:val="both"/>
            </w:pPr>
            <w:r>
              <w:rPr>
                <w:b/>
              </w:rPr>
              <w:t>Vysoká škola</w:t>
            </w:r>
          </w:p>
        </w:tc>
        <w:tc>
          <w:tcPr>
            <w:tcW w:w="7851" w:type="dxa"/>
            <w:gridSpan w:val="10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E4E5E1" w14:textId="77777777" w:rsidR="000E3448" w:rsidRDefault="000E3448" w:rsidP="000E3448">
            <w:pPr>
              <w:jc w:val="both"/>
            </w:pPr>
            <w:r>
              <w:t>Univerzita Tomáše Bati ve Zlíně</w:t>
            </w:r>
          </w:p>
        </w:tc>
      </w:tr>
      <w:tr w:rsidR="0094363B" w14:paraId="7772CF32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3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4DF5B35" w14:textId="77777777" w:rsidR="000E3448" w:rsidRDefault="000E3448" w:rsidP="000E3448">
            <w:pPr>
              <w:jc w:val="both"/>
            </w:pPr>
            <w:r>
              <w:rPr>
                <w:b/>
              </w:rPr>
              <w:t>Součást vysoké školy</w:t>
            </w:r>
          </w:p>
        </w:tc>
        <w:tc>
          <w:tcPr>
            <w:tcW w:w="7851" w:type="dxa"/>
            <w:gridSpan w:val="10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BAE1BD" w14:textId="77777777" w:rsidR="000E3448" w:rsidRDefault="000E3448" w:rsidP="000E3448">
            <w:pPr>
              <w:jc w:val="both"/>
            </w:pPr>
            <w:r>
              <w:t>Fakulta technologická</w:t>
            </w:r>
          </w:p>
        </w:tc>
      </w:tr>
      <w:tr w:rsidR="0094363B" w14:paraId="60B8B3CC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3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A83B292" w14:textId="77777777" w:rsidR="000E3448" w:rsidRDefault="000E3448" w:rsidP="000E3448">
            <w:pPr>
              <w:jc w:val="both"/>
            </w:pPr>
            <w:r>
              <w:rPr>
                <w:b/>
              </w:rPr>
              <w:t>Název studijního programu</w:t>
            </w:r>
          </w:p>
        </w:tc>
        <w:tc>
          <w:tcPr>
            <w:tcW w:w="7851" w:type="dxa"/>
            <w:gridSpan w:val="10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6632D3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14:paraId="50CAF9C7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3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8D68FB9" w14:textId="77777777" w:rsidR="000E3448" w:rsidRDefault="000E3448" w:rsidP="000E3448">
            <w:pPr>
              <w:jc w:val="both"/>
            </w:pPr>
            <w:r>
              <w:rPr>
                <w:b/>
              </w:rPr>
              <w:t>Jméno a příjmení</w:t>
            </w:r>
          </w:p>
        </w:tc>
        <w:tc>
          <w:tcPr>
            <w:tcW w:w="4702" w:type="dxa"/>
            <w:gridSpan w:val="5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54744A" w14:textId="77777777" w:rsidR="000E3448" w:rsidRPr="00766E2F" w:rsidRDefault="000E3448" w:rsidP="000E3448">
            <w:pPr>
              <w:jc w:val="both"/>
              <w:rPr>
                <w:b/>
              </w:rPr>
            </w:pPr>
            <w:bookmarkStart w:id="78" w:name="Sedláček"/>
            <w:bookmarkEnd w:id="78"/>
            <w:r w:rsidRPr="00766E2F">
              <w:rPr>
                <w:b/>
              </w:rPr>
              <w:t>Tomáš Sedláček</w:t>
            </w:r>
          </w:p>
        </w:tc>
        <w:tc>
          <w:tcPr>
            <w:tcW w:w="889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4FE0AAF" w14:textId="77777777" w:rsidR="000E3448" w:rsidRDefault="000E3448" w:rsidP="000E3448">
            <w:pPr>
              <w:jc w:val="both"/>
            </w:pPr>
            <w:r>
              <w:rPr>
                <w:b/>
              </w:rPr>
              <w:t>Tituly</w:t>
            </w:r>
          </w:p>
        </w:tc>
        <w:tc>
          <w:tcPr>
            <w:tcW w:w="2260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ECA035" w14:textId="77777777" w:rsidR="000E3448" w:rsidRDefault="000E3448" w:rsidP="000E3448">
            <w:pPr>
              <w:jc w:val="both"/>
            </w:pPr>
            <w:r>
              <w:t>d</w:t>
            </w:r>
            <w:r w:rsidRPr="001C32CF">
              <w:t>oc. Ing.</w:t>
            </w:r>
            <w:r>
              <w:t>,</w:t>
            </w:r>
            <w:r w:rsidRPr="001C32CF">
              <w:t xml:space="preserve"> Ph.D.</w:t>
            </w:r>
          </w:p>
        </w:tc>
      </w:tr>
      <w:tr w:rsidR="0094363B" w14:paraId="49FBD6D1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2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5DD300C" w14:textId="77777777" w:rsidR="000E3448" w:rsidRDefault="000E3448" w:rsidP="000E3448">
            <w:pPr>
              <w:jc w:val="both"/>
            </w:pPr>
            <w:r>
              <w:rPr>
                <w:b/>
              </w:rPr>
              <w:t>Rok narození</w:t>
            </w:r>
          </w:p>
        </w:tc>
        <w:tc>
          <w:tcPr>
            <w:tcW w:w="70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88ED49" w14:textId="77777777" w:rsidR="000E3448" w:rsidRDefault="000E3448" w:rsidP="000E3448">
            <w:pPr>
              <w:jc w:val="both"/>
              <w:rPr>
                <w:b/>
              </w:rPr>
            </w:pPr>
            <w:r w:rsidRPr="001C32CF">
              <w:t>1977</w:t>
            </w:r>
          </w:p>
        </w:tc>
        <w:tc>
          <w:tcPr>
            <w:tcW w:w="178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D03FACF" w14:textId="77777777" w:rsidR="000E3448" w:rsidRDefault="000E3448" w:rsidP="000E3448">
            <w:pPr>
              <w:jc w:val="both"/>
            </w:pPr>
            <w:r>
              <w:rPr>
                <w:b/>
              </w:rPr>
              <w:t>typ vztahu k VŠ</w:t>
            </w:r>
          </w:p>
        </w:tc>
        <w:tc>
          <w:tcPr>
            <w:tcW w:w="1141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B9C99D" w14:textId="77777777" w:rsidR="000E3448" w:rsidRDefault="000E3448" w:rsidP="000E3448">
            <w:pPr>
              <w:jc w:val="both"/>
              <w:rPr>
                <w:b/>
              </w:rPr>
            </w:pPr>
            <w:r w:rsidRPr="001C32CF">
              <w:t>pp.</w:t>
            </w:r>
          </w:p>
        </w:tc>
        <w:tc>
          <w:tcPr>
            <w:tcW w:w="105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E7873E2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888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029C03" w14:textId="77777777" w:rsidR="000E3448" w:rsidRPr="001C32CF" w:rsidRDefault="000E3448" w:rsidP="000E3448">
            <w:pPr>
              <w:jc w:val="both"/>
            </w:pPr>
            <w:r w:rsidRPr="001C32CF">
              <w:t>40</w:t>
            </w:r>
          </w:p>
        </w:tc>
        <w:tc>
          <w:tcPr>
            <w:tcW w:w="722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528031E" w14:textId="77777777" w:rsidR="000E3448" w:rsidRDefault="000E3448" w:rsidP="000E3448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15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0C829F" w14:textId="77777777" w:rsidR="000E3448" w:rsidRDefault="000E3448" w:rsidP="000E3448">
            <w:pPr>
              <w:jc w:val="both"/>
            </w:pPr>
            <w:r w:rsidRPr="001C32CF">
              <w:t>N</w:t>
            </w:r>
          </w:p>
        </w:tc>
      </w:tr>
      <w:tr w:rsidR="00706AEE" w14:paraId="715B6443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117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D6CED96" w14:textId="77777777" w:rsidR="000E3448" w:rsidRDefault="000E3448" w:rsidP="000E3448">
            <w:pPr>
              <w:jc w:val="both"/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141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E36F48" w14:textId="77777777" w:rsidR="000E3448" w:rsidRDefault="000E3448" w:rsidP="000E3448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105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E30E430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888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AEE6C5" w14:textId="77777777" w:rsidR="000E3448" w:rsidRDefault="000E3448" w:rsidP="000E3448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722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4D7EB89" w14:textId="77777777" w:rsidR="000E3448" w:rsidRDefault="000E3448" w:rsidP="000E3448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15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73A3AF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36155D95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58" w:type="dxa"/>
            <w:gridSpan w:val="5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A22499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941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06CF07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91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E51757F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</w:tr>
      <w:tr w:rsidR="000E3448" w14:paraId="51A3001A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58" w:type="dxa"/>
            <w:gridSpan w:val="5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B3EBCD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941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6A0D0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82EBF5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1A3654DC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58" w:type="dxa"/>
            <w:gridSpan w:val="5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47C713" w14:textId="77777777" w:rsidR="000E3448" w:rsidRDefault="000E3448" w:rsidP="000E3448">
            <w:pPr>
              <w:jc w:val="both"/>
            </w:pPr>
          </w:p>
        </w:tc>
        <w:tc>
          <w:tcPr>
            <w:tcW w:w="1941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AD17BD" w14:textId="77777777" w:rsidR="000E3448" w:rsidRDefault="000E3448" w:rsidP="000E3448">
            <w:pPr>
              <w:jc w:val="both"/>
            </w:pPr>
          </w:p>
        </w:tc>
        <w:tc>
          <w:tcPr>
            <w:tcW w:w="2291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74A6F8" w14:textId="77777777" w:rsidR="000E3448" w:rsidRDefault="000E3448" w:rsidP="000E3448">
            <w:pPr>
              <w:jc w:val="both"/>
            </w:pPr>
          </w:p>
        </w:tc>
      </w:tr>
      <w:tr w:rsidR="000E3448" w14:paraId="01852B37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58" w:type="dxa"/>
            <w:gridSpan w:val="5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622A74" w14:textId="77777777" w:rsidR="000E3448" w:rsidRDefault="000E3448" w:rsidP="000E3448">
            <w:pPr>
              <w:jc w:val="both"/>
            </w:pPr>
          </w:p>
        </w:tc>
        <w:tc>
          <w:tcPr>
            <w:tcW w:w="1941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037644" w14:textId="77777777" w:rsidR="000E3448" w:rsidRDefault="000E3448" w:rsidP="000E3448">
            <w:pPr>
              <w:jc w:val="both"/>
            </w:pPr>
          </w:p>
        </w:tc>
        <w:tc>
          <w:tcPr>
            <w:tcW w:w="2291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DCC52E" w14:textId="77777777" w:rsidR="000E3448" w:rsidRDefault="000E3448" w:rsidP="000E3448">
            <w:pPr>
              <w:jc w:val="both"/>
            </w:pPr>
          </w:p>
        </w:tc>
      </w:tr>
      <w:tr w:rsidR="000E3448" w14:paraId="644EA1EE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58" w:type="dxa"/>
            <w:gridSpan w:val="5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D7849D" w14:textId="77777777" w:rsidR="000E3448" w:rsidRDefault="000E3448" w:rsidP="000E3448">
            <w:pPr>
              <w:jc w:val="both"/>
            </w:pPr>
          </w:p>
        </w:tc>
        <w:tc>
          <w:tcPr>
            <w:tcW w:w="1941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077E9D" w14:textId="77777777" w:rsidR="000E3448" w:rsidRDefault="000E3448" w:rsidP="000E3448">
            <w:pPr>
              <w:jc w:val="both"/>
            </w:pPr>
          </w:p>
        </w:tc>
        <w:tc>
          <w:tcPr>
            <w:tcW w:w="2291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910A8C" w14:textId="77777777" w:rsidR="000E3448" w:rsidRDefault="000E3448" w:rsidP="000E3448">
            <w:pPr>
              <w:jc w:val="both"/>
            </w:pPr>
          </w:p>
        </w:tc>
      </w:tr>
      <w:tr w:rsidR="000E3448" w14:paraId="20539155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7A71814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7E8AA7BE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466"/>
        </w:trPr>
        <w:tc>
          <w:tcPr>
            <w:tcW w:w="10490" w:type="dxa"/>
            <w:gridSpan w:val="12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D58315" w14:textId="77777777" w:rsidR="0048408E" w:rsidRDefault="0048408E" w:rsidP="00F37AF6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48408E">
              <w:rPr>
                <w:b/>
                <w:sz w:val="21"/>
                <w:szCs w:val="21"/>
                <w:lang w:val="en-GB"/>
              </w:rPr>
              <w:t>Advanced Polymer Materials and Technologies</w:t>
            </w:r>
            <w:r w:rsidRPr="008F0F63">
              <w:rPr>
                <w:sz w:val="21"/>
                <w:szCs w:val="21"/>
                <w:lang w:val="en-GB"/>
              </w:rPr>
              <w:t xml:space="preserve"> </w:t>
            </w:r>
            <w:r w:rsidRPr="00F37AF6">
              <w:rPr>
                <w:sz w:val="21"/>
                <w:szCs w:val="21"/>
              </w:rPr>
              <w:t>(100% p)</w:t>
            </w:r>
          </w:p>
          <w:p w14:paraId="40FB2A18" w14:textId="25FE6F7B" w:rsidR="00F37AF6" w:rsidRDefault="0048408E" w:rsidP="0048408E">
            <w:pPr>
              <w:pStyle w:val="Zkladntext"/>
              <w:spacing w:before="60" w:after="60" w:line="240" w:lineRule="auto"/>
              <w:ind w:right="108"/>
            </w:pPr>
            <w:r w:rsidRPr="0048408E">
              <w:rPr>
                <w:b/>
                <w:sz w:val="21"/>
                <w:szCs w:val="21"/>
              </w:rPr>
              <w:t xml:space="preserve">Polymer </w:t>
            </w:r>
            <w:r w:rsidRPr="0048408E">
              <w:rPr>
                <w:b/>
                <w:sz w:val="21"/>
                <w:szCs w:val="21"/>
                <w:lang w:val="en-GB"/>
              </w:rPr>
              <w:t>Characterization</w:t>
            </w:r>
            <w:r w:rsidRPr="00F37AF6">
              <w:rPr>
                <w:sz w:val="21"/>
                <w:szCs w:val="21"/>
              </w:rPr>
              <w:t xml:space="preserve"> </w:t>
            </w:r>
            <w:r w:rsidR="00F37AF6" w:rsidRPr="00F37AF6">
              <w:rPr>
                <w:sz w:val="21"/>
                <w:szCs w:val="21"/>
              </w:rPr>
              <w:t>(100% s)</w:t>
            </w:r>
          </w:p>
        </w:tc>
      </w:tr>
      <w:tr w:rsidR="000E3448" w14:paraId="70B228EC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85219BD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:rsidRPr="00E92A6D" w14:paraId="006DCE64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D8C796" w14:textId="77777777" w:rsidR="000E3448" w:rsidRPr="007F4090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2004: UTB Zlín, FT, SP Chemie a technologie materiálů, obor Technologie makromolekulárních látek, Ph.D.</w:t>
            </w:r>
            <w:r w:rsidRPr="007F4090">
              <w:rPr>
                <w:rFonts w:eastAsia="Calibri"/>
                <w:sz w:val="21"/>
                <w:szCs w:val="21"/>
              </w:rPr>
              <w:t xml:space="preserve"> </w:t>
            </w:r>
          </w:p>
        </w:tc>
      </w:tr>
      <w:tr w:rsidR="000E3448" w14:paraId="28B20AD2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F93806A" w14:textId="77777777" w:rsidR="000E3448" w:rsidRDefault="000E3448" w:rsidP="000E3448">
            <w:pPr>
              <w:jc w:val="both"/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:rsidRPr="00E92A6D" w14:paraId="69A4762C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5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55F4FD" w14:textId="77777777" w:rsidR="000E3448" w:rsidRPr="007F4090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2001 – dosud: UTB Zlín, FT, odborný asistent, od r. 2014 docent, od r. 2016 ředitel Ústavu inženýrství polymerů</w:t>
            </w:r>
          </w:p>
        </w:tc>
      </w:tr>
      <w:tr w:rsidR="000E3448" w14:paraId="3CB3F2A4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556597D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:rsidRPr="00E92A6D" w14:paraId="17970CE2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705C70" w14:textId="77777777" w:rsidR="000E3448" w:rsidRPr="007F4090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Počet obhájených prací, které vyučující vedl v období 2013 – 2017: 4 BP, 6 DP, 1 DisP.</w:t>
            </w:r>
          </w:p>
        </w:tc>
      </w:tr>
      <w:tr w:rsidR="00706AEE" w14:paraId="10D7CC0C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32" w:type="dxa"/>
            <w:gridSpan w:val="21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8D5E59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24" w:type="dxa"/>
            <w:gridSpan w:val="24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0D4864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172" w:type="dxa"/>
            <w:gridSpan w:val="28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543017C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Řízení konáno na VŠ</w:t>
            </w:r>
          </w:p>
        </w:tc>
        <w:tc>
          <w:tcPr>
            <w:tcW w:w="2662" w:type="dxa"/>
            <w:gridSpan w:val="47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40CF9CB" w14:textId="77777777" w:rsidR="000E3448" w:rsidRDefault="000E3448" w:rsidP="000E3448">
            <w:pPr>
              <w:jc w:val="both"/>
            </w:pPr>
            <w:r>
              <w:rPr>
                <w:b/>
              </w:rPr>
              <w:t>Ohlasy publikací</w:t>
            </w:r>
          </w:p>
        </w:tc>
      </w:tr>
      <w:tr w:rsidR="00706AEE" w14:paraId="707B28CA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32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BBA008" w14:textId="77777777" w:rsidR="000E3448" w:rsidRDefault="000E3448" w:rsidP="007F4090">
            <w:pPr>
              <w:spacing w:before="40" w:after="40"/>
              <w:jc w:val="both"/>
            </w:pPr>
            <w:r>
              <w:t>Technologie makromolekulárních látek</w:t>
            </w:r>
          </w:p>
        </w:tc>
        <w:tc>
          <w:tcPr>
            <w:tcW w:w="2324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F72B2C" w14:textId="77777777" w:rsidR="000E3448" w:rsidRDefault="000E3448" w:rsidP="007F4090">
            <w:pPr>
              <w:spacing w:before="40" w:after="40"/>
              <w:jc w:val="both"/>
            </w:pPr>
            <w:r>
              <w:t>2014</w:t>
            </w:r>
          </w:p>
        </w:tc>
        <w:tc>
          <w:tcPr>
            <w:tcW w:w="2172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06400FC7" w14:textId="77777777" w:rsidR="000E3448" w:rsidRDefault="000E3448" w:rsidP="007F4090">
            <w:pPr>
              <w:spacing w:before="40" w:after="40"/>
              <w:jc w:val="both"/>
            </w:pPr>
            <w:r w:rsidRPr="00927E49">
              <w:t>UTB Zlín</w:t>
            </w:r>
          </w:p>
        </w:tc>
        <w:tc>
          <w:tcPr>
            <w:tcW w:w="736" w:type="dxa"/>
            <w:gridSpan w:val="24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2AA0222" w14:textId="77777777" w:rsidR="000E3448" w:rsidRDefault="000E3448" w:rsidP="000E3448">
            <w:pPr>
              <w:jc w:val="both"/>
              <w:rPr>
                <w:b/>
                <w:sz w:val="18"/>
              </w:rPr>
            </w:pPr>
            <w:r>
              <w:rPr>
                <w:b/>
              </w:rPr>
              <w:t>WOS</w:t>
            </w:r>
          </w:p>
        </w:tc>
        <w:tc>
          <w:tcPr>
            <w:tcW w:w="72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F20BF13" w14:textId="77777777" w:rsidR="000E3448" w:rsidRDefault="000E3448" w:rsidP="000E3448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1202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64F04E3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706AEE" w:rsidRPr="00D1043D" w14:paraId="5E26288D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70"/>
        </w:trPr>
        <w:tc>
          <w:tcPr>
            <w:tcW w:w="3332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FD8D3A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Obor jmenovacího řízení</w:t>
            </w:r>
          </w:p>
        </w:tc>
        <w:tc>
          <w:tcPr>
            <w:tcW w:w="2324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C3C9AA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172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3C0736CB" w14:textId="77777777" w:rsidR="000E3448" w:rsidRPr="00E26A8C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36" w:type="dxa"/>
            <w:gridSpan w:val="24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CDD01A" w14:textId="77777777" w:rsidR="000E3448" w:rsidRPr="00D1043D" w:rsidRDefault="000E3448" w:rsidP="000E3448">
            <w:pPr>
              <w:jc w:val="both"/>
              <w:rPr>
                <w:b/>
              </w:rPr>
            </w:pPr>
            <w:r w:rsidRPr="00D1043D">
              <w:rPr>
                <w:b/>
              </w:rPr>
              <w:t>222</w:t>
            </w:r>
          </w:p>
        </w:tc>
        <w:tc>
          <w:tcPr>
            <w:tcW w:w="724" w:type="dxa"/>
            <w:gridSpan w:val="1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B564CA" w14:textId="77777777" w:rsidR="000E3448" w:rsidRPr="00D1043D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D1043D">
              <w:rPr>
                <w:b/>
              </w:rPr>
              <w:t>270</w:t>
            </w:r>
          </w:p>
        </w:tc>
        <w:tc>
          <w:tcPr>
            <w:tcW w:w="1202" w:type="dxa"/>
            <w:gridSpan w:val="9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E87039" w14:textId="77777777" w:rsidR="000E3448" w:rsidRPr="00D1043D" w:rsidRDefault="000E3448" w:rsidP="000E3448">
            <w:pPr>
              <w:jc w:val="both"/>
              <w:rPr>
                <w:b/>
              </w:rPr>
            </w:pPr>
            <w:r w:rsidRPr="00D1043D">
              <w:rPr>
                <w:b/>
              </w:rPr>
              <w:t>neevid.</w:t>
            </w:r>
          </w:p>
        </w:tc>
      </w:tr>
      <w:tr w:rsidR="00706AEE" w14:paraId="520CBB90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3332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EE8E0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24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CA7B9A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172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5CF4A87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36" w:type="dxa"/>
            <w:gridSpan w:val="24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0F00898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24" w:type="dxa"/>
            <w:gridSpan w:val="1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3867282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1202" w:type="dxa"/>
            <w:gridSpan w:val="9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7E39D0C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689202E0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D8453DC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:rsidRPr="000F3AA3" w14:paraId="05731838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85310E" w14:textId="77777777" w:rsidR="000E3448" w:rsidRPr="007F4090" w:rsidRDefault="000E3448" w:rsidP="007F4090">
            <w:pPr>
              <w:spacing w:before="120" w:after="120"/>
              <w:jc w:val="both"/>
              <w:rPr>
                <w:caps/>
                <w:sz w:val="21"/>
                <w:szCs w:val="21"/>
              </w:rPr>
            </w:pPr>
            <w:r w:rsidRPr="007F4090">
              <w:rPr>
                <w:b/>
                <w:caps/>
                <w:sz w:val="21"/>
                <w:szCs w:val="21"/>
              </w:rPr>
              <w:t>sedlÁČek, t</w:t>
            </w:r>
            <w:r w:rsidRPr="007F4090">
              <w:rPr>
                <w:b/>
                <w:sz w:val="21"/>
                <w:szCs w:val="21"/>
              </w:rPr>
              <w:t>. (100%)</w:t>
            </w:r>
            <w:r w:rsidRPr="007F4090">
              <w:rPr>
                <w:sz w:val="21"/>
                <w:szCs w:val="21"/>
              </w:rPr>
              <w:t xml:space="preserve">: Processing techniques for polyolefins. Kapitola v knize. </w:t>
            </w:r>
            <w:r w:rsidRPr="007F4090">
              <w:rPr>
                <w:bCs/>
                <w:i/>
                <w:sz w:val="21"/>
                <w:szCs w:val="21"/>
              </w:rPr>
              <w:t>Al-Ali AlMa'adeed</w:t>
            </w:r>
            <w:r w:rsidRPr="007F4090">
              <w:rPr>
                <w:i/>
                <w:sz w:val="21"/>
                <w:szCs w:val="21"/>
              </w:rPr>
              <w:t>, M., </w:t>
            </w:r>
            <w:r w:rsidRPr="007F4090">
              <w:rPr>
                <w:bCs/>
                <w:i/>
                <w:sz w:val="21"/>
                <w:szCs w:val="21"/>
              </w:rPr>
              <w:t>Krupa</w:t>
            </w:r>
            <w:r w:rsidRPr="007F4090">
              <w:rPr>
                <w:i/>
                <w:sz w:val="21"/>
                <w:szCs w:val="21"/>
              </w:rPr>
              <w:t xml:space="preserve">, I. (Eds.): Polyolefin Compounds and Materials: Fundamentals and Industrial Applications. </w:t>
            </w:r>
            <w:r w:rsidRPr="007F4090">
              <w:rPr>
                <w:sz w:val="21"/>
                <w:szCs w:val="21"/>
              </w:rPr>
              <w:t xml:space="preserve">Springer International Publishing, </w:t>
            </w:r>
            <w:r w:rsidRPr="007F4090">
              <w:rPr>
                <w:b/>
                <w:sz w:val="21"/>
                <w:szCs w:val="21"/>
              </w:rPr>
              <w:t>2016</w:t>
            </w:r>
            <w:r w:rsidRPr="007F4090">
              <w:rPr>
                <w:sz w:val="21"/>
                <w:szCs w:val="21"/>
              </w:rPr>
              <w:t xml:space="preserve">. DOI 10.1007/978-3-319-25982-6. ISBN 978-3-319-25980-2 (Hard Cover), 978-3-319-25982-6 (eBook). </w:t>
            </w:r>
          </w:p>
          <w:p w14:paraId="44B7AC38" w14:textId="77777777" w:rsidR="000E3448" w:rsidRPr="007F4090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BAŽANT, P., </w:t>
            </w:r>
            <w:r w:rsidRPr="007F4090">
              <w:rPr>
                <w:b/>
                <w:sz w:val="21"/>
                <w:szCs w:val="21"/>
              </w:rPr>
              <w:t>SEDLÁČEK, T. (25%)</w:t>
            </w:r>
            <w:r w:rsidRPr="007F4090">
              <w:rPr>
                <w:sz w:val="21"/>
                <w:szCs w:val="21"/>
              </w:rPr>
              <w:t xml:space="preserve">, PASTOREK, M., OMELKOVÁ, D.: Poloprovozní zařízení pro výrobu vícevrstvé PVC-free podlahoviny. Poloprovoz, Fatra a.s., </w:t>
            </w:r>
            <w:r w:rsidRPr="007F4090">
              <w:rPr>
                <w:b/>
                <w:sz w:val="21"/>
                <w:szCs w:val="21"/>
              </w:rPr>
              <w:t>2015</w:t>
            </w:r>
            <w:r w:rsidRPr="007F4090">
              <w:rPr>
                <w:sz w:val="21"/>
                <w:szCs w:val="21"/>
              </w:rPr>
              <w:t xml:space="preserve">. </w:t>
            </w:r>
          </w:p>
          <w:p w14:paraId="5556BAC8" w14:textId="77777777" w:rsidR="000E3448" w:rsidRPr="007F4090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ILČÍKOVÁ, M., MRLÍK, M., </w:t>
            </w:r>
            <w:r w:rsidRPr="007F4090">
              <w:rPr>
                <w:b/>
                <w:sz w:val="21"/>
                <w:szCs w:val="21"/>
              </w:rPr>
              <w:t>SEDLÁČEK, T. (25%)</w:t>
            </w:r>
            <w:r w:rsidRPr="007F4090">
              <w:rPr>
                <w:sz w:val="21"/>
                <w:szCs w:val="21"/>
              </w:rPr>
              <w:t xml:space="preserve">, ŠLOUF, M., ZHIGUNOV, A., KOYNOV, K., MOSNÁČEK, J.: Synthesis of photoactuating acrylic thermoplastic elastomers containing diblock copolymer-grafted carbon nanotubes. </w:t>
            </w:r>
            <w:r w:rsidRPr="007F4090">
              <w:rPr>
                <w:i/>
                <w:sz w:val="21"/>
                <w:szCs w:val="21"/>
              </w:rPr>
              <w:t>ACS Macro Letters</w:t>
            </w:r>
            <w:r w:rsidRPr="007F4090">
              <w:rPr>
                <w:sz w:val="21"/>
                <w:szCs w:val="21"/>
              </w:rPr>
              <w:t xml:space="preserve"> 3, 999-1003, </w:t>
            </w:r>
            <w:r w:rsidRPr="007F4090">
              <w:rPr>
                <w:b/>
                <w:sz w:val="21"/>
                <w:szCs w:val="21"/>
              </w:rPr>
              <w:t>2014</w:t>
            </w:r>
            <w:r w:rsidRPr="007F4090">
              <w:rPr>
                <w:sz w:val="21"/>
                <w:szCs w:val="21"/>
              </w:rPr>
              <w:t xml:space="preserve">. </w:t>
            </w:r>
          </w:p>
          <w:p w14:paraId="7B486DB5" w14:textId="77777777" w:rsidR="000E3448" w:rsidRPr="007F4090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DINC, F.S., </w:t>
            </w:r>
            <w:r w:rsidRPr="007F4090">
              <w:rPr>
                <w:b/>
                <w:sz w:val="21"/>
                <w:szCs w:val="21"/>
              </w:rPr>
              <w:t>SEDLÁČEK, T. (70%)</w:t>
            </w:r>
            <w:r w:rsidRPr="007F4090">
              <w:rPr>
                <w:sz w:val="21"/>
                <w:szCs w:val="21"/>
              </w:rPr>
              <w:t xml:space="preserve">, TAV, C., YAHSI, U.: On the non-newtonian viscous behavior of polymer melts in terms of temperature and pressure-dependent hole fraction. </w:t>
            </w:r>
            <w:r w:rsidRPr="007F4090">
              <w:rPr>
                <w:i/>
                <w:sz w:val="21"/>
                <w:szCs w:val="21"/>
              </w:rPr>
              <w:t>Journal of Applied Polymer Science</w:t>
            </w:r>
            <w:r w:rsidRPr="007F4090">
              <w:rPr>
                <w:sz w:val="21"/>
                <w:szCs w:val="21"/>
              </w:rPr>
              <w:t xml:space="preserve"> 15, 1-10, </w:t>
            </w:r>
            <w:r w:rsidRPr="007F4090">
              <w:rPr>
                <w:b/>
                <w:sz w:val="21"/>
                <w:szCs w:val="21"/>
              </w:rPr>
              <w:t>2014</w:t>
            </w:r>
            <w:r w:rsidRPr="007F4090">
              <w:rPr>
                <w:sz w:val="21"/>
                <w:szCs w:val="21"/>
              </w:rPr>
              <w:t xml:space="preserve">. </w:t>
            </w:r>
          </w:p>
          <w:p w14:paraId="24A5BDE7" w14:textId="77777777" w:rsidR="000E3448" w:rsidRPr="000F3AA3" w:rsidRDefault="000E3448" w:rsidP="007F4090">
            <w:pPr>
              <w:spacing w:before="120" w:after="120"/>
              <w:jc w:val="both"/>
              <w:rPr>
                <w:b/>
              </w:rPr>
            </w:pPr>
            <w:r w:rsidRPr="007F4090">
              <w:rPr>
                <w:caps/>
                <w:sz w:val="21"/>
                <w:szCs w:val="21"/>
              </w:rPr>
              <w:t xml:space="preserve">SAARAI, A., KaŠpÁrkovÁ, v., </w:t>
            </w:r>
            <w:r w:rsidRPr="007F4090">
              <w:rPr>
                <w:b/>
                <w:caps/>
                <w:sz w:val="21"/>
                <w:szCs w:val="21"/>
              </w:rPr>
              <w:t>sedlÁČek, t. (30%)</w:t>
            </w:r>
            <w:r w:rsidRPr="007F4090">
              <w:rPr>
                <w:caps/>
                <w:sz w:val="21"/>
                <w:szCs w:val="21"/>
              </w:rPr>
              <w:t xml:space="preserve">, sÁha, p.: </w:t>
            </w:r>
            <w:r w:rsidRPr="007F4090">
              <w:rPr>
                <w:sz w:val="21"/>
                <w:szCs w:val="21"/>
              </w:rPr>
              <w:t>On the development and characterisation of crosslinked sodium alginate/gelatine hydrogels</w:t>
            </w:r>
            <w:r w:rsidRPr="007F4090">
              <w:rPr>
                <w:i/>
                <w:sz w:val="21"/>
                <w:szCs w:val="21"/>
              </w:rPr>
              <w:t>. Journal of the Mechanical Behavior of Biomedical Materials</w:t>
            </w:r>
            <w:r w:rsidRPr="007F4090">
              <w:rPr>
                <w:sz w:val="21"/>
                <w:szCs w:val="21"/>
              </w:rPr>
              <w:t xml:space="preserve"> 18, 152-166, </w:t>
            </w:r>
            <w:r w:rsidRPr="007F4090">
              <w:rPr>
                <w:b/>
                <w:sz w:val="21"/>
                <w:szCs w:val="21"/>
              </w:rPr>
              <w:t>2013</w:t>
            </w:r>
            <w:r w:rsidRPr="007F4090">
              <w:rPr>
                <w:sz w:val="21"/>
                <w:szCs w:val="21"/>
              </w:rPr>
              <w:t>.</w:t>
            </w:r>
            <w:r w:rsidRPr="00E92A6D">
              <w:rPr>
                <w:sz w:val="22"/>
                <w:szCs w:val="22"/>
              </w:rPr>
              <w:t xml:space="preserve"> </w:t>
            </w:r>
          </w:p>
        </w:tc>
      </w:tr>
      <w:tr w:rsidR="000E3448" w14:paraId="3BCB57A9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B74D2E5" w14:textId="77777777" w:rsidR="000E3448" w:rsidRDefault="000E3448" w:rsidP="000E3448">
            <w:r>
              <w:rPr>
                <w:b/>
              </w:rPr>
              <w:t>Působení v zahraničí</w:t>
            </w:r>
          </w:p>
        </w:tc>
      </w:tr>
      <w:tr w:rsidR="000E3448" w14:paraId="0C3B6097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8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EEB847" w14:textId="77777777" w:rsidR="000E3448" w:rsidRPr="007F4090" w:rsidRDefault="000E3448" w:rsidP="007F4090">
            <w:pPr>
              <w:spacing w:before="60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2002 – 2003: Chalmers University of Technology, Göteborg, Švédsko (5 měsíců)</w:t>
            </w:r>
          </w:p>
          <w:p w14:paraId="1B203305" w14:textId="77777777" w:rsidR="000E3448" w:rsidRDefault="000E3448" w:rsidP="000E3448"/>
          <w:p w14:paraId="5AE24159" w14:textId="77777777" w:rsidR="000E3448" w:rsidRDefault="000E3448" w:rsidP="000E3448"/>
          <w:p w14:paraId="34F1E380" w14:textId="77777777" w:rsidR="000E3448" w:rsidRDefault="000E3448" w:rsidP="000E3448"/>
          <w:p w14:paraId="25F20211" w14:textId="77777777" w:rsidR="00002847" w:rsidRDefault="00002847" w:rsidP="000E3448"/>
          <w:p w14:paraId="398F0D17" w14:textId="77777777" w:rsidR="000E3448" w:rsidRDefault="000E3448" w:rsidP="000E3448"/>
          <w:p w14:paraId="3D51F546" w14:textId="77777777" w:rsidR="007F4090" w:rsidRDefault="007F4090" w:rsidP="000E3448"/>
        </w:tc>
      </w:tr>
      <w:tr w:rsidR="00706AEE" w14:paraId="2D5C5B80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470"/>
        </w:trPr>
        <w:tc>
          <w:tcPr>
            <w:tcW w:w="24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CF53262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Podpis </w:t>
            </w:r>
          </w:p>
        </w:tc>
        <w:tc>
          <w:tcPr>
            <w:tcW w:w="4823" w:type="dxa"/>
            <w:gridSpan w:val="6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9AB5EA" w14:textId="77777777" w:rsidR="000E3448" w:rsidRDefault="000E3448" w:rsidP="000E3448">
            <w:pPr>
              <w:jc w:val="both"/>
            </w:pPr>
          </w:p>
        </w:tc>
        <w:tc>
          <w:tcPr>
            <w:tcW w:w="830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B41A374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349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2883FE" w14:textId="77777777" w:rsidR="000E3448" w:rsidRDefault="000E3448" w:rsidP="000E3448">
            <w:pPr>
              <w:jc w:val="both"/>
            </w:pPr>
          </w:p>
        </w:tc>
      </w:tr>
      <w:tr w:rsidR="000E3448" w14:paraId="4F440A8C" w14:textId="77777777" w:rsidTr="00D321F6">
        <w:tc>
          <w:tcPr>
            <w:tcW w:w="10490" w:type="dxa"/>
            <w:gridSpan w:val="120"/>
            <w:tcBorders>
              <w:bottom w:val="double" w:sz="4" w:space="0" w:color="auto"/>
            </w:tcBorders>
            <w:shd w:val="clear" w:color="auto" w:fill="BDD6EE"/>
          </w:tcPr>
          <w:p w14:paraId="6657BEEA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0E3448" w14:paraId="10C4ED64" w14:textId="77777777" w:rsidTr="00D321F6">
        <w:tc>
          <w:tcPr>
            <w:tcW w:w="2625" w:type="dxa"/>
            <w:gridSpan w:val="10"/>
            <w:tcBorders>
              <w:top w:val="double" w:sz="4" w:space="0" w:color="auto"/>
            </w:tcBorders>
            <w:shd w:val="clear" w:color="auto" w:fill="F7CAAC"/>
          </w:tcPr>
          <w:p w14:paraId="00557A2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865" w:type="dxa"/>
            <w:gridSpan w:val="110"/>
          </w:tcPr>
          <w:p w14:paraId="6A3BBCBF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0E3448" w14:paraId="477FBD7F" w14:textId="77777777" w:rsidTr="00D321F6">
        <w:tc>
          <w:tcPr>
            <w:tcW w:w="2625" w:type="dxa"/>
            <w:gridSpan w:val="10"/>
            <w:shd w:val="clear" w:color="auto" w:fill="F7CAAC"/>
          </w:tcPr>
          <w:p w14:paraId="6DD3DCC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865" w:type="dxa"/>
            <w:gridSpan w:val="110"/>
          </w:tcPr>
          <w:p w14:paraId="73CAD5FA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0E3448" w14:paraId="5022A5D4" w14:textId="77777777" w:rsidTr="00D321F6">
        <w:tc>
          <w:tcPr>
            <w:tcW w:w="2625" w:type="dxa"/>
            <w:gridSpan w:val="10"/>
            <w:shd w:val="clear" w:color="auto" w:fill="F7CAAC"/>
          </w:tcPr>
          <w:p w14:paraId="0A959DB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865" w:type="dxa"/>
            <w:gridSpan w:val="110"/>
          </w:tcPr>
          <w:p w14:paraId="28D00A2A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D61919" w14:paraId="326698B1" w14:textId="77777777" w:rsidTr="00D321F6">
        <w:tc>
          <w:tcPr>
            <w:tcW w:w="2625" w:type="dxa"/>
            <w:gridSpan w:val="10"/>
            <w:shd w:val="clear" w:color="auto" w:fill="F7CAAC"/>
          </w:tcPr>
          <w:p w14:paraId="5C40952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456" w:type="dxa"/>
            <w:gridSpan w:val="49"/>
          </w:tcPr>
          <w:p w14:paraId="34A7AD0D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79" w:name="Sedlaříková"/>
            <w:bookmarkEnd w:id="79"/>
            <w:r w:rsidRPr="00B96B61">
              <w:rPr>
                <w:b/>
              </w:rPr>
              <w:t xml:space="preserve">Jana Sedlaříková </w:t>
            </w:r>
          </w:p>
        </w:tc>
        <w:tc>
          <w:tcPr>
            <w:tcW w:w="726" w:type="dxa"/>
            <w:gridSpan w:val="12"/>
            <w:shd w:val="clear" w:color="auto" w:fill="F7CAAC"/>
          </w:tcPr>
          <w:p w14:paraId="1FA68D1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683" w:type="dxa"/>
            <w:gridSpan w:val="49"/>
          </w:tcPr>
          <w:p w14:paraId="537E6146" w14:textId="77777777" w:rsidR="000E3448" w:rsidRDefault="000E3448" w:rsidP="000E3448">
            <w:pPr>
              <w:jc w:val="both"/>
            </w:pPr>
            <w:r>
              <w:t>Ing., Ph.D.</w:t>
            </w:r>
          </w:p>
        </w:tc>
      </w:tr>
      <w:tr w:rsidR="00706AEE" w14:paraId="659CD26A" w14:textId="77777777" w:rsidTr="00D321F6">
        <w:tc>
          <w:tcPr>
            <w:tcW w:w="2625" w:type="dxa"/>
            <w:gridSpan w:val="10"/>
            <w:shd w:val="clear" w:color="auto" w:fill="F7CAAC"/>
          </w:tcPr>
          <w:p w14:paraId="24FC851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646" w:type="dxa"/>
            <w:gridSpan w:val="9"/>
          </w:tcPr>
          <w:p w14:paraId="068B4F9A" w14:textId="77777777" w:rsidR="000E3448" w:rsidRDefault="000E3448" w:rsidP="000E3448">
            <w:pPr>
              <w:jc w:val="both"/>
            </w:pPr>
            <w:r>
              <w:t>1978</w:t>
            </w:r>
          </w:p>
        </w:tc>
        <w:tc>
          <w:tcPr>
            <w:tcW w:w="1836" w:type="dxa"/>
            <w:gridSpan w:val="12"/>
            <w:shd w:val="clear" w:color="auto" w:fill="F7CAAC"/>
          </w:tcPr>
          <w:p w14:paraId="297984E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54" w:type="dxa"/>
            <w:gridSpan w:val="19"/>
          </w:tcPr>
          <w:p w14:paraId="35ECC0CD" w14:textId="77777777" w:rsidR="000E3448" w:rsidRDefault="000E3448" w:rsidP="000E3448">
            <w:pPr>
              <w:jc w:val="both"/>
            </w:pPr>
            <w:r w:rsidRPr="00DF31E3">
              <w:t>pp.</w:t>
            </w:r>
          </w:p>
        </w:tc>
        <w:tc>
          <w:tcPr>
            <w:tcW w:w="1020" w:type="dxa"/>
            <w:gridSpan w:val="9"/>
            <w:shd w:val="clear" w:color="auto" w:fill="F7CAAC"/>
          </w:tcPr>
          <w:p w14:paraId="56AD505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6" w:type="dxa"/>
            <w:gridSpan w:val="12"/>
          </w:tcPr>
          <w:p w14:paraId="51F0DC19" w14:textId="77777777" w:rsidR="000E3448" w:rsidRDefault="000E3448" w:rsidP="000E3448">
            <w:pPr>
              <w:jc w:val="both"/>
            </w:pPr>
            <w:r w:rsidRPr="00DF31E3">
              <w:t>40</w:t>
            </w:r>
          </w:p>
        </w:tc>
        <w:tc>
          <w:tcPr>
            <w:tcW w:w="707" w:type="dxa"/>
            <w:gridSpan w:val="24"/>
            <w:shd w:val="clear" w:color="auto" w:fill="F7CAAC"/>
          </w:tcPr>
          <w:p w14:paraId="20387C8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976" w:type="dxa"/>
            <w:gridSpan w:val="25"/>
          </w:tcPr>
          <w:p w14:paraId="320E31E4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DF31E3">
              <w:t>N</w:t>
            </w:r>
          </w:p>
        </w:tc>
      </w:tr>
      <w:tr w:rsidR="000E3448" w14:paraId="42369E13" w14:textId="77777777" w:rsidTr="00D321F6">
        <w:tc>
          <w:tcPr>
            <w:tcW w:w="5107" w:type="dxa"/>
            <w:gridSpan w:val="31"/>
            <w:shd w:val="clear" w:color="auto" w:fill="F7CAAC"/>
          </w:tcPr>
          <w:p w14:paraId="4C411D8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54" w:type="dxa"/>
            <w:gridSpan w:val="19"/>
          </w:tcPr>
          <w:p w14:paraId="79158E0A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020" w:type="dxa"/>
            <w:gridSpan w:val="9"/>
            <w:shd w:val="clear" w:color="auto" w:fill="F7CAAC"/>
          </w:tcPr>
          <w:p w14:paraId="4AF70DF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6" w:type="dxa"/>
            <w:gridSpan w:val="12"/>
          </w:tcPr>
          <w:p w14:paraId="02DFB226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7" w:type="dxa"/>
            <w:gridSpan w:val="24"/>
            <w:shd w:val="clear" w:color="auto" w:fill="F7CAAC"/>
          </w:tcPr>
          <w:p w14:paraId="5AC2011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976" w:type="dxa"/>
            <w:gridSpan w:val="25"/>
          </w:tcPr>
          <w:p w14:paraId="5FB1C745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1A296F5E" w14:textId="77777777" w:rsidTr="00D321F6">
        <w:tc>
          <w:tcPr>
            <w:tcW w:w="6061" w:type="dxa"/>
            <w:gridSpan w:val="50"/>
            <w:shd w:val="clear" w:color="auto" w:fill="F7CAAC"/>
          </w:tcPr>
          <w:p w14:paraId="445B09FB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46" w:type="dxa"/>
            <w:gridSpan w:val="21"/>
            <w:shd w:val="clear" w:color="auto" w:fill="F7CAAC"/>
          </w:tcPr>
          <w:p w14:paraId="739ABC2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683" w:type="dxa"/>
            <w:gridSpan w:val="49"/>
            <w:shd w:val="clear" w:color="auto" w:fill="F7CAAC"/>
          </w:tcPr>
          <w:p w14:paraId="1231C39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1BFBC525" w14:textId="77777777" w:rsidTr="00D321F6">
        <w:tc>
          <w:tcPr>
            <w:tcW w:w="6061" w:type="dxa"/>
            <w:gridSpan w:val="50"/>
          </w:tcPr>
          <w:p w14:paraId="42A2381F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46" w:type="dxa"/>
            <w:gridSpan w:val="21"/>
          </w:tcPr>
          <w:p w14:paraId="644FE85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683" w:type="dxa"/>
            <w:gridSpan w:val="49"/>
          </w:tcPr>
          <w:p w14:paraId="6890F45F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638ACD4F" w14:textId="77777777" w:rsidTr="00D321F6">
        <w:tc>
          <w:tcPr>
            <w:tcW w:w="6061" w:type="dxa"/>
            <w:gridSpan w:val="50"/>
          </w:tcPr>
          <w:p w14:paraId="24C6CDBF" w14:textId="77777777" w:rsidR="000E3448" w:rsidRDefault="000E3448" w:rsidP="000E3448">
            <w:pPr>
              <w:jc w:val="both"/>
            </w:pPr>
          </w:p>
        </w:tc>
        <w:tc>
          <w:tcPr>
            <w:tcW w:w="1746" w:type="dxa"/>
            <w:gridSpan w:val="21"/>
          </w:tcPr>
          <w:p w14:paraId="79CFDFCA" w14:textId="77777777" w:rsidR="000E3448" w:rsidRDefault="000E3448" w:rsidP="000E3448">
            <w:pPr>
              <w:jc w:val="both"/>
            </w:pPr>
          </w:p>
        </w:tc>
        <w:tc>
          <w:tcPr>
            <w:tcW w:w="2683" w:type="dxa"/>
            <w:gridSpan w:val="49"/>
          </w:tcPr>
          <w:p w14:paraId="36C94C8F" w14:textId="77777777" w:rsidR="000E3448" w:rsidRDefault="000E3448" w:rsidP="000E3448">
            <w:pPr>
              <w:jc w:val="both"/>
            </w:pPr>
          </w:p>
        </w:tc>
      </w:tr>
      <w:tr w:rsidR="000E3448" w14:paraId="502229EA" w14:textId="77777777" w:rsidTr="00D321F6">
        <w:tc>
          <w:tcPr>
            <w:tcW w:w="6061" w:type="dxa"/>
            <w:gridSpan w:val="50"/>
          </w:tcPr>
          <w:p w14:paraId="5EF334DA" w14:textId="77777777" w:rsidR="000E3448" w:rsidRDefault="000E3448" w:rsidP="000E3448">
            <w:pPr>
              <w:jc w:val="both"/>
            </w:pPr>
          </w:p>
        </w:tc>
        <w:tc>
          <w:tcPr>
            <w:tcW w:w="1746" w:type="dxa"/>
            <w:gridSpan w:val="21"/>
          </w:tcPr>
          <w:p w14:paraId="333F7147" w14:textId="77777777" w:rsidR="000E3448" w:rsidRDefault="000E3448" w:rsidP="000E3448">
            <w:pPr>
              <w:jc w:val="both"/>
            </w:pPr>
          </w:p>
        </w:tc>
        <w:tc>
          <w:tcPr>
            <w:tcW w:w="2683" w:type="dxa"/>
            <w:gridSpan w:val="49"/>
          </w:tcPr>
          <w:p w14:paraId="23E981B8" w14:textId="77777777" w:rsidR="000E3448" w:rsidRDefault="000E3448" w:rsidP="000E3448">
            <w:pPr>
              <w:jc w:val="both"/>
            </w:pPr>
          </w:p>
        </w:tc>
      </w:tr>
      <w:tr w:rsidR="000E3448" w14:paraId="52F32B1D" w14:textId="77777777" w:rsidTr="00D321F6">
        <w:tc>
          <w:tcPr>
            <w:tcW w:w="6061" w:type="dxa"/>
            <w:gridSpan w:val="50"/>
          </w:tcPr>
          <w:p w14:paraId="49AEC714" w14:textId="77777777" w:rsidR="000E3448" w:rsidRDefault="000E3448" w:rsidP="000E3448">
            <w:pPr>
              <w:jc w:val="both"/>
            </w:pPr>
          </w:p>
        </w:tc>
        <w:tc>
          <w:tcPr>
            <w:tcW w:w="1746" w:type="dxa"/>
            <w:gridSpan w:val="21"/>
          </w:tcPr>
          <w:p w14:paraId="511838A2" w14:textId="77777777" w:rsidR="000E3448" w:rsidRDefault="000E3448" w:rsidP="000E3448">
            <w:pPr>
              <w:jc w:val="both"/>
            </w:pPr>
          </w:p>
        </w:tc>
        <w:tc>
          <w:tcPr>
            <w:tcW w:w="2683" w:type="dxa"/>
            <w:gridSpan w:val="49"/>
          </w:tcPr>
          <w:p w14:paraId="29418E0C" w14:textId="77777777" w:rsidR="000E3448" w:rsidRDefault="000E3448" w:rsidP="000E3448">
            <w:pPr>
              <w:jc w:val="both"/>
            </w:pPr>
          </w:p>
        </w:tc>
      </w:tr>
      <w:tr w:rsidR="000E3448" w14:paraId="3C9728D9" w14:textId="77777777" w:rsidTr="00D321F6">
        <w:tc>
          <w:tcPr>
            <w:tcW w:w="10490" w:type="dxa"/>
            <w:gridSpan w:val="120"/>
            <w:shd w:val="clear" w:color="auto" w:fill="F7CAAC"/>
          </w:tcPr>
          <w:p w14:paraId="55C9DFAF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36C12934" w14:textId="77777777" w:rsidTr="00D321F6">
        <w:trPr>
          <w:trHeight w:val="323"/>
        </w:trPr>
        <w:tc>
          <w:tcPr>
            <w:tcW w:w="10490" w:type="dxa"/>
            <w:gridSpan w:val="120"/>
            <w:tcBorders>
              <w:top w:val="nil"/>
            </w:tcBorders>
          </w:tcPr>
          <w:p w14:paraId="0E06D25E" w14:textId="568B0EB7" w:rsidR="000E3448" w:rsidRPr="00FC609B" w:rsidRDefault="0048408E" w:rsidP="00FC609B">
            <w:pPr>
              <w:spacing w:before="60" w:after="60"/>
              <w:rPr>
                <w:sz w:val="21"/>
                <w:szCs w:val="21"/>
              </w:rPr>
            </w:pPr>
            <w:r w:rsidRPr="0048408E">
              <w:rPr>
                <w:b/>
                <w:sz w:val="21"/>
                <w:szCs w:val="21"/>
                <w:lang w:val="en-GB"/>
              </w:rPr>
              <w:t>Chemistry and Technology of Surface Active Agents II</w:t>
            </w:r>
            <w:r w:rsidRPr="00FC609B">
              <w:rPr>
                <w:sz w:val="21"/>
                <w:szCs w:val="21"/>
              </w:rPr>
              <w:t xml:space="preserve"> </w:t>
            </w:r>
            <w:r w:rsidR="00FC609B" w:rsidRPr="00FC609B">
              <w:rPr>
                <w:sz w:val="21"/>
                <w:szCs w:val="21"/>
              </w:rPr>
              <w:t>(100% p)</w:t>
            </w:r>
          </w:p>
        </w:tc>
      </w:tr>
      <w:tr w:rsidR="000E3448" w14:paraId="32813603" w14:textId="77777777" w:rsidTr="00D321F6">
        <w:tc>
          <w:tcPr>
            <w:tcW w:w="10490" w:type="dxa"/>
            <w:gridSpan w:val="120"/>
            <w:shd w:val="clear" w:color="auto" w:fill="F7CAAC"/>
          </w:tcPr>
          <w:p w14:paraId="2B568D8D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3BCCFE98" w14:textId="77777777" w:rsidTr="00D321F6">
        <w:trPr>
          <w:trHeight w:val="372"/>
        </w:trPr>
        <w:tc>
          <w:tcPr>
            <w:tcW w:w="10490" w:type="dxa"/>
            <w:gridSpan w:val="120"/>
          </w:tcPr>
          <w:p w14:paraId="2201D820" w14:textId="77777777" w:rsidR="000E3448" w:rsidRPr="007F4090" w:rsidRDefault="000E3448" w:rsidP="000E344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2006: UTB Zlín, FT, </w:t>
            </w:r>
            <w:r w:rsidRPr="007F4090">
              <w:rPr>
                <w:rFonts w:eastAsia="Calibri"/>
                <w:sz w:val="21"/>
                <w:szCs w:val="21"/>
              </w:rPr>
              <w:t xml:space="preserve">SP Chemie a technologie materiálů, </w:t>
            </w:r>
            <w:r w:rsidRPr="007F4090">
              <w:rPr>
                <w:sz w:val="21"/>
                <w:szCs w:val="21"/>
              </w:rPr>
              <w:t xml:space="preserve">obor </w:t>
            </w:r>
            <w:r w:rsidRPr="007F4090">
              <w:rPr>
                <w:bCs/>
                <w:sz w:val="21"/>
                <w:szCs w:val="21"/>
              </w:rPr>
              <w:t>Technologie makromolekulárních látek, Ph.D.</w:t>
            </w:r>
          </w:p>
        </w:tc>
      </w:tr>
      <w:tr w:rsidR="000E3448" w14:paraId="0E181F5C" w14:textId="77777777" w:rsidTr="00D321F6">
        <w:tc>
          <w:tcPr>
            <w:tcW w:w="10490" w:type="dxa"/>
            <w:gridSpan w:val="120"/>
            <w:shd w:val="clear" w:color="auto" w:fill="F7CAAC"/>
          </w:tcPr>
          <w:p w14:paraId="424FE52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3839593B" w14:textId="77777777" w:rsidTr="00D321F6">
        <w:trPr>
          <w:trHeight w:val="713"/>
        </w:trPr>
        <w:tc>
          <w:tcPr>
            <w:tcW w:w="10490" w:type="dxa"/>
            <w:gridSpan w:val="120"/>
          </w:tcPr>
          <w:p w14:paraId="4E77B362" w14:textId="77777777" w:rsidR="000E3448" w:rsidRPr="007F4090" w:rsidRDefault="000E3448" w:rsidP="000E3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2001 – 2002: UTB Zlín, FT, projektový pracovník</w:t>
            </w:r>
          </w:p>
          <w:p w14:paraId="6129A1D2" w14:textId="77777777" w:rsidR="000E3448" w:rsidRPr="007F4090" w:rsidRDefault="000E3448" w:rsidP="007F4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2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2005 – 2010 (2008 – 2010 MD): UTB Zlín, UNI, vědecko-výzkumný pracovník</w:t>
            </w:r>
          </w:p>
          <w:p w14:paraId="1531F2B9" w14:textId="77777777" w:rsidR="000E3448" w:rsidRDefault="000E3448" w:rsidP="000E3448">
            <w:pPr>
              <w:spacing w:after="60"/>
              <w:jc w:val="both"/>
            </w:pPr>
            <w:r w:rsidRPr="007F4090">
              <w:rPr>
                <w:sz w:val="21"/>
                <w:szCs w:val="21"/>
              </w:rPr>
              <w:t>2010 – dosud (2012 – 2015 MD): UTB Zlín, FT, odborný asistent</w:t>
            </w:r>
          </w:p>
        </w:tc>
      </w:tr>
      <w:tr w:rsidR="000E3448" w14:paraId="0CC3DF90" w14:textId="77777777" w:rsidTr="00D321F6">
        <w:trPr>
          <w:trHeight w:val="250"/>
        </w:trPr>
        <w:tc>
          <w:tcPr>
            <w:tcW w:w="10490" w:type="dxa"/>
            <w:gridSpan w:val="120"/>
            <w:shd w:val="clear" w:color="auto" w:fill="F7CAAC"/>
          </w:tcPr>
          <w:p w14:paraId="0B2104DA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0FC1171E" w14:textId="77777777" w:rsidTr="00D321F6">
        <w:trPr>
          <w:trHeight w:val="260"/>
        </w:trPr>
        <w:tc>
          <w:tcPr>
            <w:tcW w:w="10490" w:type="dxa"/>
            <w:gridSpan w:val="120"/>
          </w:tcPr>
          <w:p w14:paraId="51644BE9" w14:textId="77777777" w:rsidR="000E3448" w:rsidRPr="007F4090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7F4090">
              <w:rPr>
                <w:rFonts w:eastAsia="Calibri"/>
                <w:sz w:val="21"/>
                <w:szCs w:val="21"/>
              </w:rPr>
              <w:t xml:space="preserve">– </w:t>
            </w:r>
            <w:r w:rsidRPr="007F4090">
              <w:rPr>
                <w:sz w:val="21"/>
                <w:szCs w:val="21"/>
              </w:rPr>
              <w:t>2017: 4 BP, 1 DP.</w:t>
            </w:r>
          </w:p>
        </w:tc>
      </w:tr>
      <w:tr w:rsidR="00D61919" w14:paraId="12D22255" w14:textId="77777777" w:rsidTr="00D321F6">
        <w:trPr>
          <w:cantSplit/>
        </w:trPr>
        <w:tc>
          <w:tcPr>
            <w:tcW w:w="3271" w:type="dxa"/>
            <w:gridSpan w:val="19"/>
            <w:tcBorders>
              <w:top w:val="single" w:sz="12" w:space="0" w:color="auto"/>
            </w:tcBorders>
            <w:shd w:val="clear" w:color="auto" w:fill="F7CAAC"/>
          </w:tcPr>
          <w:p w14:paraId="7DA09BD5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12" w:type="dxa"/>
            <w:gridSpan w:val="23"/>
            <w:tcBorders>
              <w:top w:val="single" w:sz="12" w:space="0" w:color="auto"/>
            </w:tcBorders>
            <w:shd w:val="clear" w:color="auto" w:fill="F7CAAC"/>
          </w:tcPr>
          <w:p w14:paraId="15873497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5" w:type="dxa"/>
            <w:gridSpan w:val="3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7EF94238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592" w:type="dxa"/>
            <w:gridSpan w:val="4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3B6E557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61919" w14:paraId="531D16C7" w14:textId="77777777" w:rsidTr="00D321F6">
        <w:trPr>
          <w:cantSplit/>
        </w:trPr>
        <w:tc>
          <w:tcPr>
            <w:tcW w:w="3271" w:type="dxa"/>
            <w:gridSpan w:val="19"/>
          </w:tcPr>
          <w:p w14:paraId="227BD7C5" w14:textId="77777777" w:rsidR="000E3448" w:rsidRPr="00F55552" w:rsidRDefault="000E3448" w:rsidP="000E3448">
            <w:pPr>
              <w:jc w:val="both"/>
            </w:pPr>
            <w:r>
              <w:rPr>
                <w:rFonts w:eastAsia="Calibri"/>
                <w:lang w:eastAsia="en-US"/>
              </w:rPr>
              <w:t>---</w:t>
            </w:r>
          </w:p>
        </w:tc>
        <w:tc>
          <w:tcPr>
            <w:tcW w:w="2312" w:type="dxa"/>
            <w:gridSpan w:val="23"/>
          </w:tcPr>
          <w:p w14:paraId="04115F96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5" w:type="dxa"/>
            <w:gridSpan w:val="34"/>
            <w:tcBorders>
              <w:right w:val="single" w:sz="12" w:space="0" w:color="auto"/>
            </w:tcBorders>
          </w:tcPr>
          <w:p w14:paraId="298CA7C1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66" w:type="dxa"/>
            <w:gridSpan w:val="21"/>
            <w:tcBorders>
              <w:left w:val="single" w:sz="12" w:space="0" w:color="auto"/>
            </w:tcBorders>
            <w:shd w:val="clear" w:color="auto" w:fill="F7CAAC"/>
          </w:tcPr>
          <w:p w14:paraId="140C5BAD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24" w:type="dxa"/>
            <w:gridSpan w:val="14"/>
            <w:shd w:val="clear" w:color="auto" w:fill="F7CAAC"/>
          </w:tcPr>
          <w:p w14:paraId="3925B70B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1202" w:type="dxa"/>
            <w:gridSpan w:val="9"/>
            <w:shd w:val="clear" w:color="auto" w:fill="F7CAAC"/>
          </w:tcPr>
          <w:p w14:paraId="76EBE780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61919" w14:paraId="682ACD5F" w14:textId="77777777" w:rsidTr="00D321F6">
        <w:trPr>
          <w:cantSplit/>
          <w:trHeight w:val="70"/>
        </w:trPr>
        <w:tc>
          <w:tcPr>
            <w:tcW w:w="3271" w:type="dxa"/>
            <w:gridSpan w:val="19"/>
            <w:shd w:val="clear" w:color="auto" w:fill="F7CAAC"/>
          </w:tcPr>
          <w:p w14:paraId="1DFFC51C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312" w:type="dxa"/>
            <w:gridSpan w:val="23"/>
            <w:shd w:val="clear" w:color="auto" w:fill="F7CAAC"/>
          </w:tcPr>
          <w:p w14:paraId="78397D77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5" w:type="dxa"/>
            <w:gridSpan w:val="34"/>
            <w:tcBorders>
              <w:right w:val="single" w:sz="12" w:space="0" w:color="auto"/>
            </w:tcBorders>
            <w:shd w:val="clear" w:color="auto" w:fill="F7CAAC"/>
          </w:tcPr>
          <w:p w14:paraId="508F2435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66" w:type="dxa"/>
            <w:gridSpan w:val="21"/>
            <w:vMerge w:val="restart"/>
            <w:tcBorders>
              <w:left w:val="single" w:sz="12" w:space="0" w:color="auto"/>
            </w:tcBorders>
          </w:tcPr>
          <w:p w14:paraId="1E6CE756" w14:textId="77777777" w:rsidR="000E3448" w:rsidRPr="007B553E" w:rsidRDefault="000E3448" w:rsidP="000E3448">
            <w:pPr>
              <w:jc w:val="both"/>
              <w:rPr>
                <w:b/>
              </w:rPr>
            </w:pPr>
            <w:r w:rsidRPr="007B553E">
              <w:rPr>
                <w:b/>
              </w:rPr>
              <w:t>114</w:t>
            </w:r>
          </w:p>
        </w:tc>
        <w:tc>
          <w:tcPr>
            <w:tcW w:w="724" w:type="dxa"/>
            <w:gridSpan w:val="14"/>
            <w:vMerge w:val="restart"/>
          </w:tcPr>
          <w:p w14:paraId="52F39F2A" w14:textId="77777777" w:rsidR="000E3448" w:rsidRPr="007B553E" w:rsidRDefault="000E3448" w:rsidP="000E3448">
            <w:pPr>
              <w:jc w:val="both"/>
              <w:rPr>
                <w:b/>
              </w:rPr>
            </w:pPr>
            <w:r w:rsidRPr="007B553E">
              <w:rPr>
                <w:b/>
              </w:rPr>
              <w:t>106</w:t>
            </w:r>
          </w:p>
        </w:tc>
        <w:tc>
          <w:tcPr>
            <w:tcW w:w="1202" w:type="dxa"/>
            <w:gridSpan w:val="9"/>
            <w:vMerge w:val="restart"/>
          </w:tcPr>
          <w:p w14:paraId="672DEEB0" w14:textId="77777777" w:rsidR="000E3448" w:rsidRPr="007B553E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7B553E">
              <w:rPr>
                <w:b/>
                <w:sz w:val="18"/>
                <w:szCs w:val="18"/>
              </w:rPr>
              <w:t>neevid.</w:t>
            </w:r>
          </w:p>
        </w:tc>
      </w:tr>
      <w:tr w:rsidR="00D61919" w14:paraId="255ED25C" w14:textId="77777777" w:rsidTr="00D321F6">
        <w:trPr>
          <w:trHeight w:val="205"/>
        </w:trPr>
        <w:tc>
          <w:tcPr>
            <w:tcW w:w="3271" w:type="dxa"/>
            <w:gridSpan w:val="19"/>
          </w:tcPr>
          <w:p w14:paraId="4D15A3E1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2" w:type="dxa"/>
            <w:gridSpan w:val="23"/>
          </w:tcPr>
          <w:p w14:paraId="523CDDEE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5" w:type="dxa"/>
            <w:gridSpan w:val="34"/>
            <w:tcBorders>
              <w:right w:val="single" w:sz="12" w:space="0" w:color="auto"/>
            </w:tcBorders>
          </w:tcPr>
          <w:p w14:paraId="041AE29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66" w:type="dxa"/>
            <w:gridSpan w:val="21"/>
            <w:vMerge/>
            <w:tcBorders>
              <w:left w:val="single" w:sz="12" w:space="0" w:color="auto"/>
            </w:tcBorders>
            <w:vAlign w:val="center"/>
          </w:tcPr>
          <w:p w14:paraId="16732FEB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24" w:type="dxa"/>
            <w:gridSpan w:val="14"/>
            <w:vMerge/>
            <w:vAlign w:val="center"/>
          </w:tcPr>
          <w:p w14:paraId="5C021047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1202" w:type="dxa"/>
            <w:gridSpan w:val="9"/>
            <w:vMerge/>
            <w:vAlign w:val="center"/>
          </w:tcPr>
          <w:p w14:paraId="56375FB0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6945D0A1" w14:textId="77777777" w:rsidTr="00D321F6">
        <w:tc>
          <w:tcPr>
            <w:tcW w:w="10490" w:type="dxa"/>
            <w:gridSpan w:val="120"/>
            <w:shd w:val="clear" w:color="auto" w:fill="F7CAAC"/>
          </w:tcPr>
          <w:p w14:paraId="41B8CAB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0098EB5B" w14:textId="77777777" w:rsidTr="00D321F6">
        <w:trPr>
          <w:trHeight w:val="283"/>
        </w:trPr>
        <w:tc>
          <w:tcPr>
            <w:tcW w:w="10490" w:type="dxa"/>
            <w:gridSpan w:val="120"/>
          </w:tcPr>
          <w:p w14:paraId="36619DE2" w14:textId="77777777" w:rsidR="000E3448" w:rsidRPr="007F4090" w:rsidRDefault="000E3448" w:rsidP="007F4090">
            <w:pPr>
              <w:spacing w:before="120" w:after="120"/>
              <w:jc w:val="both"/>
              <w:rPr>
                <w:color w:val="212121"/>
                <w:sz w:val="21"/>
                <w:szCs w:val="21"/>
                <w:shd w:val="clear" w:color="auto" w:fill="FFFFFF"/>
              </w:rPr>
            </w:pPr>
            <w:r w:rsidRPr="007F4090">
              <w:rPr>
                <w:b/>
                <w:caps/>
                <w:color w:val="212121"/>
                <w:sz w:val="21"/>
                <w:szCs w:val="21"/>
                <w:shd w:val="clear" w:color="auto" w:fill="FFFFFF"/>
              </w:rPr>
              <w:t>Sedlaříková, J. (40%)</w:t>
            </w:r>
            <w:r w:rsidRPr="007F4090">
              <w:rPr>
                <w:caps/>
                <w:color w:val="212121"/>
                <w:sz w:val="21"/>
                <w:szCs w:val="21"/>
                <w:shd w:val="clear" w:color="auto" w:fill="FFFFFF"/>
              </w:rPr>
              <w:t>, Doležalová, M., Egner, P.,</w:t>
            </w:r>
            <w:r w:rsidRPr="007F4090">
              <w:rPr>
                <w:color w:val="212121"/>
                <w:sz w:val="21"/>
                <w:szCs w:val="21"/>
                <w:shd w:val="clear" w:color="auto" w:fill="FFFFFF"/>
              </w:rPr>
              <w:t xml:space="preserve"> et al.: Effect of oregano and marjoram essential oils on the physical and antimicrobial properties of chitosan based systems. </w:t>
            </w:r>
            <w:r w:rsidRPr="007F4090">
              <w:rPr>
                <w:i/>
                <w:color w:val="212121"/>
                <w:sz w:val="21"/>
                <w:szCs w:val="21"/>
                <w:shd w:val="clear" w:color="auto" w:fill="FFFFFF"/>
              </w:rPr>
              <w:t xml:space="preserve">International Journal of Polymer Science </w:t>
            </w:r>
            <w:r w:rsidRPr="007F4090">
              <w:rPr>
                <w:color w:val="212121"/>
                <w:sz w:val="21"/>
                <w:szCs w:val="21"/>
                <w:shd w:val="clear" w:color="auto" w:fill="FFFFFF"/>
              </w:rPr>
              <w:t>2017</w:t>
            </w:r>
            <w:r w:rsidRPr="007F4090">
              <w:rPr>
                <w:i/>
                <w:color w:val="212121"/>
                <w:sz w:val="21"/>
                <w:szCs w:val="21"/>
                <w:shd w:val="clear" w:color="auto" w:fill="FFFFFF"/>
              </w:rPr>
              <w:t xml:space="preserve">, </w:t>
            </w:r>
            <w:r w:rsidRPr="007F4090">
              <w:rPr>
                <w:color w:val="212121"/>
                <w:sz w:val="21"/>
                <w:szCs w:val="21"/>
                <w:shd w:val="clear" w:color="auto" w:fill="FFFFFF"/>
              </w:rPr>
              <w:t xml:space="preserve">Art. No. 2593863, </w:t>
            </w:r>
            <w:r w:rsidRPr="007F4090">
              <w:rPr>
                <w:b/>
                <w:color w:val="212121"/>
                <w:sz w:val="21"/>
                <w:szCs w:val="21"/>
                <w:shd w:val="clear" w:color="auto" w:fill="FFFFFF"/>
              </w:rPr>
              <w:t>2017</w:t>
            </w:r>
            <w:r w:rsidRPr="007F4090">
              <w:rPr>
                <w:color w:val="212121"/>
                <w:sz w:val="21"/>
                <w:szCs w:val="21"/>
                <w:shd w:val="clear" w:color="auto" w:fill="FFFFFF"/>
              </w:rPr>
              <w:t xml:space="preserve">. </w:t>
            </w:r>
          </w:p>
          <w:p w14:paraId="59F2C86F" w14:textId="77777777" w:rsidR="000E3448" w:rsidRPr="007F4090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caps/>
                <w:color w:val="212121"/>
                <w:sz w:val="21"/>
                <w:szCs w:val="21"/>
                <w:shd w:val="clear" w:color="auto" w:fill="FFFFFF"/>
              </w:rPr>
              <w:t>Egner, P., Kašpárková, V., Pavlačková, J</w:t>
            </w:r>
            <w:r w:rsidRPr="007F4090">
              <w:rPr>
                <w:color w:val="212121"/>
                <w:sz w:val="21"/>
                <w:szCs w:val="21"/>
                <w:shd w:val="clear" w:color="auto" w:fill="FFFFFF"/>
              </w:rPr>
              <w:t xml:space="preserve">., </w:t>
            </w:r>
            <w:r w:rsidRPr="007F4090">
              <w:rPr>
                <w:b/>
                <w:caps/>
                <w:color w:val="212121"/>
                <w:sz w:val="21"/>
                <w:szCs w:val="21"/>
                <w:shd w:val="clear" w:color="auto" w:fill="FFFFFF"/>
              </w:rPr>
              <w:t>Sedlaříková, J. (5%)</w:t>
            </w:r>
            <w:r w:rsidRPr="007F4090">
              <w:rPr>
                <w:caps/>
                <w:color w:val="212121"/>
                <w:sz w:val="21"/>
                <w:szCs w:val="21"/>
                <w:shd w:val="clear" w:color="auto" w:fill="FFFFFF"/>
              </w:rPr>
              <w:t>, PINĎÁKOVÁ, L</w:t>
            </w:r>
            <w:r w:rsidRPr="007F4090">
              <w:rPr>
                <w:color w:val="212121"/>
                <w:sz w:val="21"/>
                <w:szCs w:val="21"/>
                <w:shd w:val="clear" w:color="auto" w:fill="FFFFFF"/>
              </w:rPr>
              <w:t xml:space="preserve">.: Effect of process parameters and methylcellulose supplementation on the properties of n-undecane emulsions. </w:t>
            </w:r>
            <w:r w:rsidRPr="007F4090">
              <w:rPr>
                <w:i/>
                <w:color w:val="212121"/>
                <w:sz w:val="21"/>
                <w:szCs w:val="21"/>
                <w:shd w:val="clear" w:color="auto" w:fill="FFFFFF"/>
              </w:rPr>
              <w:t xml:space="preserve">Journal of Dispersion Science and Technology </w:t>
            </w:r>
            <w:r w:rsidRPr="007F4090">
              <w:rPr>
                <w:color w:val="212121"/>
                <w:sz w:val="21"/>
                <w:szCs w:val="21"/>
                <w:shd w:val="clear" w:color="auto" w:fill="FFFFFF"/>
              </w:rPr>
              <w:t xml:space="preserve">38(6), 775-781, </w:t>
            </w:r>
            <w:r w:rsidRPr="007F4090">
              <w:rPr>
                <w:b/>
                <w:color w:val="212121"/>
                <w:sz w:val="21"/>
                <w:szCs w:val="21"/>
                <w:shd w:val="clear" w:color="auto" w:fill="FFFFFF"/>
              </w:rPr>
              <w:t>2017</w:t>
            </w:r>
            <w:r w:rsidRPr="007F4090">
              <w:rPr>
                <w:color w:val="212121"/>
                <w:sz w:val="21"/>
                <w:szCs w:val="21"/>
                <w:shd w:val="clear" w:color="auto" w:fill="FFFFFF"/>
              </w:rPr>
              <w:t xml:space="preserve">. </w:t>
            </w:r>
          </w:p>
          <w:p w14:paraId="5200224A" w14:textId="633222CF" w:rsidR="000E3448" w:rsidRPr="007F4090" w:rsidRDefault="00B86887" w:rsidP="007F4090">
            <w:pPr>
              <w:spacing w:before="120" w:after="120"/>
              <w:jc w:val="both"/>
              <w:rPr>
                <w:caps/>
                <w:color w:val="000000"/>
                <w:sz w:val="21"/>
                <w:szCs w:val="21"/>
              </w:rPr>
            </w:pPr>
            <w:r w:rsidRPr="007F4090">
              <w:rPr>
                <w:b/>
                <w:caps/>
                <w:color w:val="000000"/>
                <w:sz w:val="21"/>
                <w:szCs w:val="21"/>
              </w:rPr>
              <w:t xml:space="preserve">SEDLAŘíKOVÁ, </w:t>
            </w:r>
            <w:r w:rsidR="000E3448" w:rsidRPr="007F4090">
              <w:rPr>
                <w:b/>
                <w:caps/>
                <w:color w:val="000000"/>
                <w:sz w:val="21"/>
                <w:szCs w:val="21"/>
              </w:rPr>
              <w:t>J. (80%)</w:t>
            </w:r>
            <w:r w:rsidR="000E3448" w:rsidRPr="007F4090">
              <w:rPr>
                <w:caps/>
                <w:color w:val="000000"/>
                <w:sz w:val="21"/>
                <w:szCs w:val="21"/>
              </w:rPr>
              <w:t xml:space="preserve">, KREJČÍ, J., EGNER, P., PAVLAČKOVÁ, J.: </w:t>
            </w:r>
            <w:r w:rsidR="000E3448" w:rsidRPr="007F4090">
              <w:rPr>
                <w:sz w:val="21"/>
                <w:szCs w:val="21"/>
              </w:rPr>
              <w:t xml:space="preserve">Interakce chitosanu s anionickým tenzidem. </w:t>
            </w:r>
            <w:r w:rsidR="000E3448" w:rsidRPr="007F4090">
              <w:rPr>
                <w:i/>
                <w:sz w:val="21"/>
                <w:szCs w:val="21"/>
              </w:rPr>
              <w:t>Sborník přednášek z IL. semináře o tenzidech a detergentech</w:t>
            </w:r>
            <w:r w:rsidR="000E3448" w:rsidRPr="007F4090">
              <w:rPr>
                <w:sz w:val="21"/>
                <w:szCs w:val="21"/>
              </w:rPr>
              <w:t xml:space="preserve">. Pardubice: Univerzita Pardubice, </w:t>
            </w:r>
            <w:r w:rsidR="000E3448" w:rsidRPr="007F4090">
              <w:rPr>
                <w:b/>
                <w:sz w:val="21"/>
                <w:szCs w:val="21"/>
              </w:rPr>
              <w:t>2016</w:t>
            </w:r>
            <w:r w:rsidR="000E3448" w:rsidRPr="007F4090">
              <w:rPr>
                <w:sz w:val="21"/>
                <w:szCs w:val="21"/>
              </w:rPr>
              <w:t xml:space="preserve">. ISBN 978-80-7560-012-7. </w:t>
            </w:r>
          </w:p>
          <w:p w14:paraId="6A305429" w14:textId="77777777" w:rsidR="000E3448" w:rsidRPr="007F4090" w:rsidRDefault="000E3448" w:rsidP="007F4090">
            <w:pPr>
              <w:pStyle w:val="Zkladntext"/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caps/>
                <w:color w:val="000000"/>
                <w:sz w:val="21"/>
                <w:szCs w:val="21"/>
              </w:rPr>
              <w:t xml:space="preserve">MERCHAN, M., </w:t>
            </w:r>
            <w:r w:rsidRPr="007F4090">
              <w:rPr>
                <w:b/>
                <w:caps/>
                <w:color w:val="000000"/>
                <w:sz w:val="21"/>
                <w:szCs w:val="21"/>
              </w:rPr>
              <w:t>SEDLAŘÍKOVÁ, J.</w:t>
            </w:r>
            <w:r w:rsidRPr="007F4090">
              <w:rPr>
                <w:caps/>
                <w:color w:val="000000"/>
                <w:sz w:val="21"/>
                <w:szCs w:val="21"/>
              </w:rPr>
              <w:t xml:space="preserve"> </w:t>
            </w:r>
            <w:r w:rsidRPr="007F4090">
              <w:rPr>
                <w:b/>
                <w:caps/>
                <w:color w:val="000000"/>
                <w:sz w:val="21"/>
                <w:szCs w:val="21"/>
              </w:rPr>
              <w:t>(50%)</w:t>
            </w:r>
            <w:r w:rsidRPr="007F4090">
              <w:rPr>
                <w:caps/>
                <w:color w:val="000000"/>
                <w:sz w:val="21"/>
                <w:szCs w:val="21"/>
              </w:rPr>
              <w:t xml:space="preserve">, VESEL, A., sedlařík, v., sáha, p.: </w:t>
            </w:r>
            <w:r w:rsidRPr="007F4090">
              <w:rPr>
                <w:color w:val="000000"/>
                <w:sz w:val="21"/>
                <w:szCs w:val="21"/>
              </w:rPr>
              <w:t xml:space="preserve">Antimicrobial silver nitrate-doped polyvinyl chloride část films: Influence of solvent on morphology and mechanical properties. </w:t>
            </w:r>
            <w:r w:rsidRPr="007F4090">
              <w:rPr>
                <w:i/>
                <w:color w:val="000000"/>
                <w:sz w:val="21"/>
                <w:szCs w:val="21"/>
              </w:rPr>
              <w:t>International Journal of Polymeric Materials and Polymeric Biomaterials</w:t>
            </w:r>
            <w:r w:rsidRPr="007F4090">
              <w:rPr>
                <w:color w:val="000000"/>
                <w:sz w:val="21"/>
                <w:szCs w:val="21"/>
              </w:rPr>
              <w:t xml:space="preserve"> 62, 101-108, </w:t>
            </w:r>
            <w:r w:rsidRPr="007F4090">
              <w:rPr>
                <w:b/>
                <w:color w:val="000000"/>
                <w:sz w:val="21"/>
                <w:szCs w:val="21"/>
              </w:rPr>
              <w:t>2013</w:t>
            </w:r>
            <w:r w:rsidRPr="007F4090">
              <w:rPr>
                <w:color w:val="000000"/>
                <w:sz w:val="21"/>
                <w:szCs w:val="21"/>
              </w:rPr>
              <w:t xml:space="preserve">. </w:t>
            </w:r>
            <w:r w:rsidRPr="007F4090">
              <w:rPr>
                <w:sz w:val="21"/>
                <w:szCs w:val="21"/>
              </w:rPr>
              <w:t xml:space="preserve">ISSN 0091-4037. </w:t>
            </w:r>
          </w:p>
          <w:p w14:paraId="5B199C95" w14:textId="77777777" w:rsidR="000E3448" w:rsidRDefault="000E3448" w:rsidP="007F4090">
            <w:pPr>
              <w:pStyle w:val="Zkladntext"/>
              <w:spacing w:before="120" w:after="120"/>
              <w:jc w:val="both"/>
              <w:rPr>
                <w:b/>
              </w:rPr>
            </w:pPr>
            <w:r w:rsidRPr="007F4090">
              <w:rPr>
                <w:sz w:val="21"/>
                <w:szCs w:val="21"/>
              </w:rPr>
              <w:t xml:space="preserve">Projekt CZ.1.07_2.2.00_28.0132 Zvyšování exkluzivity výuky technologie tuků, kosmetiky a detergentů – spoluřešitel. Hlavní řešitel: UTB ve Zlíně. Doba řešení: </w:t>
            </w:r>
            <w:r w:rsidRPr="007F4090">
              <w:rPr>
                <w:b/>
                <w:sz w:val="21"/>
                <w:szCs w:val="21"/>
              </w:rPr>
              <w:t>2012 – 2015</w:t>
            </w:r>
            <w:r w:rsidRPr="007F4090">
              <w:rPr>
                <w:sz w:val="21"/>
                <w:szCs w:val="21"/>
              </w:rPr>
              <w:t>.</w:t>
            </w:r>
          </w:p>
        </w:tc>
      </w:tr>
      <w:tr w:rsidR="000E3448" w14:paraId="0E9BBF3B" w14:textId="77777777" w:rsidTr="00D321F6">
        <w:trPr>
          <w:trHeight w:val="218"/>
        </w:trPr>
        <w:tc>
          <w:tcPr>
            <w:tcW w:w="10490" w:type="dxa"/>
            <w:gridSpan w:val="120"/>
            <w:shd w:val="clear" w:color="auto" w:fill="F7CAAC"/>
          </w:tcPr>
          <w:p w14:paraId="0589B2C4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1B4D45F0" w14:textId="77777777" w:rsidTr="00D321F6">
        <w:trPr>
          <w:trHeight w:val="328"/>
        </w:trPr>
        <w:tc>
          <w:tcPr>
            <w:tcW w:w="10490" w:type="dxa"/>
            <w:gridSpan w:val="120"/>
          </w:tcPr>
          <w:p w14:paraId="6471FEB2" w14:textId="77777777" w:rsidR="000E3448" w:rsidRPr="007F4090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2004: Universidade Tecnica de Lisboa, Instituto Superior Tecnico, Portugalsko (3 měsíce)</w:t>
            </w:r>
          </w:p>
          <w:p w14:paraId="1EE367C6" w14:textId="77777777" w:rsidR="00513C2B" w:rsidRDefault="00513C2B" w:rsidP="000E3448">
            <w:pPr>
              <w:spacing w:before="60" w:after="60"/>
              <w:jc w:val="both"/>
              <w:rPr>
                <w:sz w:val="21"/>
                <w:szCs w:val="21"/>
              </w:rPr>
            </w:pPr>
          </w:p>
          <w:p w14:paraId="0803F7FC" w14:textId="37BF9AC6" w:rsidR="007F4090" w:rsidRPr="007F4090" w:rsidRDefault="007F4090" w:rsidP="000E3448">
            <w:pPr>
              <w:spacing w:before="60" w:after="60"/>
              <w:jc w:val="both"/>
              <w:rPr>
                <w:sz w:val="21"/>
                <w:szCs w:val="21"/>
              </w:rPr>
            </w:pPr>
          </w:p>
        </w:tc>
      </w:tr>
      <w:tr w:rsidR="00D61919" w14:paraId="51E51EE3" w14:textId="77777777" w:rsidTr="00353B6C">
        <w:trPr>
          <w:cantSplit/>
          <w:trHeight w:val="499"/>
        </w:trPr>
        <w:tc>
          <w:tcPr>
            <w:tcW w:w="2387" w:type="dxa"/>
            <w:shd w:val="clear" w:color="auto" w:fill="F7CAAC"/>
          </w:tcPr>
          <w:p w14:paraId="7E80C77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94" w:type="dxa"/>
            <w:gridSpan w:val="58"/>
          </w:tcPr>
          <w:p w14:paraId="2D71AE0C" w14:textId="77777777" w:rsidR="000E3448" w:rsidRDefault="000E3448" w:rsidP="000E3448">
            <w:pPr>
              <w:jc w:val="both"/>
            </w:pPr>
          </w:p>
        </w:tc>
        <w:tc>
          <w:tcPr>
            <w:tcW w:w="817" w:type="dxa"/>
            <w:gridSpan w:val="17"/>
            <w:shd w:val="clear" w:color="auto" w:fill="F7CAAC"/>
          </w:tcPr>
          <w:p w14:paraId="7D2EDFA4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592" w:type="dxa"/>
            <w:gridSpan w:val="44"/>
          </w:tcPr>
          <w:p w14:paraId="0A469C41" w14:textId="77777777" w:rsidR="000E3448" w:rsidRDefault="000E3448" w:rsidP="000E3448">
            <w:pPr>
              <w:jc w:val="both"/>
            </w:pPr>
          </w:p>
        </w:tc>
      </w:tr>
      <w:tr w:rsidR="000E3448" w14:paraId="4B7D49E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46F54C4F" w14:textId="77777777" w:rsidR="000E3448" w:rsidRDefault="000E3448" w:rsidP="000E3448">
            <w:pPr>
              <w:jc w:val="both"/>
            </w:pPr>
            <w:r>
              <w:rPr>
                <w:b/>
                <w:sz w:val="28"/>
              </w:rPr>
              <w:t>C-I – Personální zabezpečení</w:t>
            </w:r>
          </w:p>
        </w:tc>
      </w:tr>
      <w:tr w:rsidR="000E3448" w14:paraId="4DBA9333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39" w:type="dxa"/>
            <w:gridSpan w:val="12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0898055" w14:textId="77777777" w:rsidR="000E3448" w:rsidRDefault="000E3448" w:rsidP="000E3448">
            <w:pPr>
              <w:jc w:val="both"/>
            </w:pPr>
            <w:r>
              <w:rPr>
                <w:b/>
              </w:rPr>
              <w:t>Vysoká škola</w:t>
            </w:r>
          </w:p>
        </w:tc>
        <w:tc>
          <w:tcPr>
            <w:tcW w:w="7851" w:type="dxa"/>
            <w:gridSpan w:val="10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0D0D0D" w14:textId="77777777" w:rsidR="000E3448" w:rsidRDefault="000E3448" w:rsidP="000E3448">
            <w:pPr>
              <w:jc w:val="both"/>
            </w:pPr>
            <w:r>
              <w:t>Univerzita Tomáše Bati ve Zlíně</w:t>
            </w:r>
          </w:p>
        </w:tc>
      </w:tr>
      <w:tr w:rsidR="000E3448" w14:paraId="411B5C51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3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9ADDF73" w14:textId="77777777" w:rsidR="000E3448" w:rsidRDefault="000E3448" w:rsidP="000E3448">
            <w:pPr>
              <w:jc w:val="both"/>
            </w:pPr>
            <w:r>
              <w:rPr>
                <w:b/>
              </w:rPr>
              <w:t>Součást vysoké školy</w:t>
            </w:r>
          </w:p>
        </w:tc>
        <w:tc>
          <w:tcPr>
            <w:tcW w:w="7851" w:type="dxa"/>
            <w:gridSpan w:val="10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620309" w14:textId="77777777" w:rsidR="000E3448" w:rsidRDefault="000E3448" w:rsidP="000E3448">
            <w:pPr>
              <w:jc w:val="both"/>
            </w:pPr>
            <w:r>
              <w:t>Fakulta technologická</w:t>
            </w:r>
          </w:p>
        </w:tc>
      </w:tr>
      <w:tr w:rsidR="000E3448" w14:paraId="50AC8333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3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1B16691" w14:textId="77777777" w:rsidR="000E3448" w:rsidRDefault="000E3448" w:rsidP="000E3448">
            <w:pPr>
              <w:jc w:val="both"/>
            </w:pPr>
            <w:r>
              <w:rPr>
                <w:b/>
              </w:rPr>
              <w:t>Název studijního programu</w:t>
            </w:r>
          </w:p>
        </w:tc>
        <w:tc>
          <w:tcPr>
            <w:tcW w:w="7851" w:type="dxa"/>
            <w:gridSpan w:val="10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B8AC08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D61919" w14:paraId="44CB3A7E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3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53222A2" w14:textId="77777777" w:rsidR="000E3448" w:rsidRPr="00A5407D" w:rsidRDefault="000E3448" w:rsidP="000E3448">
            <w:pPr>
              <w:jc w:val="both"/>
              <w:rPr>
                <w:b/>
              </w:rPr>
            </w:pPr>
            <w:r w:rsidRPr="00A5407D">
              <w:rPr>
                <w:b/>
              </w:rPr>
              <w:t>Jméno a příjmení</w:t>
            </w:r>
          </w:p>
        </w:tc>
        <w:tc>
          <w:tcPr>
            <w:tcW w:w="4455" w:type="dxa"/>
            <w:gridSpan w:val="4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6751ED" w14:textId="77777777" w:rsidR="000E3448" w:rsidRPr="00A5407D" w:rsidRDefault="000E3448" w:rsidP="000E3448">
            <w:pPr>
              <w:jc w:val="both"/>
              <w:rPr>
                <w:b/>
              </w:rPr>
            </w:pPr>
            <w:bookmarkStart w:id="80" w:name="Šenkárová"/>
            <w:bookmarkEnd w:id="80"/>
            <w:r w:rsidRPr="00A5407D">
              <w:rPr>
                <w:b/>
              </w:rPr>
              <w:t>Lenka Šenkárová (roz. Veverková)</w:t>
            </w:r>
          </w:p>
        </w:tc>
        <w:tc>
          <w:tcPr>
            <w:tcW w:w="72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9BEF053" w14:textId="77777777" w:rsidR="000E3448" w:rsidRDefault="000E3448" w:rsidP="000E3448">
            <w:pPr>
              <w:jc w:val="both"/>
            </w:pPr>
            <w:r>
              <w:rPr>
                <w:b/>
              </w:rPr>
              <w:t>Tituly</w:t>
            </w:r>
          </w:p>
        </w:tc>
        <w:tc>
          <w:tcPr>
            <w:tcW w:w="2672" w:type="dxa"/>
            <w:gridSpan w:val="4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168A79" w14:textId="77777777" w:rsidR="000E3448" w:rsidRDefault="000E3448" w:rsidP="000E3448">
            <w:pPr>
              <w:jc w:val="both"/>
            </w:pPr>
            <w:r>
              <w:t>Ing., Ph.D.</w:t>
            </w:r>
          </w:p>
        </w:tc>
      </w:tr>
      <w:tr w:rsidR="00D61919" w14:paraId="0E597A32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3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38FDB40" w14:textId="77777777" w:rsidR="000E3448" w:rsidRDefault="000E3448" w:rsidP="000E3448">
            <w:pPr>
              <w:jc w:val="both"/>
            </w:pPr>
            <w:r>
              <w:rPr>
                <w:b/>
              </w:rPr>
              <w:t>Rok narození</w:t>
            </w:r>
          </w:p>
        </w:tc>
        <w:tc>
          <w:tcPr>
            <w:tcW w:w="64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DAFA2D" w14:textId="77777777" w:rsidR="000E3448" w:rsidRDefault="000E3448" w:rsidP="000E3448">
            <w:pPr>
              <w:jc w:val="both"/>
              <w:rPr>
                <w:b/>
              </w:rPr>
            </w:pPr>
            <w:r>
              <w:t>1984</w:t>
            </w:r>
          </w:p>
        </w:tc>
        <w:tc>
          <w:tcPr>
            <w:tcW w:w="177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BBC2E3E" w14:textId="77777777" w:rsidR="000E3448" w:rsidRDefault="000E3448" w:rsidP="000E3448">
            <w:pPr>
              <w:jc w:val="both"/>
            </w:pPr>
            <w:r>
              <w:rPr>
                <w:b/>
              </w:rPr>
              <w:t>typ vztahu k VŠ</w:t>
            </w:r>
          </w:p>
        </w:tc>
        <w:tc>
          <w:tcPr>
            <w:tcW w:w="1017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46EC93" w14:textId="77777777" w:rsidR="000E3448" w:rsidRDefault="000E3448" w:rsidP="000E3448">
            <w:pPr>
              <w:jc w:val="both"/>
              <w:rPr>
                <w:b/>
              </w:rPr>
            </w:pPr>
            <w:r>
              <w:t>pp.</w:t>
            </w:r>
          </w:p>
        </w:tc>
        <w:tc>
          <w:tcPr>
            <w:tcW w:w="1021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4EE7F93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72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A0D869" w14:textId="77777777" w:rsidR="000E3448" w:rsidRDefault="000E3448" w:rsidP="000E3448">
            <w:pPr>
              <w:jc w:val="both"/>
              <w:rPr>
                <w:b/>
              </w:rPr>
            </w:pPr>
            <w:r>
              <w:t>40</w:t>
            </w:r>
          </w:p>
        </w:tc>
        <w:tc>
          <w:tcPr>
            <w:tcW w:w="621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19AFBD9" w14:textId="77777777" w:rsidR="000E3448" w:rsidRDefault="000E3448" w:rsidP="000E3448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2051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BCAD85" w14:textId="77777777" w:rsidR="000E3448" w:rsidRDefault="000E3448" w:rsidP="000E3448">
            <w:pPr>
              <w:jc w:val="both"/>
            </w:pPr>
            <w:r>
              <w:t>N</w:t>
            </w:r>
          </w:p>
        </w:tc>
      </w:tr>
      <w:tr w:rsidR="000E3448" w14:paraId="342E7DAD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056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9B19075" w14:textId="77777777" w:rsidR="000E3448" w:rsidRDefault="000E3448" w:rsidP="000E3448">
            <w:pPr>
              <w:jc w:val="both"/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17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FF8623" w14:textId="77777777" w:rsidR="000E3448" w:rsidRDefault="000E3448" w:rsidP="000E3448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1021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4C9B7F2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72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A28079" w14:textId="77777777" w:rsidR="000E3448" w:rsidRDefault="000E3448" w:rsidP="000E3448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621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A279FB0" w14:textId="77777777" w:rsidR="000E3448" w:rsidRDefault="000E3448" w:rsidP="000E3448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2051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25F4D5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7B1928E4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073" w:type="dxa"/>
            <w:gridSpan w:val="5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69817B5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45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3D26DF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672" w:type="dxa"/>
            <w:gridSpan w:val="4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AD29132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</w:tr>
      <w:tr w:rsidR="000E3448" w14:paraId="4536CF8F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073" w:type="dxa"/>
            <w:gridSpan w:val="5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42AB3E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45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B0191B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672" w:type="dxa"/>
            <w:gridSpan w:val="4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BFE165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7BAB256A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073" w:type="dxa"/>
            <w:gridSpan w:val="5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C58221" w14:textId="77777777" w:rsidR="000E3448" w:rsidRDefault="000E3448" w:rsidP="000E3448">
            <w:pPr>
              <w:jc w:val="both"/>
            </w:pPr>
          </w:p>
        </w:tc>
        <w:tc>
          <w:tcPr>
            <w:tcW w:w="1745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1E1C61" w14:textId="77777777" w:rsidR="000E3448" w:rsidRDefault="000E3448" w:rsidP="000E3448">
            <w:pPr>
              <w:jc w:val="both"/>
            </w:pPr>
          </w:p>
        </w:tc>
        <w:tc>
          <w:tcPr>
            <w:tcW w:w="2672" w:type="dxa"/>
            <w:gridSpan w:val="4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33A0C2" w14:textId="77777777" w:rsidR="000E3448" w:rsidRDefault="000E3448" w:rsidP="000E3448">
            <w:pPr>
              <w:jc w:val="both"/>
            </w:pPr>
          </w:p>
        </w:tc>
      </w:tr>
      <w:tr w:rsidR="000E3448" w14:paraId="54E9B29B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073" w:type="dxa"/>
            <w:gridSpan w:val="5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C745EC" w14:textId="77777777" w:rsidR="000E3448" w:rsidRDefault="000E3448" w:rsidP="000E3448">
            <w:pPr>
              <w:jc w:val="both"/>
            </w:pPr>
          </w:p>
        </w:tc>
        <w:tc>
          <w:tcPr>
            <w:tcW w:w="1745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D256A9" w14:textId="77777777" w:rsidR="000E3448" w:rsidRDefault="000E3448" w:rsidP="000E3448">
            <w:pPr>
              <w:jc w:val="both"/>
            </w:pPr>
          </w:p>
        </w:tc>
        <w:tc>
          <w:tcPr>
            <w:tcW w:w="2672" w:type="dxa"/>
            <w:gridSpan w:val="4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5368D7" w14:textId="77777777" w:rsidR="000E3448" w:rsidRDefault="000E3448" w:rsidP="000E3448">
            <w:pPr>
              <w:jc w:val="both"/>
            </w:pPr>
          </w:p>
        </w:tc>
      </w:tr>
      <w:tr w:rsidR="000E3448" w14:paraId="17C6EAFB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073" w:type="dxa"/>
            <w:gridSpan w:val="5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75CE7D" w14:textId="77777777" w:rsidR="000E3448" w:rsidRDefault="000E3448" w:rsidP="000E3448">
            <w:pPr>
              <w:jc w:val="both"/>
            </w:pPr>
          </w:p>
        </w:tc>
        <w:tc>
          <w:tcPr>
            <w:tcW w:w="1745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7F4449" w14:textId="77777777" w:rsidR="000E3448" w:rsidRDefault="000E3448" w:rsidP="000E3448">
            <w:pPr>
              <w:jc w:val="both"/>
            </w:pPr>
          </w:p>
        </w:tc>
        <w:tc>
          <w:tcPr>
            <w:tcW w:w="2672" w:type="dxa"/>
            <w:gridSpan w:val="4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6B8B2B" w14:textId="77777777" w:rsidR="000E3448" w:rsidRDefault="000E3448" w:rsidP="000E3448">
            <w:pPr>
              <w:jc w:val="both"/>
            </w:pPr>
          </w:p>
        </w:tc>
      </w:tr>
      <w:tr w:rsidR="000E3448" w14:paraId="13CF05F2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5316A7D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5ECE8161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10490" w:type="dxa"/>
            <w:gridSpan w:val="12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23C1CD" w14:textId="3C5C831B" w:rsidR="000E3448" w:rsidRPr="00EF6B09" w:rsidRDefault="0048408E" w:rsidP="00EF6B09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48408E">
              <w:rPr>
                <w:b/>
                <w:sz w:val="21"/>
                <w:szCs w:val="21"/>
                <w:lang w:val="en-GB"/>
              </w:rPr>
              <w:t>Special Methods of Instrumental Analysis</w:t>
            </w:r>
            <w:r w:rsidRPr="0048408E">
              <w:rPr>
                <w:sz w:val="21"/>
                <w:szCs w:val="21"/>
                <w:lang w:val="en-GB"/>
              </w:rPr>
              <w:t xml:space="preserve"> </w:t>
            </w:r>
            <w:r w:rsidR="00EF6B09" w:rsidRPr="00EF6B09">
              <w:rPr>
                <w:sz w:val="21"/>
                <w:szCs w:val="21"/>
              </w:rPr>
              <w:t>(100% p)</w:t>
            </w:r>
          </w:p>
        </w:tc>
      </w:tr>
      <w:tr w:rsidR="000E3448" w14:paraId="2B9EB3B6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3465103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:rsidRPr="00E036EE" w14:paraId="6276E9D0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72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611BDF" w14:textId="77777777" w:rsidR="000E3448" w:rsidRPr="00E036EE" w:rsidRDefault="000E3448" w:rsidP="000E3448">
            <w:pPr>
              <w:spacing w:before="60" w:after="60"/>
              <w:jc w:val="both"/>
              <w:rPr>
                <w:rFonts w:eastAsia="Calibri"/>
                <w:sz w:val="21"/>
                <w:szCs w:val="21"/>
              </w:rPr>
            </w:pPr>
            <w:r w:rsidRPr="00E036EE">
              <w:rPr>
                <w:rFonts w:eastAsia="Calibri"/>
                <w:sz w:val="21"/>
                <w:szCs w:val="21"/>
              </w:rPr>
              <w:t>2012: VŠCHT Praha, FCHI, SP Chemie, obor Analytická chemie, Ph.D.</w:t>
            </w:r>
          </w:p>
        </w:tc>
      </w:tr>
      <w:tr w:rsidR="000E3448" w14:paraId="78531F60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6F4CC6D" w14:textId="77777777" w:rsidR="000E3448" w:rsidRDefault="000E3448" w:rsidP="000E3448">
            <w:pPr>
              <w:jc w:val="both"/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:rsidRPr="00A97480" w14:paraId="5FBBBED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1090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EB5258" w14:textId="77777777" w:rsidR="002924F7" w:rsidRDefault="000E3448" w:rsidP="002924F7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E036EE">
              <w:rPr>
                <w:sz w:val="21"/>
                <w:szCs w:val="21"/>
              </w:rPr>
              <w:t>2008 – 2012: VŠCHT Praha, FCHI, ÚACH, odborný pracovník</w:t>
            </w:r>
          </w:p>
          <w:p w14:paraId="27E7A568" w14:textId="0F6CBC10" w:rsidR="000E3448" w:rsidRPr="00E036EE" w:rsidRDefault="000E3448" w:rsidP="002924F7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E036EE">
              <w:rPr>
                <w:sz w:val="21"/>
                <w:szCs w:val="21"/>
              </w:rPr>
              <w:t xml:space="preserve">2009: VŠCHT Praha, FCHI, ÚACH, asistent </w:t>
            </w:r>
          </w:p>
          <w:p w14:paraId="7CC1403F" w14:textId="77777777" w:rsidR="000E3448" w:rsidRPr="00E036EE" w:rsidRDefault="000E3448" w:rsidP="002924F7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E036EE">
              <w:rPr>
                <w:sz w:val="21"/>
                <w:szCs w:val="21"/>
              </w:rPr>
              <w:t>2012 – 2014: RCPTM Olomouc – Odd.  analytické metody, vědecký pracovník oboru chemie (junior researcher position)</w:t>
            </w:r>
          </w:p>
          <w:p w14:paraId="1CCABD4E" w14:textId="77777777" w:rsidR="000E3448" w:rsidRPr="00E036EE" w:rsidRDefault="000E3448" w:rsidP="002924F7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E036EE">
              <w:rPr>
                <w:sz w:val="21"/>
                <w:szCs w:val="21"/>
              </w:rPr>
              <w:t>2014 – dosud: UTB Zlín, FT, odborný asistent</w:t>
            </w:r>
          </w:p>
          <w:p w14:paraId="28CD1C19" w14:textId="77777777" w:rsidR="000E3448" w:rsidRPr="00A97480" w:rsidRDefault="000E3448" w:rsidP="002924F7">
            <w:pPr>
              <w:spacing w:before="20" w:after="60"/>
              <w:jc w:val="both"/>
              <w:rPr>
                <w:sz w:val="22"/>
                <w:szCs w:val="22"/>
              </w:rPr>
            </w:pPr>
            <w:r w:rsidRPr="00E036EE">
              <w:rPr>
                <w:sz w:val="21"/>
                <w:szCs w:val="21"/>
              </w:rPr>
              <w:t>2017 – dosud: UTB Zlín, FT, proděkanka pro pedagogickou činnost bakalářského studia</w:t>
            </w:r>
          </w:p>
        </w:tc>
      </w:tr>
      <w:tr w:rsidR="000E3448" w14:paraId="4470E507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0958DE2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:rsidRPr="00E036EE" w14:paraId="6F76E27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0F13C9" w14:textId="77777777" w:rsidR="000E3448" w:rsidRPr="00E036EE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E036EE">
              <w:rPr>
                <w:sz w:val="21"/>
                <w:szCs w:val="21"/>
              </w:rPr>
              <w:t>Počet obhájených prací, které vyučující vedl v období 2013 – 2017: 1 BP, 2 DP.</w:t>
            </w:r>
          </w:p>
        </w:tc>
      </w:tr>
      <w:tr w:rsidR="00D61919" w14:paraId="479E509C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284" w:type="dxa"/>
            <w:gridSpan w:val="20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EDB681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09" w:type="dxa"/>
            <w:gridSpan w:val="23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23436D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305" w:type="dxa"/>
            <w:gridSpan w:val="33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282951D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Řízení konáno na VŠ</w:t>
            </w:r>
          </w:p>
        </w:tc>
        <w:tc>
          <w:tcPr>
            <w:tcW w:w="2592" w:type="dxa"/>
            <w:gridSpan w:val="44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436711D" w14:textId="77777777" w:rsidR="000E3448" w:rsidRDefault="000E3448" w:rsidP="000E3448">
            <w:pPr>
              <w:jc w:val="both"/>
            </w:pPr>
            <w:r>
              <w:rPr>
                <w:b/>
              </w:rPr>
              <w:t>Ohlasy publikací</w:t>
            </w:r>
          </w:p>
        </w:tc>
      </w:tr>
      <w:tr w:rsidR="00D61919" w14:paraId="0F8F5C99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284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8739CE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09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C1521B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05" w:type="dxa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1077871D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66" w:type="dxa"/>
            <w:gridSpan w:val="21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4872AF1" w14:textId="77777777" w:rsidR="000E3448" w:rsidRDefault="000E3448" w:rsidP="000E3448">
            <w:pPr>
              <w:jc w:val="both"/>
              <w:rPr>
                <w:b/>
                <w:sz w:val="18"/>
              </w:rPr>
            </w:pPr>
            <w:r>
              <w:rPr>
                <w:b/>
              </w:rPr>
              <w:t>WOS</w:t>
            </w:r>
          </w:p>
        </w:tc>
        <w:tc>
          <w:tcPr>
            <w:tcW w:w="72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0873D5C" w14:textId="77777777" w:rsidR="000E3448" w:rsidRDefault="000E3448" w:rsidP="000E3448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1202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F49DC25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61919" w:rsidRPr="00BE2E5F" w14:paraId="3E9BA9AA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70"/>
        </w:trPr>
        <w:tc>
          <w:tcPr>
            <w:tcW w:w="3284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9E0154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Obor jmenovacího řízení</w:t>
            </w:r>
          </w:p>
        </w:tc>
        <w:tc>
          <w:tcPr>
            <w:tcW w:w="2309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49DFBE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305" w:type="dxa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6BD5609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Řízení konáno na VŠ</w:t>
            </w:r>
          </w:p>
        </w:tc>
        <w:tc>
          <w:tcPr>
            <w:tcW w:w="666" w:type="dxa"/>
            <w:gridSpan w:val="21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E8AB45" w14:textId="77777777" w:rsidR="000E3448" w:rsidRPr="00BE2E5F" w:rsidRDefault="000E3448" w:rsidP="000E3448">
            <w:pPr>
              <w:jc w:val="both"/>
              <w:rPr>
                <w:b/>
              </w:rPr>
            </w:pPr>
            <w:r w:rsidRPr="00BE2E5F">
              <w:rPr>
                <w:b/>
              </w:rPr>
              <w:t>36</w:t>
            </w:r>
          </w:p>
        </w:tc>
        <w:tc>
          <w:tcPr>
            <w:tcW w:w="724" w:type="dxa"/>
            <w:gridSpan w:val="1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FF6B7B" w14:textId="77777777" w:rsidR="000E3448" w:rsidRPr="00BE2E5F" w:rsidRDefault="000E3448" w:rsidP="000E3448">
            <w:pPr>
              <w:jc w:val="both"/>
              <w:rPr>
                <w:b/>
              </w:rPr>
            </w:pPr>
            <w:r w:rsidRPr="00BE2E5F">
              <w:rPr>
                <w:b/>
              </w:rPr>
              <w:t>40</w:t>
            </w:r>
          </w:p>
        </w:tc>
        <w:tc>
          <w:tcPr>
            <w:tcW w:w="1202" w:type="dxa"/>
            <w:gridSpan w:val="9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CB1970" w14:textId="77777777" w:rsidR="000E3448" w:rsidRPr="00BE2E5F" w:rsidRDefault="000E3448" w:rsidP="000E3448">
            <w:pPr>
              <w:jc w:val="both"/>
              <w:rPr>
                <w:b/>
              </w:rPr>
            </w:pPr>
            <w:r w:rsidRPr="00BE2E5F">
              <w:rPr>
                <w:b/>
              </w:rPr>
              <w:t>2</w:t>
            </w:r>
          </w:p>
        </w:tc>
      </w:tr>
      <w:tr w:rsidR="00D61919" w14:paraId="0B14A15D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3284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C8BFA3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09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6CCB1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05" w:type="dxa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6CB853B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66" w:type="dxa"/>
            <w:gridSpan w:val="21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670D1A5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24" w:type="dxa"/>
            <w:gridSpan w:val="1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127A771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1202" w:type="dxa"/>
            <w:gridSpan w:val="9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94F87AC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72E35495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17F1207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:rsidRPr="00761EEC" w14:paraId="51D0FFE1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30C142" w14:textId="77777777" w:rsidR="000E3448" w:rsidRPr="00E036EE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E036EE">
              <w:rPr>
                <w:b/>
                <w:sz w:val="21"/>
                <w:szCs w:val="21"/>
              </w:rPr>
              <w:t>VEVERKOVÁ, L. (55%)</w:t>
            </w:r>
            <w:r w:rsidRPr="00E036EE">
              <w:rPr>
                <w:sz w:val="21"/>
                <w:szCs w:val="21"/>
              </w:rPr>
              <w:t xml:space="preserve">, SLAVÍK, R., DOLEŽALOVÁ, M.: Syntetické zeolity, jejich příprava, charakterizace a vlastnosti. 68. sjezd českých a slovenských chemických společností, Praha 4. – 7. 9. </w:t>
            </w:r>
            <w:r w:rsidRPr="00E036EE">
              <w:rPr>
                <w:b/>
                <w:sz w:val="21"/>
                <w:szCs w:val="21"/>
              </w:rPr>
              <w:t>2016</w:t>
            </w:r>
            <w:r w:rsidRPr="00E036EE">
              <w:rPr>
                <w:sz w:val="21"/>
                <w:szCs w:val="21"/>
              </w:rPr>
              <w:t xml:space="preserve">. </w:t>
            </w:r>
          </w:p>
          <w:p w14:paraId="6772AE75" w14:textId="77777777" w:rsidR="000E3448" w:rsidRPr="00E036EE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E036EE">
              <w:rPr>
                <w:b/>
                <w:sz w:val="21"/>
                <w:szCs w:val="21"/>
              </w:rPr>
              <w:t>VEVERKOVÁ, L.</w:t>
            </w:r>
            <w:r w:rsidRPr="00E036EE">
              <w:rPr>
                <w:sz w:val="21"/>
                <w:szCs w:val="21"/>
              </w:rPr>
              <w:t xml:space="preserve"> </w:t>
            </w:r>
            <w:r w:rsidRPr="00E036EE">
              <w:rPr>
                <w:b/>
                <w:sz w:val="21"/>
                <w:szCs w:val="21"/>
              </w:rPr>
              <w:t>(45%)</w:t>
            </w:r>
            <w:r w:rsidRPr="00E036EE">
              <w:rPr>
                <w:sz w:val="21"/>
                <w:szCs w:val="21"/>
              </w:rPr>
              <w:t xml:space="preserve">, DOLEŽALOVÁ, M., PAVLÍČKOVÁ, S., KMEŤ, V.: Identifikace bakterií z potravin hmotnostní spektrometrií MALDI-TOF. 27. kongres Československé společnosti mikrobiologické, Praha, 7. – 9. 9. </w:t>
            </w:r>
            <w:r w:rsidRPr="00E036EE">
              <w:rPr>
                <w:b/>
                <w:sz w:val="21"/>
                <w:szCs w:val="21"/>
              </w:rPr>
              <w:t>2016</w:t>
            </w:r>
            <w:r w:rsidRPr="00E036EE">
              <w:rPr>
                <w:sz w:val="21"/>
                <w:szCs w:val="21"/>
              </w:rPr>
              <w:t xml:space="preserve">. </w:t>
            </w:r>
          </w:p>
          <w:p w14:paraId="359BA229" w14:textId="77777777" w:rsidR="000E3448" w:rsidRPr="00E036EE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E036EE">
              <w:rPr>
                <w:b/>
                <w:caps/>
                <w:sz w:val="21"/>
                <w:szCs w:val="21"/>
              </w:rPr>
              <w:t xml:space="preserve">Veverková, L. </w:t>
            </w:r>
            <w:r w:rsidRPr="00E036EE">
              <w:rPr>
                <w:b/>
                <w:bCs/>
                <w:caps/>
                <w:sz w:val="21"/>
                <w:szCs w:val="21"/>
              </w:rPr>
              <w:t>(40%)</w:t>
            </w:r>
            <w:r w:rsidRPr="00E036EE">
              <w:rPr>
                <w:caps/>
                <w:sz w:val="21"/>
                <w:szCs w:val="21"/>
              </w:rPr>
              <w:t>, Hradilová, Š., Milde, D., Panáček, A., Skopalová, J., Kvítek, L., Zbořil, R.:</w:t>
            </w:r>
            <w:r w:rsidRPr="00E036EE">
              <w:rPr>
                <w:sz w:val="21"/>
                <w:szCs w:val="21"/>
              </w:rPr>
              <w:t xml:space="preserve"> Accurate determination of silver nanoparticles in animal tissues by inductively coupled plasma mass spectrometry. </w:t>
            </w:r>
            <w:r w:rsidRPr="00E036EE">
              <w:rPr>
                <w:i/>
                <w:sz w:val="21"/>
                <w:szCs w:val="21"/>
              </w:rPr>
              <w:t>Spectrochimica Acta - Part B Atomic Spectroscopy</w:t>
            </w:r>
            <w:r w:rsidRPr="00E036EE">
              <w:rPr>
                <w:sz w:val="21"/>
                <w:szCs w:val="21"/>
              </w:rPr>
              <w:t xml:space="preserve"> 102, 7-11, </w:t>
            </w:r>
            <w:r w:rsidRPr="00E036EE">
              <w:rPr>
                <w:b/>
                <w:sz w:val="21"/>
                <w:szCs w:val="21"/>
              </w:rPr>
              <w:t>2014</w:t>
            </w:r>
            <w:r w:rsidRPr="00E036EE">
              <w:rPr>
                <w:sz w:val="21"/>
                <w:szCs w:val="21"/>
              </w:rPr>
              <w:t xml:space="preserve">. </w:t>
            </w:r>
          </w:p>
          <w:p w14:paraId="2EA8C8B3" w14:textId="77777777" w:rsidR="000E3448" w:rsidRPr="00E036EE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E036EE">
              <w:rPr>
                <w:b/>
                <w:caps/>
                <w:sz w:val="21"/>
                <w:szCs w:val="21"/>
              </w:rPr>
              <w:t>Veverková, L.</w:t>
            </w:r>
            <w:r w:rsidRPr="00E036EE">
              <w:rPr>
                <w:b/>
                <w:bCs/>
                <w:caps/>
                <w:sz w:val="21"/>
                <w:szCs w:val="21"/>
              </w:rPr>
              <w:t xml:space="preserve"> (80%)</w:t>
            </w:r>
            <w:r w:rsidRPr="00E036EE">
              <w:rPr>
                <w:caps/>
                <w:sz w:val="21"/>
                <w:szCs w:val="21"/>
              </w:rPr>
              <w:t>, Záruba, K., Král, V.:</w:t>
            </w:r>
            <w:r w:rsidRPr="00E036EE">
              <w:rPr>
                <w:sz w:val="21"/>
                <w:szCs w:val="21"/>
              </w:rPr>
              <w:t xml:space="preserve"> Study of receptor mediated selective anion transmembrane transport using parallel artificial membrane permeability assay. </w:t>
            </w:r>
            <w:r w:rsidRPr="00E036EE">
              <w:rPr>
                <w:i/>
                <w:sz w:val="21"/>
                <w:szCs w:val="21"/>
              </w:rPr>
              <w:t>Analyst</w:t>
            </w:r>
            <w:r w:rsidRPr="00E036EE">
              <w:rPr>
                <w:sz w:val="21"/>
                <w:szCs w:val="21"/>
              </w:rPr>
              <w:t xml:space="preserve"> 138(10), 2804-2807, </w:t>
            </w:r>
            <w:r w:rsidRPr="00E036EE">
              <w:rPr>
                <w:b/>
                <w:sz w:val="21"/>
                <w:szCs w:val="21"/>
              </w:rPr>
              <w:t>2013</w:t>
            </w:r>
            <w:r w:rsidRPr="00E036EE">
              <w:rPr>
                <w:sz w:val="21"/>
                <w:szCs w:val="21"/>
              </w:rPr>
              <w:t>.</w:t>
            </w:r>
          </w:p>
          <w:p w14:paraId="1C2851A6" w14:textId="77777777" w:rsidR="000E3448" w:rsidRPr="00761EEC" w:rsidRDefault="000E3448" w:rsidP="007F4090">
            <w:pPr>
              <w:spacing w:before="120" w:after="120"/>
              <w:jc w:val="both"/>
            </w:pPr>
            <w:r w:rsidRPr="00E036EE">
              <w:rPr>
                <w:b/>
                <w:caps/>
                <w:sz w:val="21"/>
                <w:szCs w:val="21"/>
              </w:rPr>
              <w:t xml:space="preserve">Veverková, L. </w:t>
            </w:r>
            <w:r w:rsidRPr="00E036EE">
              <w:rPr>
                <w:b/>
                <w:bCs/>
                <w:caps/>
                <w:sz w:val="21"/>
                <w:szCs w:val="21"/>
              </w:rPr>
              <w:t>(60%)</w:t>
            </w:r>
            <w:r w:rsidRPr="00E036EE">
              <w:rPr>
                <w:caps/>
                <w:sz w:val="21"/>
                <w:szCs w:val="21"/>
              </w:rPr>
              <w:t>,</w:t>
            </w:r>
            <w:r w:rsidRPr="00E036EE">
              <w:rPr>
                <w:sz w:val="21"/>
                <w:szCs w:val="21"/>
              </w:rPr>
              <w:t xml:space="preserve"> </w:t>
            </w:r>
            <w:r w:rsidRPr="00E036EE">
              <w:rPr>
                <w:caps/>
                <w:sz w:val="21"/>
                <w:szCs w:val="21"/>
              </w:rPr>
              <w:t>Žvátora, P.</w:t>
            </w:r>
            <w:r w:rsidRPr="00E036EE">
              <w:rPr>
                <w:sz w:val="21"/>
                <w:szCs w:val="21"/>
              </w:rPr>
              <w:t xml:space="preserve">, </w:t>
            </w:r>
            <w:r w:rsidRPr="00E036EE">
              <w:rPr>
                <w:caps/>
                <w:sz w:val="21"/>
                <w:szCs w:val="21"/>
              </w:rPr>
              <w:t>Záruba, K., Král, V.:</w:t>
            </w:r>
            <w:r w:rsidRPr="00E036EE">
              <w:rPr>
                <w:sz w:val="21"/>
                <w:szCs w:val="21"/>
              </w:rPr>
              <w:t xml:space="preserve"> Receptor modified gold and silver nanoparticles: Effect on interactions with oxoanions. </w:t>
            </w:r>
            <w:r w:rsidRPr="00E036EE">
              <w:rPr>
                <w:i/>
                <w:sz w:val="21"/>
                <w:szCs w:val="21"/>
              </w:rPr>
              <w:t>Analyst</w:t>
            </w:r>
            <w:r w:rsidRPr="00E036EE">
              <w:rPr>
                <w:sz w:val="21"/>
                <w:szCs w:val="21"/>
              </w:rPr>
              <w:t xml:space="preserve"> 138, 333-338, </w:t>
            </w:r>
            <w:r w:rsidRPr="00E036EE">
              <w:rPr>
                <w:b/>
                <w:sz w:val="21"/>
                <w:szCs w:val="21"/>
              </w:rPr>
              <w:t>2013</w:t>
            </w:r>
            <w:r w:rsidRPr="00E036EE">
              <w:rPr>
                <w:sz w:val="21"/>
                <w:szCs w:val="21"/>
              </w:rPr>
              <w:t>.</w:t>
            </w:r>
            <w:r w:rsidRPr="00E036EE">
              <w:rPr>
                <w:sz w:val="22"/>
                <w:szCs w:val="22"/>
              </w:rPr>
              <w:t xml:space="preserve"> </w:t>
            </w:r>
          </w:p>
        </w:tc>
      </w:tr>
      <w:tr w:rsidR="000E3448" w14:paraId="326CDB38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9F54BE1" w14:textId="77777777" w:rsidR="000E3448" w:rsidRDefault="000E3448" w:rsidP="000E3448">
            <w:r>
              <w:rPr>
                <w:b/>
              </w:rPr>
              <w:t>Působení v zahraničí</w:t>
            </w:r>
          </w:p>
        </w:tc>
      </w:tr>
      <w:tr w:rsidR="000E3448" w:rsidRPr="00B901A1" w14:paraId="03916B4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8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22BD13" w14:textId="77777777" w:rsidR="000E3448" w:rsidRDefault="000E3448" w:rsidP="000E3448">
            <w:pPr>
              <w:jc w:val="both"/>
            </w:pPr>
            <w:r>
              <w:t>---</w:t>
            </w:r>
          </w:p>
          <w:p w14:paraId="39F363D7" w14:textId="77777777" w:rsidR="000E3448" w:rsidRDefault="000E3448" w:rsidP="000E3448">
            <w:pPr>
              <w:jc w:val="both"/>
            </w:pPr>
          </w:p>
          <w:p w14:paraId="36043795" w14:textId="77777777" w:rsidR="000E3448" w:rsidRDefault="000E3448" w:rsidP="000E3448">
            <w:pPr>
              <w:jc w:val="both"/>
            </w:pPr>
          </w:p>
          <w:p w14:paraId="504616A6" w14:textId="77777777" w:rsidR="00002847" w:rsidRDefault="00002847" w:rsidP="000E3448">
            <w:pPr>
              <w:jc w:val="both"/>
            </w:pPr>
          </w:p>
          <w:p w14:paraId="2BDFBB4B" w14:textId="77777777" w:rsidR="00002847" w:rsidRDefault="00002847" w:rsidP="000E3448">
            <w:pPr>
              <w:jc w:val="both"/>
            </w:pPr>
          </w:p>
          <w:p w14:paraId="70BC518C" w14:textId="77777777" w:rsidR="000E3448" w:rsidRPr="00B901A1" w:rsidRDefault="000E3448" w:rsidP="000E3448">
            <w:pPr>
              <w:jc w:val="both"/>
            </w:pPr>
          </w:p>
        </w:tc>
      </w:tr>
      <w:tr w:rsidR="00D61919" w14:paraId="5143AB42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470"/>
        </w:trPr>
        <w:tc>
          <w:tcPr>
            <w:tcW w:w="2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CCD9A12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Podpis </w:t>
            </w:r>
          </w:p>
        </w:tc>
        <w:tc>
          <w:tcPr>
            <w:tcW w:w="4689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9C9A79" w14:textId="77777777" w:rsidR="000E3448" w:rsidRDefault="000E3448" w:rsidP="000E3448">
            <w:pPr>
              <w:jc w:val="both"/>
            </w:pPr>
          </w:p>
        </w:tc>
        <w:tc>
          <w:tcPr>
            <w:tcW w:w="804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0DF108F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592" w:type="dxa"/>
            <w:gridSpan w:val="4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8B40DA" w14:textId="77777777" w:rsidR="000E3448" w:rsidRDefault="000E3448" w:rsidP="000E3448">
            <w:pPr>
              <w:jc w:val="both"/>
            </w:pPr>
          </w:p>
        </w:tc>
      </w:tr>
      <w:tr w:rsidR="00706AEE" w14:paraId="718E6A0D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6E87F9FE" w14:textId="77777777" w:rsidR="00706AEE" w:rsidRDefault="00706AEE" w:rsidP="00706AEE">
            <w:pPr>
              <w:jc w:val="both"/>
            </w:pPr>
            <w:r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706AEE" w:rsidRPr="00B901A1" w14:paraId="58F9C69B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09" w:type="dxa"/>
            <w:gridSpan w:val="13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F875A66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Vysoká škola</w:t>
            </w:r>
          </w:p>
        </w:tc>
        <w:tc>
          <w:tcPr>
            <w:tcW w:w="7781" w:type="dxa"/>
            <w:gridSpan w:val="10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6A3E7A1" w14:textId="77777777" w:rsidR="00706AEE" w:rsidRPr="00B901A1" w:rsidRDefault="00706AEE" w:rsidP="00706AEE">
            <w:pPr>
              <w:pStyle w:val="western"/>
              <w:spacing w:before="0" w:beforeAutospacing="0" w:after="0" w:line="240" w:lineRule="auto"/>
            </w:pPr>
            <w:r w:rsidRPr="00B901A1">
              <w:t>Univerzita Tomáše Bati ve Zlíně</w:t>
            </w:r>
          </w:p>
        </w:tc>
      </w:tr>
      <w:tr w:rsidR="00706AEE" w:rsidRPr="00B901A1" w14:paraId="7A3BE31B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0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1450E37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Součást vysoké školy</w:t>
            </w:r>
          </w:p>
        </w:tc>
        <w:tc>
          <w:tcPr>
            <w:tcW w:w="7781" w:type="dxa"/>
            <w:gridSpan w:val="10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3F08A8" w14:textId="77777777" w:rsidR="00706AEE" w:rsidRPr="00B901A1" w:rsidRDefault="00706AEE" w:rsidP="00706AEE">
            <w:pPr>
              <w:jc w:val="both"/>
            </w:pPr>
            <w:r w:rsidRPr="00B901A1">
              <w:t>Fakulta technologická</w:t>
            </w:r>
          </w:p>
        </w:tc>
      </w:tr>
      <w:tr w:rsidR="00706AEE" w:rsidRPr="00B901A1" w14:paraId="4411F722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0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6847273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Název studijního programu</w:t>
            </w:r>
          </w:p>
        </w:tc>
        <w:tc>
          <w:tcPr>
            <w:tcW w:w="7781" w:type="dxa"/>
            <w:gridSpan w:val="10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27987F" w14:textId="77777777" w:rsidR="00706AEE" w:rsidRPr="00B901A1" w:rsidRDefault="00706AEE" w:rsidP="00706AEE">
            <w:pPr>
              <w:jc w:val="both"/>
            </w:pPr>
            <w:r>
              <w:t>Biomateriály a kosmetika</w:t>
            </w:r>
          </w:p>
        </w:tc>
      </w:tr>
      <w:tr w:rsidR="00706AEE" w:rsidRPr="00B901A1" w14:paraId="440A2773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0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042B9A3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Jméno a příjmení</w:t>
            </w:r>
          </w:p>
        </w:tc>
        <w:tc>
          <w:tcPr>
            <w:tcW w:w="4568" w:type="dxa"/>
            <w:gridSpan w:val="5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D84403" w14:textId="77777777" w:rsidR="00706AEE" w:rsidRPr="00766E2F" w:rsidRDefault="00706AEE" w:rsidP="00706AEE">
            <w:pPr>
              <w:pStyle w:val="western"/>
              <w:spacing w:before="0" w:beforeAutospacing="0" w:after="0" w:line="240" w:lineRule="auto"/>
              <w:rPr>
                <w:b/>
              </w:rPr>
            </w:pPr>
            <w:bookmarkStart w:id="81" w:name="Vilčáková"/>
            <w:bookmarkEnd w:id="81"/>
            <w:r w:rsidRPr="00766E2F">
              <w:rPr>
                <w:b/>
              </w:rPr>
              <w:t>Jarmila Vilčáková</w:t>
            </w:r>
          </w:p>
        </w:tc>
        <w:tc>
          <w:tcPr>
            <w:tcW w:w="713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5B5D77E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Tituly</w:t>
            </w:r>
          </w:p>
        </w:tc>
        <w:tc>
          <w:tcPr>
            <w:tcW w:w="2500" w:type="dxa"/>
            <w:gridSpan w:val="4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18F209" w14:textId="77777777" w:rsidR="00706AEE" w:rsidRPr="00B901A1" w:rsidRDefault="00706AEE" w:rsidP="00706AEE">
            <w:pPr>
              <w:jc w:val="both"/>
            </w:pPr>
            <w:r>
              <w:t>doc. Ing., Ph.D.</w:t>
            </w:r>
          </w:p>
        </w:tc>
      </w:tr>
      <w:tr w:rsidR="00706AEE" w:rsidRPr="00B901A1" w14:paraId="1ED3EAC5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0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4983AFF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Rok narození</w:t>
            </w:r>
          </w:p>
        </w:tc>
        <w:tc>
          <w:tcPr>
            <w:tcW w:w="83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1C28C4" w14:textId="77777777" w:rsidR="00706AEE" w:rsidRPr="00B901A1" w:rsidRDefault="00706AEE" w:rsidP="00706AEE">
            <w:pPr>
              <w:jc w:val="both"/>
            </w:pPr>
            <w:r>
              <w:t>1971</w:t>
            </w:r>
          </w:p>
        </w:tc>
        <w:tc>
          <w:tcPr>
            <w:tcW w:w="1732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654E921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typ vztahu k VŠ</w:t>
            </w:r>
          </w:p>
        </w:tc>
        <w:tc>
          <w:tcPr>
            <w:tcW w:w="998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806FA1" w14:textId="77777777" w:rsidR="00706AEE" w:rsidRPr="00B901A1" w:rsidRDefault="00706AEE" w:rsidP="00706AEE">
            <w:pPr>
              <w:jc w:val="both"/>
            </w:pPr>
            <w:r w:rsidRPr="00B901A1">
              <w:t>pp</w:t>
            </w:r>
            <w:r>
              <w:t>.</w:t>
            </w:r>
          </w:p>
        </w:tc>
        <w:tc>
          <w:tcPr>
            <w:tcW w:w="100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44748C2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rozsah</w:t>
            </w:r>
          </w:p>
        </w:tc>
        <w:tc>
          <w:tcPr>
            <w:tcW w:w="713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BF0914" w14:textId="77777777" w:rsidR="00706AEE" w:rsidRPr="00B901A1" w:rsidRDefault="00706AEE" w:rsidP="00706AEE">
            <w:pPr>
              <w:jc w:val="both"/>
            </w:pPr>
            <w:r w:rsidRPr="00B901A1">
              <w:t>40</w:t>
            </w:r>
          </w:p>
        </w:tc>
        <w:tc>
          <w:tcPr>
            <w:tcW w:w="71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4CC0C80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do kdy</w:t>
            </w:r>
          </w:p>
        </w:tc>
        <w:tc>
          <w:tcPr>
            <w:tcW w:w="1788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0841DF" w14:textId="77777777" w:rsidR="00706AEE" w:rsidRPr="00B901A1" w:rsidRDefault="00706AEE" w:rsidP="00706AEE">
            <w:pPr>
              <w:jc w:val="both"/>
            </w:pPr>
            <w:r w:rsidRPr="00B901A1">
              <w:t>N</w:t>
            </w:r>
          </w:p>
        </w:tc>
      </w:tr>
      <w:tr w:rsidR="00706AEE" w:rsidRPr="00B901A1" w14:paraId="78C32CA5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276" w:type="dxa"/>
            <w:gridSpan w:val="3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2E24AA1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Typ vztahu na součásti VŠ, která uskutečňuje st. program</w:t>
            </w:r>
          </w:p>
        </w:tc>
        <w:tc>
          <w:tcPr>
            <w:tcW w:w="998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55CBC4" w14:textId="77777777" w:rsidR="00706AEE" w:rsidRPr="00B901A1" w:rsidRDefault="00706AEE" w:rsidP="00706AEE">
            <w:pPr>
              <w:jc w:val="both"/>
            </w:pPr>
            <w:r w:rsidRPr="00B901A1">
              <w:t>---</w:t>
            </w:r>
          </w:p>
        </w:tc>
        <w:tc>
          <w:tcPr>
            <w:tcW w:w="100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C7710C5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rozsah</w:t>
            </w:r>
          </w:p>
        </w:tc>
        <w:tc>
          <w:tcPr>
            <w:tcW w:w="713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CB2511" w14:textId="77777777" w:rsidR="00706AEE" w:rsidRPr="00B901A1" w:rsidRDefault="00706AEE" w:rsidP="00706AEE">
            <w:pPr>
              <w:jc w:val="both"/>
            </w:pPr>
            <w:r w:rsidRPr="00B901A1">
              <w:t>---</w:t>
            </w:r>
          </w:p>
        </w:tc>
        <w:tc>
          <w:tcPr>
            <w:tcW w:w="71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259CC4E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do kdy</w:t>
            </w:r>
          </w:p>
        </w:tc>
        <w:tc>
          <w:tcPr>
            <w:tcW w:w="1788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FF789F" w14:textId="77777777" w:rsidR="00706AEE" w:rsidRPr="00B901A1" w:rsidRDefault="00706AEE" w:rsidP="00706AEE">
            <w:pPr>
              <w:jc w:val="both"/>
            </w:pPr>
            <w:r w:rsidRPr="00B901A1">
              <w:t>---</w:t>
            </w:r>
          </w:p>
        </w:tc>
      </w:tr>
      <w:tr w:rsidR="00706AEE" w:rsidRPr="00B901A1" w14:paraId="08123B50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74" w:type="dxa"/>
            <w:gridSpan w:val="5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294C1AE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16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FD72745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typ prac. vztahu</w:t>
            </w:r>
          </w:p>
        </w:tc>
        <w:tc>
          <w:tcPr>
            <w:tcW w:w="2500" w:type="dxa"/>
            <w:gridSpan w:val="4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C0A7409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rozsah</w:t>
            </w:r>
          </w:p>
        </w:tc>
      </w:tr>
      <w:tr w:rsidR="00706AEE" w:rsidRPr="00B901A1" w14:paraId="0EC192BD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74" w:type="dxa"/>
            <w:gridSpan w:val="5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7A2ED3" w14:textId="77777777" w:rsidR="00706AEE" w:rsidRPr="00B901A1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1716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63286B" w14:textId="77777777" w:rsidR="00706AEE" w:rsidRPr="00B901A1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2500" w:type="dxa"/>
            <w:gridSpan w:val="4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1293EC" w14:textId="77777777" w:rsidR="00706AEE" w:rsidRPr="00B901A1" w:rsidRDefault="00706AEE" w:rsidP="00706AEE">
            <w:pPr>
              <w:jc w:val="both"/>
            </w:pPr>
            <w:r>
              <w:t>---</w:t>
            </w:r>
          </w:p>
        </w:tc>
      </w:tr>
      <w:tr w:rsidR="00706AEE" w:rsidRPr="00B901A1" w14:paraId="5FCEFD8E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74" w:type="dxa"/>
            <w:gridSpan w:val="5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271382" w14:textId="77777777" w:rsidR="00706AEE" w:rsidRPr="00B901A1" w:rsidRDefault="00706AEE" w:rsidP="00706AEE">
            <w:pPr>
              <w:jc w:val="both"/>
            </w:pPr>
          </w:p>
        </w:tc>
        <w:tc>
          <w:tcPr>
            <w:tcW w:w="1716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243A90" w14:textId="77777777" w:rsidR="00706AEE" w:rsidRPr="00B901A1" w:rsidRDefault="00706AEE" w:rsidP="00706AEE">
            <w:pPr>
              <w:jc w:val="both"/>
            </w:pPr>
          </w:p>
        </w:tc>
        <w:tc>
          <w:tcPr>
            <w:tcW w:w="2500" w:type="dxa"/>
            <w:gridSpan w:val="4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E7AC6E" w14:textId="77777777" w:rsidR="00706AEE" w:rsidRPr="00B901A1" w:rsidRDefault="00706AEE" w:rsidP="00706AEE">
            <w:pPr>
              <w:jc w:val="both"/>
            </w:pPr>
          </w:p>
        </w:tc>
      </w:tr>
      <w:tr w:rsidR="00706AEE" w:rsidRPr="00B901A1" w14:paraId="08EEB1C3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74" w:type="dxa"/>
            <w:gridSpan w:val="5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E22BB2" w14:textId="77777777" w:rsidR="00706AEE" w:rsidRPr="00B901A1" w:rsidRDefault="00706AEE" w:rsidP="00706AEE">
            <w:pPr>
              <w:jc w:val="both"/>
            </w:pPr>
          </w:p>
        </w:tc>
        <w:tc>
          <w:tcPr>
            <w:tcW w:w="1716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B30FD9" w14:textId="77777777" w:rsidR="00706AEE" w:rsidRPr="00B901A1" w:rsidRDefault="00706AEE" w:rsidP="00706AEE">
            <w:pPr>
              <w:jc w:val="both"/>
            </w:pPr>
          </w:p>
        </w:tc>
        <w:tc>
          <w:tcPr>
            <w:tcW w:w="2500" w:type="dxa"/>
            <w:gridSpan w:val="4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73DCE9" w14:textId="77777777" w:rsidR="00706AEE" w:rsidRPr="00B901A1" w:rsidRDefault="00706AEE" w:rsidP="00706AEE">
            <w:pPr>
              <w:jc w:val="both"/>
            </w:pPr>
          </w:p>
        </w:tc>
      </w:tr>
      <w:tr w:rsidR="00706AEE" w:rsidRPr="00B901A1" w14:paraId="52629547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74" w:type="dxa"/>
            <w:gridSpan w:val="5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263485" w14:textId="77777777" w:rsidR="00706AEE" w:rsidRPr="00B901A1" w:rsidRDefault="00706AEE" w:rsidP="00706AEE">
            <w:pPr>
              <w:jc w:val="both"/>
            </w:pPr>
          </w:p>
        </w:tc>
        <w:tc>
          <w:tcPr>
            <w:tcW w:w="1716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B9B25F" w14:textId="77777777" w:rsidR="00706AEE" w:rsidRPr="00B901A1" w:rsidRDefault="00706AEE" w:rsidP="00706AEE">
            <w:pPr>
              <w:jc w:val="both"/>
            </w:pPr>
          </w:p>
        </w:tc>
        <w:tc>
          <w:tcPr>
            <w:tcW w:w="2500" w:type="dxa"/>
            <w:gridSpan w:val="4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FCE177" w14:textId="77777777" w:rsidR="00706AEE" w:rsidRPr="00B901A1" w:rsidRDefault="00706AEE" w:rsidP="00706AEE">
            <w:pPr>
              <w:jc w:val="both"/>
            </w:pPr>
          </w:p>
        </w:tc>
      </w:tr>
      <w:tr w:rsidR="00706AEE" w:rsidRPr="00B901A1" w14:paraId="159D10B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B05B929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706AEE" w:rsidRPr="00B901A1" w14:paraId="7844CC8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3"/>
        </w:trPr>
        <w:tc>
          <w:tcPr>
            <w:tcW w:w="10490" w:type="dxa"/>
            <w:gridSpan w:val="12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98215D" w14:textId="405D5732" w:rsidR="00706AEE" w:rsidRPr="00B901A1" w:rsidRDefault="0048408E" w:rsidP="001D1C97">
            <w:pPr>
              <w:spacing w:before="60" w:after="60"/>
              <w:jc w:val="both"/>
            </w:pPr>
            <w:r w:rsidRPr="0048408E">
              <w:rPr>
                <w:b/>
                <w:sz w:val="21"/>
                <w:szCs w:val="21"/>
              </w:rPr>
              <w:t>Electromagnetic Properties of Materials</w:t>
            </w:r>
            <w:r>
              <w:rPr>
                <w:sz w:val="21"/>
                <w:szCs w:val="21"/>
              </w:rPr>
              <w:t xml:space="preserve"> </w:t>
            </w:r>
            <w:r w:rsidR="001D1C97">
              <w:rPr>
                <w:sz w:val="21"/>
                <w:szCs w:val="21"/>
              </w:rPr>
              <w:t>(50% p)</w:t>
            </w:r>
          </w:p>
        </w:tc>
      </w:tr>
      <w:tr w:rsidR="00706AEE" w:rsidRPr="00B901A1" w14:paraId="63934DE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267CF96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 xml:space="preserve">Údaje o vzdělání na VŠ </w:t>
            </w:r>
          </w:p>
        </w:tc>
      </w:tr>
      <w:tr w:rsidR="00706AEE" w:rsidRPr="00E32646" w14:paraId="1A4DCE5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21BC9E" w14:textId="77777777" w:rsidR="00706AEE" w:rsidRPr="00E32646" w:rsidRDefault="00706AEE" w:rsidP="00706AEE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E32646">
              <w:rPr>
                <w:sz w:val="21"/>
                <w:szCs w:val="21"/>
              </w:rPr>
              <w:t>2000: VUT Brno, FT, SP Chemie a technologie materiálů, obor Technologie makromolekulárních látek, Ph.D.</w:t>
            </w:r>
          </w:p>
        </w:tc>
      </w:tr>
      <w:tr w:rsidR="00706AEE" w:rsidRPr="00B901A1" w14:paraId="3D858DE0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5F2C53D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Údaje o odborném působení od absolvování VŠ</w:t>
            </w:r>
          </w:p>
        </w:tc>
      </w:tr>
      <w:tr w:rsidR="00706AEE" w:rsidRPr="00E32646" w14:paraId="79249F8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533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A0A69D" w14:textId="77777777" w:rsidR="00706AEE" w:rsidRPr="00E32646" w:rsidRDefault="00706AEE" w:rsidP="00706AEE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E32646">
              <w:rPr>
                <w:sz w:val="21"/>
                <w:szCs w:val="21"/>
              </w:rPr>
              <w:t>1999</w:t>
            </w:r>
            <w:r w:rsidRPr="00E32646">
              <w:rPr>
                <w:b/>
                <w:bCs/>
                <w:sz w:val="21"/>
                <w:szCs w:val="21"/>
              </w:rPr>
              <w:t xml:space="preserve"> –</w:t>
            </w:r>
            <w:r w:rsidRPr="00E32646">
              <w:rPr>
                <w:sz w:val="21"/>
                <w:szCs w:val="21"/>
              </w:rPr>
              <w:t xml:space="preserve"> dosud: VUT Brno (od r. 2001 UTB Zlín), FT, Centrum polymerních materiálů, vědecko-výzkumný pracovník, od r. 2007 docent, od r. 2007 statutární zástupce ředitele Centra polymerních materiálů</w:t>
            </w:r>
          </w:p>
        </w:tc>
      </w:tr>
      <w:tr w:rsidR="00706AEE" w:rsidRPr="00B901A1" w14:paraId="137A6F3E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D085390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Zkušenosti s vedením kvalifikačních a rigorózních prací</w:t>
            </w:r>
          </w:p>
        </w:tc>
      </w:tr>
      <w:tr w:rsidR="00706AEE" w:rsidRPr="00E92A6D" w14:paraId="351D26D2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47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0A4C47" w14:textId="77777777" w:rsidR="00706AEE" w:rsidRPr="00E92A6D" w:rsidRDefault="00706AEE" w:rsidP="00706AEE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E32646">
              <w:rPr>
                <w:sz w:val="21"/>
                <w:szCs w:val="21"/>
              </w:rPr>
              <w:t>Počet obhájených prací, které vyučující vedl v období 2013 – 2017: 2 DP.</w:t>
            </w:r>
          </w:p>
        </w:tc>
      </w:tr>
      <w:tr w:rsidR="00706AEE" w:rsidRPr="00B901A1" w14:paraId="3C89A784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544" w:type="dxa"/>
            <w:gridSpan w:val="27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A6716C3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 xml:space="preserve">Obor habilitačního řízení </w:t>
            </w:r>
          </w:p>
        </w:tc>
        <w:tc>
          <w:tcPr>
            <w:tcW w:w="2025" w:type="dxa"/>
            <w:gridSpan w:val="14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FE113D4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Rok udělení hodnosti</w:t>
            </w:r>
          </w:p>
        </w:tc>
        <w:tc>
          <w:tcPr>
            <w:tcW w:w="1996" w:type="dxa"/>
            <w:gridSpan w:val="28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18C26F74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Řízení konáno na VŠ</w:t>
            </w:r>
          </w:p>
        </w:tc>
        <w:tc>
          <w:tcPr>
            <w:tcW w:w="2925" w:type="dxa"/>
            <w:gridSpan w:val="51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63A7AE5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Ohlasy publikací</w:t>
            </w:r>
          </w:p>
        </w:tc>
      </w:tr>
      <w:tr w:rsidR="00706AEE" w:rsidRPr="00E32646" w14:paraId="40B146A4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544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EC4467" w14:textId="77777777" w:rsidR="00706AEE" w:rsidRDefault="00706AEE" w:rsidP="00706AEE">
            <w:pPr>
              <w:pStyle w:val="western"/>
              <w:spacing w:before="40" w:beforeAutospacing="0" w:after="40" w:line="240" w:lineRule="auto"/>
            </w:pPr>
            <w:r>
              <w:t>Technologie makromolekulárních látek</w:t>
            </w:r>
          </w:p>
        </w:tc>
        <w:tc>
          <w:tcPr>
            <w:tcW w:w="202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08E7E8" w14:textId="77777777" w:rsidR="00706AEE" w:rsidRDefault="00706AEE" w:rsidP="00706AEE">
            <w:pPr>
              <w:pStyle w:val="western"/>
              <w:spacing w:before="40" w:beforeAutospacing="0" w:after="40" w:line="240" w:lineRule="auto"/>
            </w:pPr>
            <w:r>
              <w:t>2007</w:t>
            </w:r>
          </w:p>
        </w:tc>
        <w:tc>
          <w:tcPr>
            <w:tcW w:w="1996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06B56383" w14:textId="77777777" w:rsidR="00706AEE" w:rsidRDefault="00706AEE" w:rsidP="00706AEE">
            <w:pPr>
              <w:pStyle w:val="western"/>
              <w:spacing w:before="40" w:beforeAutospacing="0" w:after="40" w:line="240" w:lineRule="auto"/>
            </w:pPr>
            <w:r>
              <w:rPr>
                <w:rFonts w:ascii="serif" w:hAnsi="serif"/>
              </w:rPr>
              <w:t>UTB Zlín</w:t>
            </w:r>
          </w:p>
        </w:tc>
        <w:tc>
          <w:tcPr>
            <w:tcW w:w="711" w:type="dxa"/>
            <w:gridSpan w:val="23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7B73CDA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WOS</w:t>
            </w:r>
          </w:p>
        </w:tc>
        <w:tc>
          <w:tcPr>
            <w:tcW w:w="856" w:type="dxa"/>
            <w:gridSpan w:val="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BA6741A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Scopus</w:t>
            </w:r>
          </w:p>
        </w:tc>
        <w:tc>
          <w:tcPr>
            <w:tcW w:w="1358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BC0DB7E" w14:textId="77777777" w:rsidR="00706AEE" w:rsidRPr="00077DFD" w:rsidRDefault="00706AEE" w:rsidP="00706AEE">
            <w:pPr>
              <w:jc w:val="both"/>
            </w:pPr>
            <w:r w:rsidRPr="00077DFD">
              <w:rPr>
                <w:b/>
              </w:rPr>
              <w:t>ostatní</w:t>
            </w:r>
          </w:p>
        </w:tc>
      </w:tr>
      <w:tr w:rsidR="00706AEE" w:rsidRPr="00E32646" w14:paraId="4B0F4290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70"/>
        </w:trPr>
        <w:tc>
          <w:tcPr>
            <w:tcW w:w="3544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BEFE18F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Obor jmenovacího řízení</w:t>
            </w:r>
          </w:p>
        </w:tc>
        <w:tc>
          <w:tcPr>
            <w:tcW w:w="202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CAD1EF0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Rok udělení hodnosti</w:t>
            </w:r>
          </w:p>
        </w:tc>
        <w:tc>
          <w:tcPr>
            <w:tcW w:w="1996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4888BDEB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Řízení konáno na VŠ</w:t>
            </w:r>
          </w:p>
        </w:tc>
        <w:tc>
          <w:tcPr>
            <w:tcW w:w="711" w:type="dxa"/>
            <w:gridSpan w:val="23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EACD64" w14:textId="77777777" w:rsidR="00706AEE" w:rsidRPr="0005329E" w:rsidRDefault="00706AEE" w:rsidP="00706AEE">
            <w:pPr>
              <w:pStyle w:val="western"/>
              <w:rPr>
                <w:b/>
              </w:rPr>
            </w:pPr>
            <w:r w:rsidRPr="0005329E">
              <w:rPr>
                <w:b/>
                <w:bCs/>
              </w:rPr>
              <w:t>520</w:t>
            </w:r>
          </w:p>
        </w:tc>
        <w:tc>
          <w:tcPr>
            <w:tcW w:w="856" w:type="dxa"/>
            <w:gridSpan w:val="17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D65A2F" w14:textId="77777777" w:rsidR="00706AEE" w:rsidRPr="0005329E" w:rsidRDefault="00706AEE" w:rsidP="00706AEE">
            <w:pPr>
              <w:pStyle w:val="western"/>
              <w:rPr>
                <w:b/>
              </w:rPr>
            </w:pPr>
            <w:r w:rsidRPr="0005329E">
              <w:rPr>
                <w:b/>
                <w:bCs/>
              </w:rPr>
              <w:t>620</w:t>
            </w:r>
          </w:p>
        </w:tc>
        <w:tc>
          <w:tcPr>
            <w:tcW w:w="1358" w:type="dxa"/>
            <w:gridSpan w:val="11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4E8348" w14:textId="77777777" w:rsidR="00706AEE" w:rsidRPr="00077DFD" w:rsidRDefault="00706AEE" w:rsidP="00706AEE">
            <w:pPr>
              <w:pStyle w:val="western"/>
              <w:rPr>
                <w:b/>
              </w:rPr>
            </w:pPr>
            <w:r w:rsidRPr="00077DFD">
              <w:rPr>
                <w:b/>
                <w:bCs/>
              </w:rPr>
              <w:t>neevid.</w:t>
            </w:r>
          </w:p>
        </w:tc>
      </w:tr>
      <w:tr w:rsidR="00706AEE" w:rsidRPr="00B901A1" w14:paraId="2916CE81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3544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796D40" w14:textId="77777777" w:rsidR="00706AEE" w:rsidRPr="00B901A1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202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60E90D" w14:textId="77777777" w:rsidR="00706AEE" w:rsidRPr="00B901A1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1996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14D93F10" w14:textId="77777777" w:rsidR="00706AEE" w:rsidRPr="00B901A1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711" w:type="dxa"/>
            <w:gridSpan w:val="23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D550A26" w14:textId="77777777" w:rsidR="00706AEE" w:rsidRPr="00B901A1" w:rsidRDefault="00706AEE" w:rsidP="00706AEE">
            <w:pPr>
              <w:rPr>
                <w:b/>
              </w:rPr>
            </w:pPr>
          </w:p>
        </w:tc>
        <w:tc>
          <w:tcPr>
            <w:tcW w:w="856" w:type="dxa"/>
            <w:gridSpan w:val="17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733CA0" w14:textId="77777777" w:rsidR="00706AEE" w:rsidRPr="00B901A1" w:rsidRDefault="00706AEE" w:rsidP="00706AEE">
            <w:pPr>
              <w:rPr>
                <w:b/>
              </w:rPr>
            </w:pPr>
          </w:p>
        </w:tc>
        <w:tc>
          <w:tcPr>
            <w:tcW w:w="1358" w:type="dxa"/>
            <w:gridSpan w:val="11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9E9CAD3" w14:textId="77777777" w:rsidR="00706AEE" w:rsidRPr="00B901A1" w:rsidRDefault="00706AEE" w:rsidP="00706AEE">
            <w:pPr>
              <w:rPr>
                <w:b/>
              </w:rPr>
            </w:pPr>
          </w:p>
        </w:tc>
      </w:tr>
      <w:tr w:rsidR="00706AEE" w:rsidRPr="00B901A1" w14:paraId="0614F14D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AFCFA23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706AEE" w:rsidRPr="008001FC" w14:paraId="53E920EB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560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79CFB1" w14:textId="77777777" w:rsidR="00706AEE" w:rsidRPr="00E32646" w:rsidRDefault="00706AEE" w:rsidP="008C2A7B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E32646">
              <w:rPr>
                <w:sz w:val="21"/>
                <w:szCs w:val="21"/>
              </w:rPr>
              <w:t>YADAV, R.S.,</w:t>
            </w:r>
            <w:r w:rsidRPr="00E32646">
              <w:rPr>
                <w:rStyle w:val="apple-converted-space"/>
                <w:sz w:val="21"/>
                <w:szCs w:val="21"/>
              </w:rPr>
              <w:t> </w:t>
            </w:r>
            <w:r w:rsidRPr="00E32646">
              <w:rPr>
                <w:sz w:val="21"/>
                <w:szCs w:val="21"/>
              </w:rPr>
              <w:t>HAVLICA, J.,</w:t>
            </w:r>
            <w:r w:rsidRPr="00E32646">
              <w:rPr>
                <w:rStyle w:val="apple-converted-space"/>
                <w:sz w:val="21"/>
                <w:szCs w:val="21"/>
              </w:rPr>
              <w:t> </w:t>
            </w:r>
            <w:r w:rsidRPr="00E32646">
              <w:rPr>
                <w:sz w:val="21"/>
                <w:szCs w:val="21"/>
              </w:rPr>
              <w:t>MASILKO, J., TKACZ, J., KUŘITKA, I.,</w:t>
            </w:r>
            <w:r w:rsidRPr="00E32646">
              <w:rPr>
                <w:rStyle w:val="apple-converted-space"/>
                <w:sz w:val="21"/>
                <w:szCs w:val="21"/>
              </w:rPr>
              <w:t> </w:t>
            </w:r>
            <w:r w:rsidRPr="00E32646">
              <w:rPr>
                <w:b/>
                <w:sz w:val="21"/>
                <w:szCs w:val="21"/>
              </w:rPr>
              <w:t>VILČÁKOVÁ, J. (20%)</w:t>
            </w:r>
            <w:r w:rsidRPr="00E32646">
              <w:rPr>
                <w:sz w:val="21"/>
                <w:szCs w:val="21"/>
              </w:rPr>
              <w:t>:  Anneal-tuned structural, dielectric and electrical properties of ZnFe</w:t>
            </w:r>
            <w:r w:rsidRPr="00E32646">
              <w:rPr>
                <w:sz w:val="21"/>
                <w:szCs w:val="21"/>
                <w:vertAlign w:val="subscript"/>
              </w:rPr>
              <w:t>2</w:t>
            </w:r>
            <w:r w:rsidRPr="00E32646">
              <w:rPr>
                <w:sz w:val="21"/>
                <w:szCs w:val="21"/>
              </w:rPr>
              <w:t>O</w:t>
            </w:r>
            <w:r w:rsidRPr="00E32646">
              <w:rPr>
                <w:sz w:val="21"/>
                <w:szCs w:val="21"/>
                <w:vertAlign w:val="subscript"/>
              </w:rPr>
              <w:t>4</w:t>
            </w:r>
            <w:r w:rsidRPr="00E32646">
              <w:rPr>
                <w:sz w:val="21"/>
                <w:szCs w:val="21"/>
              </w:rPr>
              <w:t xml:space="preserve"> nanoparticles synthesized by starch-assisted sol-gel auto-combustion method</w:t>
            </w:r>
            <w:r w:rsidRPr="00E32646">
              <w:rPr>
                <w:rStyle w:val="doctitle"/>
                <w:sz w:val="21"/>
                <w:szCs w:val="21"/>
              </w:rPr>
              <w:t xml:space="preserve">. </w:t>
            </w:r>
            <w:r w:rsidRPr="00E32646">
              <w:rPr>
                <w:i/>
                <w:sz w:val="21"/>
                <w:szCs w:val="21"/>
              </w:rPr>
              <w:t>Journal of Materials Science: Materials in Electronics</w:t>
            </w:r>
            <w:r w:rsidRPr="00E32646">
              <w:rPr>
                <w:sz w:val="21"/>
                <w:szCs w:val="21"/>
              </w:rPr>
              <w:t xml:space="preserve"> 27(2), 5912-6002, </w:t>
            </w:r>
            <w:r w:rsidRPr="00E32646">
              <w:rPr>
                <w:b/>
                <w:sz w:val="21"/>
                <w:szCs w:val="21"/>
              </w:rPr>
              <w:t>2016</w:t>
            </w:r>
            <w:r w:rsidRPr="00E32646">
              <w:rPr>
                <w:sz w:val="21"/>
                <w:szCs w:val="21"/>
              </w:rPr>
              <w:t xml:space="preserve">. </w:t>
            </w:r>
          </w:p>
          <w:p w14:paraId="1821A666" w14:textId="77777777" w:rsidR="00706AEE" w:rsidRPr="00E32646" w:rsidRDefault="00706AEE" w:rsidP="008C2A7B">
            <w:pPr>
              <w:spacing w:before="120" w:after="120"/>
              <w:jc w:val="both"/>
              <w:textAlignment w:val="top"/>
              <w:rPr>
                <w:rFonts w:cs="Arial"/>
                <w:sz w:val="21"/>
                <w:szCs w:val="21"/>
              </w:rPr>
            </w:pPr>
            <w:r w:rsidRPr="00E32646">
              <w:rPr>
                <w:rFonts w:cs="Tahoma"/>
                <w:sz w:val="21"/>
                <w:szCs w:val="21"/>
              </w:rPr>
              <w:t xml:space="preserve">SMOLKOVA, I.S., KAZANTSEVA, N.S., BABAYAN, V., SMOLKA, P., PARMAR, H., </w:t>
            </w:r>
            <w:r w:rsidRPr="00E32646">
              <w:rPr>
                <w:rFonts w:cs="Tahoma"/>
                <w:b/>
                <w:sz w:val="21"/>
                <w:szCs w:val="21"/>
              </w:rPr>
              <w:t>VILČÁKOVÁ, J. (20%)</w:t>
            </w:r>
            <w:r w:rsidRPr="00E32646">
              <w:rPr>
                <w:rFonts w:cs="Tahoma"/>
                <w:sz w:val="21"/>
                <w:szCs w:val="21"/>
              </w:rPr>
              <w:t xml:space="preserve">, SCHNEEWEISS, O., PIZUROVA, N.: Alternating magnetic field energy absorption in the dispersion of iron oxide nanoparticles in a viscous medium. </w:t>
            </w:r>
            <w:r w:rsidRPr="00E32646">
              <w:rPr>
                <w:rFonts w:cs="Tahoma"/>
                <w:i/>
                <w:sz w:val="21"/>
                <w:szCs w:val="21"/>
              </w:rPr>
              <w:t>Journal of Magnetism and Magnetic Materials</w:t>
            </w:r>
            <w:r w:rsidRPr="00E32646">
              <w:rPr>
                <w:rFonts w:cs="Tahoma"/>
                <w:sz w:val="21"/>
                <w:szCs w:val="21"/>
              </w:rPr>
              <w:t xml:space="preserve"> 374, 508-515,</w:t>
            </w:r>
            <w:r w:rsidRPr="00E32646">
              <w:rPr>
                <w:rFonts w:cs="Arial"/>
                <w:sz w:val="21"/>
                <w:szCs w:val="21"/>
              </w:rPr>
              <w:t xml:space="preserve"> </w:t>
            </w:r>
            <w:r w:rsidRPr="00E32646">
              <w:rPr>
                <w:rFonts w:cs="Arial"/>
                <w:b/>
                <w:sz w:val="21"/>
                <w:szCs w:val="21"/>
              </w:rPr>
              <w:t>2015</w:t>
            </w:r>
            <w:r w:rsidRPr="00E32646">
              <w:rPr>
                <w:rFonts w:cs="Arial"/>
                <w:sz w:val="21"/>
                <w:szCs w:val="21"/>
              </w:rPr>
              <w:t xml:space="preserve">. </w:t>
            </w:r>
          </w:p>
          <w:p w14:paraId="5DF95C83" w14:textId="77777777" w:rsidR="00706AEE" w:rsidRPr="00E32646" w:rsidRDefault="00706AEE" w:rsidP="008C2A7B">
            <w:pPr>
              <w:pStyle w:val="western"/>
              <w:spacing w:before="120" w:beforeAutospacing="0" w:after="120" w:line="240" w:lineRule="auto"/>
              <w:jc w:val="both"/>
              <w:rPr>
                <w:sz w:val="21"/>
                <w:szCs w:val="21"/>
              </w:rPr>
            </w:pPr>
            <w:r w:rsidRPr="00E32646">
              <w:rPr>
                <w:sz w:val="21"/>
                <w:szCs w:val="21"/>
              </w:rPr>
              <w:t>THERAVALAPPIL, R., SVOBODA, P.,</w:t>
            </w:r>
            <w:r w:rsidRPr="00E32646">
              <w:rPr>
                <w:b/>
                <w:bCs/>
                <w:sz w:val="21"/>
                <w:szCs w:val="21"/>
              </w:rPr>
              <w:t xml:space="preserve"> VILČÁKOVÁ, J. (20%)</w:t>
            </w:r>
            <w:r w:rsidRPr="00E32646">
              <w:rPr>
                <w:sz w:val="21"/>
                <w:szCs w:val="21"/>
              </w:rPr>
              <w:t>, POONGAVALAPPIL, S., SLOBODIAN, P., SVOBODOVÁ, D.: A comparative study on the electrical, thermal and mechanical properties of ethylene-octene copolymer based composites with carbon fillers. </w:t>
            </w:r>
            <w:r w:rsidRPr="00E32646">
              <w:rPr>
                <w:i/>
                <w:sz w:val="21"/>
                <w:szCs w:val="21"/>
              </w:rPr>
              <w:t>Materials and Design</w:t>
            </w:r>
            <w:r w:rsidRPr="00E32646">
              <w:rPr>
                <w:caps/>
                <w:sz w:val="21"/>
                <w:szCs w:val="21"/>
              </w:rPr>
              <w:t xml:space="preserve"> </w:t>
            </w:r>
            <w:r w:rsidRPr="00E32646">
              <w:rPr>
                <w:sz w:val="21"/>
                <w:szCs w:val="21"/>
              </w:rPr>
              <w:t xml:space="preserve">60, 458-467, </w:t>
            </w:r>
            <w:r w:rsidRPr="00E32646">
              <w:rPr>
                <w:b/>
                <w:bCs/>
                <w:sz w:val="21"/>
                <w:szCs w:val="21"/>
              </w:rPr>
              <w:t>2014</w:t>
            </w:r>
            <w:r w:rsidRPr="00E32646">
              <w:rPr>
                <w:sz w:val="21"/>
                <w:szCs w:val="21"/>
              </w:rPr>
              <w:t xml:space="preserve">. ISSN 0261-3069. </w:t>
            </w:r>
          </w:p>
          <w:p w14:paraId="425EF60A" w14:textId="77777777" w:rsidR="00706AEE" w:rsidRPr="00E32646" w:rsidRDefault="00706AEE" w:rsidP="008C2A7B">
            <w:pPr>
              <w:pStyle w:val="western"/>
              <w:spacing w:before="120" w:beforeAutospacing="0" w:after="120" w:line="240" w:lineRule="auto"/>
              <w:jc w:val="both"/>
              <w:rPr>
                <w:sz w:val="21"/>
                <w:szCs w:val="21"/>
              </w:rPr>
            </w:pPr>
            <w:r w:rsidRPr="00E32646">
              <w:rPr>
                <w:caps/>
                <w:sz w:val="21"/>
                <w:szCs w:val="21"/>
              </w:rPr>
              <w:t xml:space="preserve">Kazantsev, Y.N., Babayan, V., Kazantseva, N.E., D'yakonova, O.A., Moučka, R., </w:t>
            </w:r>
            <w:r w:rsidRPr="00E32646">
              <w:rPr>
                <w:b/>
                <w:bCs/>
                <w:caps/>
                <w:sz w:val="21"/>
                <w:szCs w:val="21"/>
              </w:rPr>
              <w:t>Vilčáková, J. (14%)</w:t>
            </w:r>
            <w:r w:rsidRPr="00E32646">
              <w:rPr>
                <w:caps/>
                <w:sz w:val="21"/>
                <w:szCs w:val="21"/>
              </w:rPr>
              <w:t>, Sáha, P.:</w:t>
            </w:r>
            <w:r w:rsidRPr="00E32646">
              <w:rPr>
                <w:sz w:val="21"/>
                <w:szCs w:val="21"/>
              </w:rPr>
              <w:t xml:space="preserve"> A layer radiowave absorber based on double-period lattices of resistive squares. </w:t>
            </w:r>
            <w:r w:rsidRPr="00E32646">
              <w:rPr>
                <w:i/>
                <w:sz w:val="21"/>
                <w:szCs w:val="21"/>
              </w:rPr>
              <w:t xml:space="preserve">Journal of Communications Technology and Electronics </w:t>
            </w:r>
            <w:r w:rsidRPr="00E32646">
              <w:rPr>
                <w:sz w:val="21"/>
                <w:szCs w:val="21"/>
              </w:rPr>
              <w:t xml:space="preserve">58(3), 233-237, </w:t>
            </w:r>
            <w:r w:rsidRPr="00E32646">
              <w:rPr>
                <w:b/>
                <w:bCs/>
                <w:sz w:val="21"/>
                <w:szCs w:val="21"/>
              </w:rPr>
              <w:t>2013</w:t>
            </w:r>
            <w:r w:rsidRPr="00E32646">
              <w:rPr>
                <w:sz w:val="21"/>
                <w:szCs w:val="21"/>
              </w:rPr>
              <w:t xml:space="preserve">. </w:t>
            </w:r>
          </w:p>
          <w:p w14:paraId="5011BF6A" w14:textId="77777777" w:rsidR="00706AEE" w:rsidRPr="008001FC" w:rsidRDefault="00706AEE" w:rsidP="008C2A7B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E32646">
              <w:rPr>
                <w:b/>
                <w:bCs/>
                <w:caps/>
                <w:sz w:val="21"/>
                <w:szCs w:val="21"/>
              </w:rPr>
              <w:t>Vilčáková, J. (35%)</w:t>
            </w:r>
            <w:r w:rsidRPr="00E32646">
              <w:rPr>
                <w:caps/>
                <w:sz w:val="21"/>
                <w:szCs w:val="21"/>
              </w:rPr>
              <w:t>, Moučka, R., Svoboda, P., Ilčíková, M., Kazantseva, N., Hřibová, M., Mičušík, M., Omastová, M.:</w:t>
            </w:r>
            <w:r w:rsidRPr="00E32646">
              <w:rPr>
                <w:b/>
                <w:bCs/>
                <w:caps/>
                <w:sz w:val="21"/>
                <w:szCs w:val="21"/>
                <w:vertAlign w:val="superscript"/>
              </w:rPr>
              <w:t xml:space="preserve"> </w:t>
            </w:r>
            <w:r w:rsidRPr="00E32646">
              <w:rPr>
                <w:sz w:val="21"/>
                <w:szCs w:val="21"/>
              </w:rPr>
              <w:t xml:space="preserve">Effect of surfactants and manufacturing methods on the electrical and thermal conductivity of carbon nanotube/silicone composites. </w:t>
            </w:r>
            <w:r w:rsidRPr="00E32646">
              <w:rPr>
                <w:i/>
                <w:sz w:val="21"/>
                <w:szCs w:val="21"/>
              </w:rPr>
              <w:t>Molecules</w:t>
            </w:r>
            <w:r w:rsidRPr="00E32646">
              <w:rPr>
                <w:sz w:val="21"/>
                <w:szCs w:val="21"/>
              </w:rPr>
              <w:t xml:space="preserve"> 17(11), 13157-13174, </w:t>
            </w:r>
            <w:r w:rsidRPr="00E32646">
              <w:rPr>
                <w:b/>
                <w:bCs/>
                <w:sz w:val="21"/>
                <w:szCs w:val="21"/>
              </w:rPr>
              <w:t>2012</w:t>
            </w:r>
            <w:r w:rsidRPr="00E32646">
              <w:rPr>
                <w:sz w:val="21"/>
                <w:szCs w:val="21"/>
              </w:rPr>
              <w:t>.</w:t>
            </w:r>
            <w:r w:rsidRPr="00E92A6D">
              <w:rPr>
                <w:sz w:val="22"/>
                <w:szCs w:val="22"/>
              </w:rPr>
              <w:t xml:space="preserve"> </w:t>
            </w:r>
          </w:p>
        </w:tc>
      </w:tr>
      <w:tr w:rsidR="00706AEE" w:rsidRPr="00B901A1" w14:paraId="00308E76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1A0C84A" w14:textId="77777777" w:rsidR="00706AEE" w:rsidRPr="00B901A1" w:rsidRDefault="00706AEE" w:rsidP="00706AEE">
            <w:r w:rsidRPr="00B901A1">
              <w:rPr>
                <w:b/>
              </w:rPr>
              <w:t>Působení v zahraničí</w:t>
            </w:r>
          </w:p>
        </w:tc>
      </w:tr>
      <w:tr w:rsidR="00706AEE" w:rsidRPr="00190FCA" w14:paraId="1714E1D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8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D5F498" w14:textId="77777777" w:rsidR="00706AEE" w:rsidRPr="00190FCA" w:rsidRDefault="00706AEE" w:rsidP="008C2A7B">
            <w:pPr>
              <w:pStyle w:val="Publ1"/>
              <w:spacing w:before="60" w:after="20" w:line="240" w:lineRule="auto"/>
              <w:rPr>
                <w:sz w:val="21"/>
                <w:szCs w:val="21"/>
              </w:rPr>
            </w:pPr>
            <w:r w:rsidRPr="00190FCA">
              <w:rPr>
                <w:bCs/>
                <w:sz w:val="21"/>
                <w:szCs w:val="21"/>
              </w:rPr>
              <w:t xml:space="preserve">1997: </w:t>
            </w:r>
            <w:r w:rsidRPr="00190FCA">
              <w:rPr>
                <w:sz w:val="21"/>
                <w:szCs w:val="21"/>
              </w:rPr>
              <w:t>Chalmers University of Technology, Göteborg, Švédsko,</w:t>
            </w:r>
            <w:r w:rsidRPr="00190FCA">
              <w:rPr>
                <w:bCs/>
                <w:sz w:val="21"/>
                <w:szCs w:val="21"/>
              </w:rPr>
              <w:t xml:space="preserve"> s</w:t>
            </w:r>
            <w:r w:rsidRPr="00190FCA">
              <w:rPr>
                <w:sz w:val="21"/>
                <w:szCs w:val="21"/>
              </w:rPr>
              <w:t>tudijní pobyt (3 měsíce)</w:t>
            </w:r>
          </w:p>
          <w:p w14:paraId="663A3870" w14:textId="77777777" w:rsidR="00706AEE" w:rsidRDefault="00706AEE" w:rsidP="008C2A7B">
            <w:pPr>
              <w:pStyle w:val="Textkomente"/>
              <w:spacing w:before="20" w:after="60"/>
              <w:rPr>
                <w:sz w:val="21"/>
                <w:szCs w:val="21"/>
              </w:rPr>
            </w:pPr>
            <w:r w:rsidRPr="00190FCA">
              <w:rPr>
                <w:sz w:val="21"/>
                <w:szCs w:val="21"/>
              </w:rPr>
              <w:t>2006: Institut radiového inženýrství a elektrotechniky, Moskva, RF, studijní pobyt (3 měsíce)</w:t>
            </w:r>
          </w:p>
          <w:p w14:paraId="6815601B" w14:textId="77777777" w:rsidR="00813D75" w:rsidRPr="00190FCA" w:rsidRDefault="00813D75" w:rsidP="008C2A7B">
            <w:pPr>
              <w:pStyle w:val="Textkomente"/>
              <w:spacing w:before="20" w:after="60"/>
              <w:rPr>
                <w:sz w:val="21"/>
                <w:szCs w:val="21"/>
              </w:rPr>
            </w:pPr>
          </w:p>
        </w:tc>
      </w:tr>
      <w:tr w:rsidR="00706AEE" w:rsidRPr="00B901A1" w14:paraId="4FC31C81" w14:textId="77777777" w:rsidTr="00353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470"/>
        </w:trPr>
        <w:tc>
          <w:tcPr>
            <w:tcW w:w="270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728125A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 xml:space="preserve">Podpis </w:t>
            </w:r>
          </w:p>
        </w:tc>
        <w:tc>
          <w:tcPr>
            <w:tcW w:w="4568" w:type="dxa"/>
            <w:gridSpan w:val="5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54D119" w14:textId="77777777" w:rsidR="00706AEE" w:rsidRPr="00B901A1" w:rsidRDefault="00706AEE" w:rsidP="00706AEE">
            <w:pPr>
              <w:jc w:val="both"/>
            </w:pPr>
          </w:p>
        </w:tc>
        <w:tc>
          <w:tcPr>
            <w:tcW w:w="789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BE69416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datum</w:t>
            </w:r>
          </w:p>
        </w:tc>
        <w:tc>
          <w:tcPr>
            <w:tcW w:w="2424" w:type="dxa"/>
            <w:gridSpan w:val="3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CBC7F7" w14:textId="77777777" w:rsidR="00706AEE" w:rsidRPr="00B901A1" w:rsidRDefault="00706AEE" w:rsidP="00706AEE">
            <w:pPr>
              <w:jc w:val="both"/>
            </w:pPr>
          </w:p>
        </w:tc>
      </w:tr>
    </w:tbl>
    <w:p w14:paraId="27E6BA9E" w14:textId="77777777" w:rsidR="000E3448" w:rsidRPr="00625985" w:rsidRDefault="000E3448" w:rsidP="000E3448"/>
    <w:tbl>
      <w:tblPr>
        <w:tblW w:w="10076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09"/>
        <w:gridCol w:w="5524"/>
        <w:gridCol w:w="760"/>
        <w:gridCol w:w="1372"/>
        <w:gridCol w:w="11"/>
      </w:tblGrid>
      <w:tr w:rsidR="00690CC4" w14:paraId="16F221BF" w14:textId="77777777" w:rsidTr="00575A8F">
        <w:trPr>
          <w:gridAfter w:val="1"/>
          <w:wAfter w:w="11" w:type="dxa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46CF3A08" w14:textId="59229EF6" w:rsidR="00690CC4" w:rsidRDefault="00690CC4" w:rsidP="00690CC4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C-II – Související tvůrčí, resp. vědecká a umělecká činnost</w:t>
            </w:r>
          </w:p>
        </w:tc>
      </w:tr>
      <w:tr w:rsidR="00690CC4" w14:paraId="01233F78" w14:textId="77777777" w:rsidTr="00575A8F">
        <w:trPr>
          <w:gridAfter w:val="1"/>
          <w:wAfter w:w="11" w:type="dxa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20551E2" w14:textId="77777777" w:rsidR="00690CC4" w:rsidRPr="00690CC4" w:rsidRDefault="00690CC4" w:rsidP="00690CC4">
            <w:pPr>
              <w:jc w:val="both"/>
              <w:rPr>
                <w:b/>
              </w:rPr>
            </w:pPr>
            <w:r w:rsidRPr="00690CC4">
              <w:rPr>
                <w:b/>
              </w:rPr>
              <w:t xml:space="preserve">Přehled řešených grantů a projektů u akademicky zaměřeného bakalářského studijního programu a u magisterského a doktorského studijního programu  </w:t>
            </w:r>
          </w:p>
        </w:tc>
      </w:tr>
      <w:tr w:rsidR="00690CC4" w14:paraId="2D0E8360" w14:textId="77777777" w:rsidTr="00575A8F">
        <w:trPr>
          <w:cantSplit/>
        </w:trPr>
        <w:tc>
          <w:tcPr>
            <w:tcW w:w="2409" w:type="dxa"/>
            <w:shd w:val="clear" w:color="auto" w:fill="F7CAAC"/>
          </w:tcPr>
          <w:p w14:paraId="40469571" w14:textId="77777777" w:rsidR="00690CC4" w:rsidRDefault="00690CC4" w:rsidP="00690CC4">
            <w:pPr>
              <w:jc w:val="both"/>
              <w:rPr>
                <w:b/>
              </w:rPr>
            </w:pPr>
            <w:r>
              <w:rPr>
                <w:b/>
              </w:rPr>
              <w:t>Řešitel/spoluřešitel</w:t>
            </w:r>
          </w:p>
        </w:tc>
        <w:tc>
          <w:tcPr>
            <w:tcW w:w="5524" w:type="dxa"/>
            <w:shd w:val="clear" w:color="auto" w:fill="F7CAAC"/>
          </w:tcPr>
          <w:p w14:paraId="6EDFE864" w14:textId="77777777" w:rsidR="00690CC4" w:rsidRDefault="00690CC4" w:rsidP="00690CC4">
            <w:pPr>
              <w:jc w:val="both"/>
              <w:rPr>
                <w:b/>
              </w:rPr>
            </w:pPr>
            <w:r>
              <w:rPr>
                <w:b/>
              </w:rPr>
              <w:t>Názvy grantů a projektů získaných pro vědeckou, výzkumnou, uměleckou a další tvůrčí činnost v příslušné oblasti vzdělávání</w:t>
            </w:r>
          </w:p>
        </w:tc>
        <w:tc>
          <w:tcPr>
            <w:tcW w:w="760" w:type="dxa"/>
            <w:shd w:val="clear" w:color="auto" w:fill="F7CAAC"/>
          </w:tcPr>
          <w:p w14:paraId="1EE32F8E" w14:textId="77777777" w:rsidR="00690CC4" w:rsidRDefault="00690CC4" w:rsidP="00690CC4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Zdroj</w:t>
            </w:r>
          </w:p>
        </w:tc>
        <w:tc>
          <w:tcPr>
            <w:tcW w:w="1383" w:type="dxa"/>
            <w:gridSpan w:val="2"/>
            <w:shd w:val="clear" w:color="auto" w:fill="F7CAAC"/>
          </w:tcPr>
          <w:p w14:paraId="0CA40B5E" w14:textId="77777777" w:rsidR="00690CC4" w:rsidRDefault="00690CC4" w:rsidP="00690CC4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Období</w:t>
            </w:r>
          </w:p>
          <w:p w14:paraId="0C54D225" w14:textId="77777777" w:rsidR="00690CC4" w:rsidRDefault="00690CC4" w:rsidP="00690CC4">
            <w:pPr>
              <w:jc w:val="center"/>
              <w:rPr>
                <w:b/>
                <w:sz w:val="24"/>
              </w:rPr>
            </w:pPr>
          </w:p>
        </w:tc>
      </w:tr>
      <w:tr w:rsidR="00690CC4" w14:paraId="0D87F391" w14:textId="77777777" w:rsidTr="00575A8F">
        <w:tc>
          <w:tcPr>
            <w:tcW w:w="2409" w:type="dxa"/>
          </w:tcPr>
          <w:p w14:paraId="61EBCD4E" w14:textId="77777777" w:rsidR="00690CC4" w:rsidRDefault="00690CC4" w:rsidP="00690CC4">
            <w:pPr>
              <w:jc w:val="both"/>
            </w:pPr>
            <w:r>
              <w:t>d</w:t>
            </w:r>
            <w:r w:rsidRPr="00F66585">
              <w:t>oc. Humpolíček, Ph.D</w:t>
            </w:r>
            <w:r>
              <w:t>.</w:t>
            </w:r>
            <w:r w:rsidRPr="00F66585">
              <w:t>/</w:t>
            </w:r>
          </w:p>
          <w:p w14:paraId="20D2BA9E" w14:textId="2E301E00" w:rsidR="00690CC4" w:rsidRPr="00F66585" w:rsidRDefault="00690CC4" w:rsidP="00690CC4">
            <w:pPr>
              <w:jc w:val="both"/>
            </w:pPr>
            <w:r w:rsidRPr="00F66585">
              <w:t>ÚMCH AV ČR, v. v. i.</w:t>
            </w:r>
          </w:p>
        </w:tc>
        <w:tc>
          <w:tcPr>
            <w:tcW w:w="5524" w:type="dxa"/>
          </w:tcPr>
          <w:p w14:paraId="4F4DF07A" w14:textId="09BBF053" w:rsidR="00690CC4" w:rsidRPr="00F66585" w:rsidRDefault="00690CC4" w:rsidP="00690CC4">
            <w:pPr>
              <w:jc w:val="both"/>
            </w:pPr>
            <w:r w:rsidRPr="00F66585">
              <w:t>GA13-08944S Vodivé polyme</w:t>
            </w:r>
            <w:r>
              <w:t>ry a jejich interakce s buňkami</w:t>
            </w:r>
          </w:p>
        </w:tc>
        <w:tc>
          <w:tcPr>
            <w:tcW w:w="760" w:type="dxa"/>
          </w:tcPr>
          <w:p w14:paraId="7C0F512F" w14:textId="280E3040" w:rsidR="00690CC4" w:rsidRPr="00F66585" w:rsidRDefault="00581853" w:rsidP="00690CC4">
            <w:pPr>
              <w:jc w:val="center"/>
            </w:pPr>
            <w:r>
              <w:t>B</w:t>
            </w:r>
          </w:p>
        </w:tc>
        <w:tc>
          <w:tcPr>
            <w:tcW w:w="1383" w:type="dxa"/>
            <w:gridSpan w:val="2"/>
          </w:tcPr>
          <w:p w14:paraId="72AA623F" w14:textId="40003AC2" w:rsidR="00690CC4" w:rsidRPr="00F66585" w:rsidRDefault="00690CC4" w:rsidP="00690CC4">
            <w:pPr>
              <w:jc w:val="center"/>
              <w:rPr>
                <w:color w:val="0000FF"/>
              </w:rPr>
            </w:pPr>
            <w:r w:rsidRPr="00F66585">
              <w:t>2013</w:t>
            </w:r>
            <w:r>
              <w:t xml:space="preserve"> </w:t>
            </w:r>
            <w:r w:rsidRPr="00F66585">
              <w:t>-</w:t>
            </w:r>
            <w:r>
              <w:t xml:space="preserve"> </w:t>
            </w:r>
            <w:r w:rsidRPr="00F66585">
              <w:t>2015</w:t>
            </w:r>
          </w:p>
        </w:tc>
      </w:tr>
      <w:tr w:rsidR="00690CC4" w14:paraId="6647E431" w14:textId="77777777" w:rsidTr="00575A8F">
        <w:tc>
          <w:tcPr>
            <w:tcW w:w="2409" w:type="dxa"/>
          </w:tcPr>
          <w:p w14:paraId="7E7CE556" w14:textId="18771E90" w:rsidR="00690CC4" w:rsidRDefault="00690CC4" w:rsidP="00690CC4">
            <w:pPr>
              <w:jc w:val="both"/>
            </w:pPr>
            <w:r>
              <w:t>d</w:t>
            </w:r>
            <w:r w:rsidRPr="00F66585">
              <w:t>oc. Humpolíček, Ph.D</w:t>
            </w:r>
            <w:r>
              <w:t>./</w:t>
            </w:r>
          </w:p>
          <w:p w14:paraId="3397ABB6" w14:textId="03A22548" w:rsidR="00690CC4" w:rsidRPr="00F66585" w:rsidRDefault="00690CC4" w:rsidP="00690CC4">
            <w:pPr>
              <w:jc w:val="both"/>
            </w:pPr>
            <w:r w:rsidRPr="00F66585">
              <w:t>ÚMCH</w:t>
            </w:r>
            <w:r>
              <w:t xml:space="preserve"> AV ČR, v. v. i.</w:t>
            </w:r>
          </w:p>
        </w:tc>
        <w:tc>
          <w:tcPr>
            <w:tcW w:w="5524" w:type="dxa"/>
          </w:tcPr>
          <w:p w14:paraId="5CA33B22" w14:textId="20D6B494" w:rsidR="00690CC4" w:rsidRPr="00F66585" w:rsidRDefault="00690CC4" w:rsidP="00690CC4">
            <w:pPr>
              <w:jc w:val="both"/>
            </w:pPr>
            <w:r w:rsidRPr="00F66585">
              <w:t>GA17-05095S</w:t>
            </w:r>
            <w:r>
              <w:t xml:space="preserve"> </w:t>
            </w:r>
            <w:r w:rsidRPr="00F66585">
              <w:t>Biomimetické materiály na bázi vodivých polymerů</w:t>
            </w:r>
          </w:p>
        </w:tc>
        <w:tc>
          <w:tcPr>
            <w:tcW w:w="760" w:type="dxa"/>
          </w:tcPr>
          <w:p w14:paraId="7D207545" w14:textId="00B12224" w:rsidR="00690CC4" w:rsidRPr="00F66585" w:rsidRDefault="00581853" w:rsidP="00690CC4">
            <w:pPr>
              <w:jc w:val="center"/>
            </w:pPr>
            <w:r>
              <w:t>B</w:t>
            </w:r>
          </w:p>
        </w:tc>
        <w:tc>
          <w:tcPr>
            <w:tcW w:w="1383" w:type="dxa"/>
            <w:gridSpan w:val="2"/>
          </w:tcPr>
          <w:p w14:paraId="613FC3D0" w14:textId="63E534E3" w:rsidR="00690CC4" w:rsidRPr="00F66585" w:rsidRDefault="00690CC4" w:rsidP="00690CC4">
            <w:pPr>
              <w:jc w:val="center"/>
            </w:pPr>
            <w:r w:rsidRPr="00F66585">
              <w:t>2017</w:t>
            </w:r>
            <w:r>
              <w:t xml:space="preserve"> </w:t>
            </w:r>
            <w:r w:rsidRPr="00F66585">
              <w:t>-</w:t>
            </w:r>
            <w:r>
              <w:t xml:space="preserve"> </w:t>
            </w:r>
            <w:r w:rsidRPr="00F66585">
              <w:t>2019</w:t>
            </w:r>
          </w:p>
        </w:tc>
      </w:tr>
      <w:tr w:rsidR="00690CC4" w14:paraId="20951C65" w14:textId="77777777" w:rsidTr="00575A8F">
        <w:tc>
          <w:tcPr>
            <w:tcW w:w="2409" w:type="dxa"/>
          </w:tcPr>
          <w:p w14:paraId="002EB992" w14:textId="77777777" w:rsidR="00690CC4" w:rsidRDefault="00690CC4" w:rsidP="00690CC4">
            <w:pPr>
              <w:jc w:val="both"/>
            </w:pPr>
            <w:r w:rsidRPr="00524048">
              <w:t>U</w:t>
            </w:r>
            <w:r>
              <w:t>K MFF</w:t>
            </w:r>
            <w:r w:rsidRPr="00524048">
              <w:t xml:space="preserve">/ </w:t>
            </w:r>
          </w:p>
          <w:p w14:paraId="6F0A1FA3" w14:textId="1B91D595" w:rsidR="00690CC4" w:rsidRPr="00524048" w:rsidRDefault="00690CC4" w:rsidP="00690CC4">
            <w:pPr>
              <w:jc w:val="both"/>
            </w:pPr>
            <w:r>
              <w:t>doc. Lehocký, Ph.D.</w:t>
            </w:r>
          </w:p>
        </w:tc>
        <w:tc>
          <w:tcPr>
            <w:tcW w:w="5524" w:type="dxa"/>
          </w:tcPr>
          <w:p w14:paraId="726CA95F" w14:textId="09FF43BF" w:rsidR="00690CC4" w:rsidRPr="00524048" w:rsidRDefault="00690CC4" w:rsidP="00690CC4">
            <w:pPr>
              <w:jc w:val="both"/>
            </w:pPr>
            <w:r w:rsidRPr="00524048">
              <w:t>GA17-10813S</w:t>
            </w:r>
            <w:r>
              <w:t xml:space="preserve"> </w:t>
            </w:r>
            <w:r w:rsidRPr="00524048">
              <w:t>Nové plazmové polymery s laditelnou stabilitou a permeabilitou</w:t>
            </w:r>
          </w:p>
        </w:tc>
        <w:tc>
          <w:tcPr>
            <w:tcW w:w="760" w:type="dxa"/>
          </w:tcPr>
          <w:p w14:paraId="4DAA96C6" w14:textId="4C816524" w:rsidR="00690CC4" w:rsidRPr="00524048" w:rsidRDefault="00581853" w:rsidP="00690CC4">
            <w:pPr>
              <w:jc w:val="center"/>
            </w:pPr>
            <w:r>
              <w:t>B</w:t>
            </w:r>
          </w:p>
        </w:tc>
        <w:tc>
          <w:tcPr>
            <w:tcW w:w="1383" w:type="dxa"/>
            <w:gridSpan w:val="2"/>
          </w:tcPr>
          <w:p w14:paraId="24670E1C" w14:textId="673584EA" w:rsidR="00690CC4" w:rsidRPr="00524048" w:rsidRDefault="00690CC4" w:rsidP="00690CC4">
            <w:pPr>
              <w:jc w:val="center"/>
            </w:pPr>
            <w:r>
              <w:t>2017 - 2019</w:t>
            </w:r>
          </w:p>
        </w:tc>
      </w:tr>
      <w:tr w:rsidR="00690CC4" w14:paraId="377B0BCD" w14:textId="77777777" w:rsidTr="00575A8F">
        <w:tc>
          <w:tcPr>
            <w:tcW w:w="2409" w:type="dxa"/>
          </w:tcPr>
          <w:p w14:paraId="136F0877" w14:textId="77777777" w:rsidR="00690CC4" w:rsidRPr="00524048" w:rsidRDefault="00690CC4" w:rsidP="00690CC4">
            <w:pPr>
              <w:jc w:val="both"/>
            </w:pPr>
          </w:p>
        </w:tc>
        <w:tc>
          <w:tcPr>
            <w:tcW w:w="5524" w:type="dxa"/>
          </w:tcPr>
          <w:p w14:paraId="25A4726E" w14:textId="77777777" w:rsidR="00690CC4" w:rsidRPr="00524048" w:rsidRDefault="00690CC4" w:rsidP="00690CC4">
            <w:pPr>
              <w:jc w:val="center"/>
            </w:pPr>
          </w:p>
        </w:tc>
        <w:tc>
          <w:tcPr>
            <w:tcW w:w="760" w:type="dxa"/>
          </w:tcPr>
          <w:p w14:paraId="30C6BE74" w14:textId="77777777" w:rsidR="00690CC4" w:rsidRPr="00524048" w:rsidRDefault="00690CC4" w:rsidP="00690CC4">
            <w:pPr>
              <w:jc w:val="center"/>
            </w:pPr>
          </w:p>
        </w:tc>
        <w:tc>
          <w:tcPr>
            <w:tcW w:w="1383" w:type="dxa"/>
            <w:gridSpan w:val="2"/>
          </w:tcPr>
          <w:p w14:paraId="53852F79" w14:textId="77777777" w:rsidR="00690CC4" w:rsidRPr="00524048" w:rsidRDefault="00690CC4" w:rsidP="00690CC4">
            <w:pPr>
              <w:jc w:val="center"/>
            </w:pPr>
          </w:p>
        </w:tc>
      </w:tr>
      <w:tr w:rsidR="00690CC4" w14:paraId="23D4039C" w14:textId="77777777" w:rsidTr="00575A8F">
        <w:tc>
          <w:tcPr>
            <w:tcW w:w="2409" w:type="dxa"/>
          </w:tcPr>
          <w:p w14:paraId="06807EF5" w14:textId="77777777" w:rsidR="00690CC4" w:rsidRPr="00524048" w:rsidRDefault="00690CC4" w:rsidP="00690CC4">
            <w:pPr>
              <w:jc w:val="both"/>
            </w:pPr>
          </w:p>
        </w:tc>
        <w:tc>
          <w:tcPr>
            <w:tcW w:w="5524" w:type="dxa"/>
          </w:tcPr>
          <w:p w14:paraId="0A933B6C" w14:textId="77777777" w:rsidR="00690CC4" w:rsidRPr="00524048" w:rsidRDefault="00690CC4" w:rsidP="00690CC4">
            <w:pPr>
              <w:jc w:val="center"/>
            </w:pPr>
          </w:p>
        </w:tc>
        <w:tc>
          <w:tcPr>
            <w:tcW w:w="760" w:type="dxa"/>
          </w:tcPr>
          <w:p w14:paraId="4D5B5D79" w14:textId="77777777" w:rsidR="00690CC4" w:rsidRPr="00524048" w:rsidRDefault="00690CC4" w:rsidP="00690CC4">
            <w:pPr>
              <w:jc w:val="center"/>
            </w:pPr>
          </w:p>
        </w:tc>
        <w:tc>
          <w:tcPr>
            <w:tcW w:w="1383" w:type="dxa"/>
            <w:gridSpan w:val="2"/>
          </w:tcPr>
          <w:p w14:paraId="451DD07C" w14:textId="77777777" w:rsidR="00690CC4" w:rsidRPr="00524048" w:rsidRDefault="00690CC4" w:rsidP="00690CC4">
            <w:pPr>
              <w:jc w:val="center"/>
            </w:pPr>
          </w:p>
        </w:tc>
      </w:tr>
      <w:tr w:rsidR="00690CC4" w14:paraId="21D58794" w14:textId="77777777" w:rsidTr="00575A8F">
        <w:trPr>
          <w:trHeight w:val="318"/>
        </w:trPr>
        <w:tc>
          <w:tcPr>
            <w:tcW w:w="10076" w:type="dxa"/>
            <w:gridSpan w:val="5"/>
            <w:shd w:val="clear" w:color="auto" w:fill="F7CAAC"/>
          </w:tcPr>
          <w:p w14:paraId="0C07C9CD" w14:textId="77777777" w:rsidR="00690CC4" w:rsidRDefault="00690CC4" w:rsidP="00690CC4">
            <w:pPr>
              <w:rPr>
                <w:b/>
              </w:rPr>
            </w:pPr>
            <w:r>
              <w:rPr>
                <w:b/>
              </w:rPr>
              <w:t>Přehled řešených projektů a dalších aktivit v rámci spolupráce s praxí u profesně zaměřeného bakalářského a magisterského studijního programu</w:t>
            </w:r>
          </w:p>
        </w:tc>
      </w:tr>
      <w:tr w:rsidR="00690CC4" w14:paraId="51A55B85" w14:textId="77777777" w:rsidTr="00575A8F">
        <w:trPr>
          <w:cantSplit/>
          <w:trHeight w:val="283"/>
        </w:trPr>
        <w:tc>
          <w:tcPr>
            <w:tcW w:w="2409" w:type="dxa"/>
            <w:shd w:val="clear" w:color="auto" w:fill="F7CAAC"/>
          </w:tcPr>
          <w:p w14:paraId="17BF04E5" w14:textId="77777777" w:rsidR="00690CC4" w:rsidRDefault="00690CC4" w:rsidP="00690CC4">
            <w:pPr>
              <w:jc w:val="both"/>
              <w:rPr>
                <w:b/>
              </w:rPr>
            </w:pPr>
            <w:r>
              <w:rPr>
                <w:b/>
              </w:rPr>
              <w:t>Pracoviště praxe</w:t>
            </w:r>
          </w:p>
        </w:tc>
        <w:tc>
          <w:tcPr>
            <w:tcW w:w="5524" w:type="dxa"/>
            <w:shd w:val="clear" w:color="auto" w:fill="F7CAAC"/>
          </w:tcPr>
          <w:p w14:paraId="162B8DA6" w14:textId="77777777" w:rsidR="00690CC4" w:rsidRDefault="00690CC4" w:rsidP="00690CC4">
            <w:pPr>
              <w:jc w:val="both"/>
              <w:rPr>
                <w:b/>
              </w:rPr>
            </w:pPr>
            <w:r>
              <w:rPr>
                <w:b/>
              </w:rPr>
              <w:t xml:space="preserve">Název či popis projektu uskutečňovaného ve spolupráci s praxí </w:t>
            </w:r>
          </w:p>
        </w:tc>
        <w:tc>
          <w:tcPr>
            <w:tcW w:w="2143" w:type="dxa"/>
            <w:gridSpan w:val="3"/>
            <w:shd w:val="clear" w:color="auto" w:fill="F7CAAC"/>
          </w:tcPr>
          <w:p w14:paraId="1FE5E595" w14:textId="77777777" w:rsidR="00690CC4" w:rsidRDefault="00690CC4" w:rsidP="00690CC4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Období</w:t>
            </w:r>
          </w:p>
        </w:tc>
      </w:tr>
      <w:tr w:rsidR="00690CC4" w14:paraId="3BA5EC32" w14:textId="77777777" w:rsidTr="00575A8F">
        <w:tc>
          <w:tcPr>
            <w:tcW w:w="2409" w:type="dxa"/>
          </w:tcPr>
          <w:p w14:paraId="4FB4E7B7" w14:textId="77777777" w:rsidR="00690CC4" w:rsidRDefault="00690CC4" w:rsidP="00690CC4">
            <w:pPr>
              <w:jc w:val="both"/>
              <w:rPr>
                <w:sz w:val="24"/>
              </w:rPr>
            </w:pPr>
          </w:p>
        </w:tc>
        <w:tc>
          <w:tcPr>
            <w:tcW w:w="5524" w:type="dxa"/>
          </w:tcPr>
          <w:p w14:paraId="6A2A2E9F" w14:textId="77777777" w:rsidR="00690CC4" w:rsidRDefault="00690CC4" w:rsidP="00690CC4">
            <w:pPr>
              <w:jc w:val="center"/>
              <w:rPr>
                <w:sz w:val="24"/>
              </w:rPr>
            </w:pPr>
          </w:p>
        </w:tc>
        <w:tc>
          <w:tcPr>
            <w:tcW w:w="2143" w:type="dxa"/>
            <w:gridSpan w:val="3"/>
          </w:tcPr>
          <w:p w14:paraId="6F4B6D1D" w14:textId="77777777" w:rsidR="00690CC4" w:rsidRDefault="00690CC4" w:rsidP="00690CC4">
            <w:pPr>
              <w:jc w:val="center"/>
              <w:rPr>
                <w:sz w:val="24"/>
              </w:rPr>
            </w:pPr>
          </w:p>
        </w:tc>
      </w:tr>
      <w:tr w:rsidR="00690CC4" w14:paraId="7DFFC3E4" w14:textId="77777777" w:rsidTr="00575A8F">
        <w:tc>
          <w:tcPr>
            <w:tcW w:w="2409" w:type="dxa"/>
          </w:tcPr>
          <w:p w14:paraId="6762FAFA" w14:textId="77777777" w:rsidR="00690CC4" w:rsidRDefault="00690CC4" w:rsidP="00690CC4">
            <w:pPr>
              <w:jc w:val="both"/>
              <w:rPr>
                <w:sz w:val="24"/>
              </w:rPr>
            </w:pPr>
          </w:p>
        </w:tc>
        <w:tc>
          <w:tcPr>
            <w:tcW w:w="5524" w:type="dxa"/>
          </w:tcPr>
          <w:p w14:paraId="5B43273B" w14:textId="77777777" w:rsidR="00690CC4" w:rsidRDefault="00690CC4" w:rsidP="00690CC4">
            <w:pPr>
              <w:jc w:val="center"/>
              <w:rPr>
                <w:sz w:val="24"/>
              </w:rPr>
            </w:pPr>
          </w:p>
        </w:tc>
        <w:tc>
          <w:tcPr>
            <w:tcW w:w="2143" w:type="dxa"/>
            <w:gridSpan w:val="3"/>
          </w:tcPr>
          <w:p w14:paraId="3A44D72E" w14:textId="77777777" w:rsidR="00690CC4" w:rsidRDefault="00690CC4" w:rsidP="00690CC4">
            <w:pPr>
              <w:jc w:val="center"/>
              <w:rPr>
                <w:sz w:val="24"/>
              </w:rPr>
            </w:pPr>
          </w:p>
        </w:tc>
      </w:tr>
      <w:tr w:rsidR="00690CC4" w14:paraId="118FEE11" w14:textId="77777777" w:rsidTr="00575A8F">
        <w:tc>
          <w:tcPr>
            <w:tcW w:w="2409" w:type="dxa"/>
          </w:tcPr>
          <w:p w14:paraId="580B0D45" w14:textId="77777777" w:rsidR="00690CC4" w:rsidRDefault="00690CC4" w:rsidP="00690CC4">
            <w:pPr>
              <w:jc w:val="both"/>
              <w:rPr>
                <w:sz w:val="24"/>
              </w:rPr>
            </w:pPr>
          </w:p>
        </w:tc>
        <w:tc>
          <w:tcPr>
            <w:tcW w:w="5524" w:type="dxa"/>
          </w:tcPr>
          <w:p w14:paraId="3B08EB41" w14:textId="77777777" w:rsidR="00690CC4" w:rsidRDefault="00690CC4" w:rsidP="00690CC4">
            <w:pPr>
              <w:jc w:val="center"/>
              <w:rPr>
                <w:sz w:val="24"/>
              </w:rPr>
            </w:pPr>
          </w:p>
        </w:tc>
        <w:tc>
          <w:tcPr>
            <w:tcW w:w="2143" w:type="dxa"/>
            <w:gridSpan w:val="3"/>
          </w:tcPr>
          <w:p w14:paraId="6035F8A0" w14:textId="77777777" w:rsidR="00690CC4" w:rsidRDefault="00690CC4" w:rsidP="00690CC4">
            <w:pPr>
              <w:jc w:val="center"/>
              <w:rPr>
                <w:sz w:val="24"/>
              </w:rPr>
            </w:pPr>
          </w:p>
        </w:tc>
      </w:tr>
      <w:tr w:rsidR="00690CC4" w14:paraId="7F6A9E9D" w14:textId="77777777" w:rsidTr="00575A8F">
        <w:tc>
          <w:tcPr>
            <w:tcW w:w="10076" w:type="dxa"/>
            <w:gridSpan w:val="5"/>
            <w:shd w:val="clear" w:color="auto" w:fill="F7CAAC"/>
          </w:tcPr>
          <w:p w14:paraId="0C504B6F" w14:textId="77777777" w:rsidR="00690CC4" w:rsidRDefault="00690CC4" w:rsidP="00690CC4">
            <w:pPr>
              <w:rPr>
                <w:sz w:val="24"/>
              </w:rPr>
            </w:pPr>
            <w:r>
              <w:rPr>
                <w:b/>
              </w:rPr>
              <w:t>Odborné aktivity vztahující se k tvůrčí, resp. vědecké a umělecké činnosti vysoké školy, která souvisí se studijním programem</w:t>
            </w:r>
          </w:p>
        </w:tc>
      </w:tr>
      <w:tr w:rsidR="00690CC4" w14:paraId="6C071055" w14:textId="77777777" w:rsidTr="00575A8F">
        <w:trPr>
          <w:trHeight w:val="2422"/>
        </w:trPr>
        <w:tc>
          <w:tcPr>
            <w:tcW w:w="10076" w:type="dxa"/>
            <w:gridSpan w:val="5"/>
            <w:shd w:val="clear" w:color="auto" w:fill="FFFFFF"/>
          </w:tcPr>
          <w:p w14:paraId="3853DD34" w14:textId="76BD9D08" w:rsidR="00690CC4" w:rsidRDefault="00690CC4" w:rsidP="00575A8F">
            <w:pPr>
              <w:spacing w:before="60" w:line="252" w:lineRule="auto"/>
            </w:pPr>
            <w:r>
              <w:t>Odborné aktivity sou</w:t>
            </w:r>
            <w:r w:rsidR="00575A8F">
              <w:t>visející se studijním programem:</w:t>
            </w:r>
          </w:p>
          <w:p w14:paraId="0889360A" w14:textId="49C78B0C" w:rsidR="00690CC4" w:rsidRPr="001559E9" w:rsidRDefault="00690CC4" w:rsidP="00610398">
            <w:pPr>
              <w:spacing w:before="60" w:line="252" w:lineRule="auto"/>
              <w:jc w:val="both"/>
              <w:rPr>
                <w:u w:val="single"/>
              </w:rPr>
            </w:pPr>
            <w:r w:rsidRPr="001559E9">
              <w:rPr>
                <w:u w:val="single"/>
              </w:rPr>
              <w:t>Patenty</w:t>
            </w:r>
            <w:r w:rsidR="00610398">
              <w:rPr>
                <w:u w:val="single"/>
              </w:rPr>
              <w:t>:</w:t>
            </w:r>
          </w:p>
          <w:p w14:paraId="12EAE44B" w14:textId="4EB4C05D" w:rsidR="00690CC4" w:rsidRPr="00D22F13" w:rsidRDefault="00690CC4" w:rsidP="00575A8F">
            <w:pPr>
              <w:spacing w:line="252" w:lineRule="auto"/>
              <w:jc w:val="both"/>
            </w:pPr>
            <w:r w:rsidRPr="00034A25">
              <w:t>‎</w:t>
            </w:r>
            <w:r>
              <w:t xml:space="preserve">Univerzita Tomáše Bati ve Zlíně, </w:t>
            </w:r>
            <w:r w:rsidRPr="00034A25">
              <w:t>Institut Jozef Stefan</w:t>
            </w:r>
            <w:r w:rsidRPr="00D22F13">
              <w:t xml:space="preserve">: </w:t>
            </w:r>
            <w:r w:rsidRPr="00034A25">
              <w:rPr>
                <w:b/>
              </w:rPr>
              <w:t>Lehocký</w:t>
            </w:r>
            <w:r w:rsidR="00B9563E">
              <w:rPr>
                <w:b/>
              </w:rPr>
              <w:t>,</w:t>
            </w:r>
            <w:r w:rsidRPr="00034A25">
              <w:rPr>
                <w:b/>
              </w:rPr>
              <w:t xml:space="preserve"> M.,</w:t>
            </w:r>
            <w:r w:rsidRPr="00D22F13">
              <w:t xml:space="preserve"> Stloukal</w:t>
            </w:r>
            <w:r w:rsidR="00B9563E">
              <w:t>,</w:t>
            </w:r>
            <w:r w:rsidRPr="00D22F13">
              <w:t xml:space="preserve"> P., Sedla</w:t>
            </w:r>
            <w:r w:rsidR="00A422D5">
              <w:t>ří</w:t>
            </w:r>
            <w:r w:rsidRPr="00D22F13">
              <w:t>k</w:t>
            </w:r>
            <w:r w:rsidR="00B9563E">
              <w:t>,</w:t>
            </w:r>
            <w:r w:rsidRPr="00D22F13">
              <w:t xml:space="preserve"> V</w:t>
            </w:r>
            <w:r w:rsidRPr="00A422D5">
              <w:t>.,</w:t>
            </w:r>
            <w:r w:rsidRPr="00034A25">
              <w:rPr>
                <w:b/>
              </w:rPr>
              <w:t xml:space="preserve"> Humpolíček</w:t>
            </w:r>
            <w:r w:rsidR="00B9563E">
              <w:rPr>
                <w:b/>
              </w:rPr>
              <w:t>,</w:t>
            </w:r>
            <w:r w:rsidRPr="00034A25">
              <w:rPr>
                <w:b/>
              </w:rPr>
              <w:t xml:space="preserve"> P</w:t>
            </w:r>
            <w:r w:rsidRPr="00A422D5">
              <w:rPr>
                <w:b/>
              </w:rPr>
              <w:t>.</w:t>
            </w:r>
            <w:r w:rsidRPr="00D22F13">
              <w:t>, Vesel</w:t>
            </w:r>
            <w:r w:rsidR="00B9563E">
              <w:t>,</w:t>
            </w:r>
            <w:r w:rsidRPr="00D22F13">
              <w:t xml:space="preserve"> A., Mozetic</w:t>
            </w:r>
            <w:r w:rsidR="00B9563E">
              <w:t>,</w:t>
            </w:r>
            <w:r w:rsidRPr="00D22F13">
              <w:t xml:space="preserve"> M., Zaplotnik</w:t>
            </w:r>
            <w:r w:rsidR="00B9563E">
              <w:t>,</w:t>
            </w:r>
            <w:r w:rsidRPr="00D22F13">
              <w:t xml:space="preserve"> R., Primc</w:t>
            </w:r>
            <w:r w:rsidR="00B9563E">
              <w:t>,</w:t>
            </w:r>
            <w:r w:rsidRPr="00D22F13">
              <w:t xml:space="preserve"> G.</w:t>
            </w:r>
            <w:r w:rsidR="00B9563E">
              <w:t>:</w:t>
            </w:r>
            <w:r w:rsidRPr="00D22F13">
              <w:t xml:space="preserve"> </w:t>
            </w:r>
            <w:r w:rsidRPr="003A44FE">
              <w:rPr>
                <w:i/>
              </w:rPr>
              <w:t>Device and Method for Producing UV Radiation.</w:t>
            </w:r>
            <w:r>
              <w:rPr>
                <w:i/>
              </w:rPr>
              <w:t xml:space="preserve"> </w:t>
            </w:r>
            <w:r w:rsidRPr="00034A25">
              <w:t xml:space="preserve">Patent EP </w:t>
            </w:r>
            <w:r w:rsidRPr="00D22F13">
              <w:t>3168860A1</w:t>
            </w:r>
            <w:r>
              <w:t xml:space="preserve">. Datum publikování </w:t>
            </w:r>
            <w:r w:rsidRPr="00034A25">
              <w:t>17. květen 2017</w:t>
            </w:r>
            <w:r w:rsidR="00B9563E">
              <w:t>.</w:t>
            </w:r>
          </w:p>
          <w:p w14:paraId="5844CFBC" w14:textId="77777777" w:rsidR="00690CC4" w:rsidRPr="006828E2" w:rsidRDefault="00690CC4" w:rsidP="00575A8F">
            <w:pPr>
              <w:spacing w:line="252" w:lineRule="auto"/>
              <w:jc w:val="both"/>
              <w:rPr>
                <w:sz w:val="16"/>
                <w:szCs w:val="16"/>
              </w:rPr>
            </w:pPr>
          </w:p>
          <w:p w14:paraId="62E24BDE" w14:textId="00B066A0" w:rsidR="00690CC4" w:rsidRPr="001559E9" w:rsidRDefault="00690CC4" w:rsidP="00575A8F">
            <w:pPr>
              <w:spacing w:line="252" w:lineRule="auto"/>
              <w:jc w:val="both"/>
              <w:rPr>
                <w:u w:val="single"/>
              </w:rPr>
            </w:pPr>
            <w:r w:rsidRPr="001559E9">
              <w:rPr>
                <w:u w:val="single"/>
              </w:rPr>
              <w:t>Kapitoly v</w:t>
            </w:r>
            <w:r w:rsidR="00610398">
              <w:rPr>
                <w:u w:val="single"/>
              </w:rPr>
              <w:t> </w:t>
            </w:r>
            <w:r w:rsidRPr="001559E9">
              <w:rPr>
                <w:u w:val="single"/>
              </w:rPr>
              <w:t>knihách</w:t>
            </w:r>
            <w:r w:rsidR="00610398">
              <w:rPr>
                <w:u w:val="single"/>
              </w:rPr>
              <w:t>:</w:t>
            </w:r>
          </w:p>
          <w:p w14:paraId="1E85650F" w14:textId="074492FE" w:rsidR="00690CC4" w:rsidRDefault="00690CC4" w:rsidP="00575A8F">
            <w:pPr>
              <w:spacing w:line="252" w:lineRule="auto"/>
              <w:jc w:val="both"/>
            </w:pPr>
            <w:r w:rsidRPr="00D22F13">
              <w:t>Junkar</w:t>
            </w:r>
            <w:r w:rsidR="00B9563E">
              <w:t>,</w:t>
            </w:r>
            <w:r w:rsidRPr="00D22F13">
              <w:t xml:space="preserve"> I</w:t>
            </w:r>
            <w:r w:rsidR="00A422D5">
              <w:t>.</w:t>
            </w:r>
            <w:r w:rsidRPr="00D22F13">
              <w:t>, Kulkarni</w:t>
            </w:r>
            <w:r w:rsidR="00B9563E">
              <w:t>,</w:t>
            </w:r>
            <w:r w:rsidRPr="00D22F13">
              <w:t xml:space="preserve"> M</w:t>
            </w:r>
            <w:r w:rsidR="00A422D5">
              <w:t>.</w:t>
            </w:r>
            <w:r w:rsidRPr="00D22F13">
              <w:t xml:space="preserve">, </w:t>
            </w:r>
            <w:r w:rsidRPr="00034A25">
              <w:rPr>
                <w:b/>
              </w:rPr>
              <w:t>Humpolíček</w:t>
            </w:r>
            <w:r w:rsidR="00B9563E">
              <w:rPr>
                <w:b/>
              </w:rPr>
              <w:t>,</w:t>
            </w:r>
            <w:r w:rsidRPr="00034A25">
              <w:rPr>
                <w:b/>
              </w:rPr>
              <w:t xml:space="preserve"> P</w:t>
            </w:r>
            <w:r w:rsidR="00A422D5">
              <w:rPr>
                <w:b/>
              </w:rPr>
              <w:t>.</w:t>
            </w:r>
            <w:r w:rsidRPr="00034A25">
              <w:rPr>
                <w:b/>
              </w:rPr>
              <w:t>, Capáková</w:t>
            </w:r>
            <w:r w:rsidR="00B9563E">
              <w:rPr>
                <w:b/>
              </w:rPr>
              <w:t>,</w:t>
            </w:r>
            <w:r w:rsidRPr="00034A25">
              <w:rPr>
                <w:b/>
              </w:rPr>
              <w:t xml:space="preserve"> Z</w:t>
            </w:r>
            <w:r w:rsidR="00A422D5">
              <w:rPr>
                <w:b/>
              </w:rPr>
              <w:t>.</w:t>
            </w:r>
            <w:r w:rsidRPr="00034A25">
              <w:rPr>
                <w:b/>
              </w:rPr>
              <w:t>,</w:t>
            </w:r>
            <w:r w:rsidRPr="00D22F13">
              <w:t xml:space="preserve"> </w:t>
            </w:r>
            <w:r>
              <w:t>et al</w:t>
            </w:r>
            <w:r w:rsidR="00A422D5">
              <w:t>.</w:t>
            </w:r>
            <w:r>
              <w:t xml:space="preserve">: </w:t>
            </w:r>
            <w:r w:rsidRPr="00267E8D">
              <w:rPr>
                <w:i/>
              </w:rPr>
              <w:t>Could Titanium Dioxide Nanotubes Represent a Viable Support System for Appropriate Cells in Vascular Implants?</w:t>
            </w:r>
            <w:r w:rsidRPr="00D22F13">
              <w:t xml:space="preserve"> Advances in Biomembranes</w:t>
            </w:r>
            <w:r w:rsidR="00A422D5">
              <w:t xml:space="preserve"> and Lipid Self-Assembly. Elsevier </w:t>
            </w:r>
            <w:r>
              <w:t>2017,</w:t>
            </w:r>
            <w:r w:rsidRPr="00D22F13">
              <w:t xml:space="preserve"> </w:t>
            </w:r>
            <w:r w:rsidR="00A422D5">
              <w:t xml:space="preserve">ISBN 978-0-12-812080-4, </w:t>
            </w:r>
            <w:r w:rsidRPr="00D22F13">
              <w:t>doi.org/10.1016/bs.abl.2016.12.001</w:t>
            </w:r>
            <w:r w:rsidR="00610398">
              <w:t>.</w:t>
            </w:r>
          </w:p>
          <w:p w14:paraId="7E82A904" w14:textId="67D26BB8" w:rsidR="00690CC4" w:rsidRPr="00D22F13" w:rsidRDefault="00690CC4" w:rsidP="00575A8F">
            <w:pPr>
              <w:spacing w:line="252" w:lineRule="auto"/>
              <w:jc w:val="both"/>
            </w:pPr>
            <w:r w:rsidRPr="00D22F13">
              <w:t>Stejskal</w:t>
            </w:r>
            <w:r w:rsidR="00B9563E">
              <w:t>,</w:t>
            </w:r>
            <w:r w:rsidRPr="00D22F13">
              <w:t xml:space="preserve"> J., Trchová</w:t>
            </w:r>
            <w:r w:rsidR="00B9563E">
              <w:t>,</w:t>
            </w:r>
            <w:r w:rsidRPr="00D22F13">
              <w:t xml:space="preserve"> M., Bober</w:t>
            </w:r>
            <w:r w:rsidR="00B9563E">
              <w:t>,</w:t>
            </w:r>
            <w:r w:rsidRPr="00D22F13">
              <w:t xml:space="preserve"> P., </w:t>
            </w:r>
            <w:r w:rsidRPr="00034A25">
              <w:rPr>
                <w:b/>
              </w:rPr>
              <w:t>Humpolíček</w:t>
            </w:r>
            <w:r w:rsidR="00B9563E">
              <w:rPr>
                <w:b/>
              </w:rPr>
              <w:t>,</w:t>
            </w:r>
            <w:r w:rsidRPr="00034A25">
              <w:rPr>
                <w:b/>
              </w:rPr>
              <w:t xml:space="preserve"> P., Kašpárková</w:t>
            </w:r>
            <w:r w:rsidR="00B9563E">
              <w:rPr>
                <w:b/>
              </w:rPr>
              <w:t>,</w:t>
            </w:r>
            <w:r w:rsidRPr="00034A25">
              <w:rPr>
                <w:b/>
              </w:rPr>
              <w:t xml:space="preserve"> V</w:t>
            </w:r>
            <w:r w:rsidRPr="00A422D5">
              <w:rPr>
                <w:b/>
              </w:rPr>
              <w:t>.</w:t>
            </w:r>
            <w:r w:rsidRPr="00D22F13">
              <w:t>, Sapurina</w:t>
            </w:r>
            <w:r w:rsidR="00B9563E">
              <w:t xml:space="preserve">, I., </w:t>
            </w:r>
            <w:r w:rsidRPr="00D22F13">
              <w:t>Shishov</w:t>
            </w:r>
            <w:r w:rsidR="00B9563E">
              <w:t>,</w:t>
            </w:r>
            <w:r w:rsidRPr="00D22F13">
              <w:t xml:space="preserve"> M.A., Varga</w:t>
            </w:r>
            <w:r w:rsidR="00B9563E">
              <w:t>,</w:t>
            </w:r>
            <w:r w:rsidRPr="00D22F13">
              <w:t xml:space="preserve"> M.</w:t>
            </w:r>
            <w:r w:rsidR="00A422D5">
              <w:t>:</w:t>
            </w:r>
            <w:r w:rsidRPr="00D22F13">
              <w:t xml:space="preserve">  </w:t>
            </w:r>
            <w:r w:rsidRPr="00267E8D">
              <w:rPr>
                <w:i/>
              </w:rPr>
              <w:t xml:space="preserve">Encyclopedia </w:t>
            </w:r>
            <w:r w:rsidR="00A422D5">
              <w:rPr>
                <w:i/>
              </w:rPr>
              <w:t>o</w:t>
            </w:r>
            <w:r w:rsidRPr="00267E8D">
              <w:rPr>
                <w:i/>
              </w:rPr>
              <w:t>f Polymer Science and Technology - Conducting Polymers: Polyaniline.</w:t>
            </w:r>
            <w:r w:rsidR="00A422D5">
              <w:t xml:space="preserve"> Wiley </w:t>
            </w:r>
            <w:r>
              <w:t xml:space="preserve">2015, </w:t>
            </w:r>
            <w:r w:rsidR="00A422D5">
              <w:t>ISBN 9780471440260, DOI</w:t>
            </w:r>
            <w:r w:rsidRPr="00D22F13">
              <w:t xml:space="preserve"> 10.1002/0471440264</w:t>
            </w:r>
            <w:r w:rsidR="00610398">
              <w:t>.</w:t>
            </w:r>
          </w:p>
          <w:p w14:paraId="759B03F9" w14:textId="587F5DF7" w:rsidR="00690CC4" w:rsidRDefault="00690CC4" w:rsidP="00575A8F">
            <w:pPr>
              <w:spacing w:line="252" w:lineRule="auto"/>
              <w:jc w:val="both"/>
            </w:pPr>
            <w:r w:rsidRPr="001559E9">
              <w:t>T</w:t>
            </w:r>
            <w:r>
              <w:t>upý</w:t>
            </w:r>
            <w:r w:rsidRPr="001559E9">
              <w:t>, M., M</w:t>
            </w:r>
            <w:r>
              <w:t>ěřínská</w:t>
            </w:r>
            <w:r w:rsidRPr="001559E9">
              <w:t xml:space="preserve">, D., </w:t>
            </w:r>
            <w:r w:rsidRPr="00034A25">
              <w:rPr>
                <w:b/>
              </w:rPr>
              <w:t>Kašpárková, V</w:t>
            </w:r>
            <w:r w:rsidR="00A422D5" w:rsidRPr="00B9563E">
              <w:rPr>
                <w:b/>
              </w:rPr>
              <w:t>.:</w:t>
            </w:r>
            <w:r w:rsidR="00A422D5">
              <w:t xml:space="preserve"> </w:t>
            </w:r>
            <w:r w:rsidRPr="00A422D5">
              <w:rPr>
                <w:i/>
              </w:rPr>
              <w:t>PVB Recycling and Degradation</w:t>
            </w:r>
            <w:r w:rsidR="00A422D5">
              <w:t xml:space="preserve"> </w:t>
            </w:r>
            <w:r w:rsidRPr="001559E9">
              <w:t>99</w:t>
            </w:r>
            <w:r w:rsidR="00A422D5">
              <w:t xml:space="preserve">, </w:t>
            </w:r>
            <w:r w:rsidRPr="001559E9">
              <w:t>133</w:t>
            </w:r>
            <w:r w:rsidR="00A422D5">
              <w:t xml:space="preserve"> -</w:t>
            </w:r>
            <w:r w:rsidRPr="001559E9">
              <w:t xml:space="preserve"> 151, Ed. Achilias Dimitris S. M</w:t>
            </w:r>
            <w:r>
              <w:t xml:space="preserve">aterial </w:t>
            </w:r>
            <w:r w:rsidRPr="001559E9">
              <w:t>R</w:t>
            </w:r>
            <w:r>
              <w:t>ecycling</w:t>
            </w:r>
            <w:r w:rsidRPr="001559E9">
              <w:t xml:space="preserve"> </w:t>
            </w:r>
            <w:r w:rsidR="00A422D5">
              <w:t xml:space="preserve">- </w:t>
            </w:r>
            <w:r w:rsidRPr="001559E9">
              <w:t>T</w:t>
            </w:r>
            <w:r>
              <w:t xml:space="preserve">rends and </w:t>
            </w:r>
            <w:r w:rsidRPr="001559E9">
              <w:t>P</w:t>
            </w:r>
            <w:r>
              <w:t>erspectives</w:t>
            </w:r>
            <w:r w:rsidRPr="001559E9">
              <w:t>. Chapter 5. InTech. 2012, ISBN 978-953-51-0327-1</w:t>
            </w:r>
            <w:r w:rsidR="00610398">
              <w:t>.</w:t>
            </w:r>
          </w:p>
          <w:p w14:paraId="56F45BAB" w14:textId="77777777" w:rsidR="00690CC4" w:rsidRPr="006828E2" w:rsidRDefault="00690CC4" w:rsidP="00575A8F">
            <w:pPr>
              <w:spacing w:line="252" w:lineRule="auto"/>
              <w:jc w:val="both"/>
              <w:rPr>
                <w:sz w:val="16"/>
                <w:szCs w:val="16"/>
                <w:u w:val="single"/>
              </w:rPr>
            </w:pPr>
          </w:p>
          <w:p w14:paraId="776DA4D5" w14:textId="0A5DC126" w:rsidR="00690CC4" w:rsidRPr="00034A25" w:rsidRDefault="00690CC4" w:rsidP="00575A8F">
            <w:pPr>
              <w:spacing w:line="252" w:lineRule="auto"/>
              <w:jc w:val="both"/>
              <w:rPr>
                <w:u w:val="single"/>
              </w:rPr>
            </w:pPr>
            <w:r w:rsidRPr="00034A25">
              <w:rPr>
                <w:u w:val="single"/>
              </w:rPr>
              <w:t>Vyžádané přednášky/workshopy</w:t>
            </w:r>
            <w:r w:rsidR="00610398">
              <w:rPr>
                <w:u w:val="single"/>
              </w:rPr>
              <w:t>:</w:t>
            </w:r>
          </w:p>
          <w:p w14:paraId="445966EE" w14:textId="162D1947" w:rsidR="00690CC4" w:rsidRPr="00D22F13" w:rsidRDefault="00690CC4" w:rsidP="00575A8F">
            <w:pPr>
              <w:spacing w:line="252" w:lineRule="auto"/>
              <w:jc w:val="both"/>
            </w:pPr>
            <w:r w:rsidRPr="00267E8D">
              <w:rPr>
                <w:b/>
              </w:rPr>
              <w:t>Humpolíček</w:t>
            </w:r>
            <w:r w:rsidR="00B9563E">
              <w:rPr>
                <w:b/>
              </w:rPr>
              <w:t>,</w:t>
            </w:r>
            <w:r w:rsidRPr="00267E8D">
              <w:rPr>
                <w:b/>
              </w:rPr>
              <w:t xml:space="preserve"> P., Capáková</w:t>
            </w:r>
            <w:r w:rsidR="00B9563E">
              <w:rPr>
                <w:b/>
              </w:rPr>
              <w:t>,</w:t>
            </w:r>
            <w:r w:rsidRPr="00267E8D">
              <w:rPr>
                <w:b/>
              </w:rPr>
              <w:t xml:space="preserve"> Z., Kašpárková</w:t>
            </w:r>
            <w:r w:rsidR="00B9563E">
              <w:rPr>
                <w:b/>
              </w:rPr>
              <w:t>,</w:t>
            </w:r>
            <w:r w:rsidRPr="00267E8D">
              <w:rPr>
                <w:b/>
              </w:rPr>
              <w:t xml:space="preserve"> V., Rejmontová</w:t>
            </w:r>
            <w:r w:rsidR="00B9563E">
              <w:rPr>
                <w:b/>
              </w:rPr>
              <w:t>,</w:t>
            </w:r>
            <w:r w:rsidRPr="00267E8D">
              <w:rPr>
                <w:b/>
              </w:rPr>
              <w:t xml:space="preserve"> P.,</w:t>
            </w:r>
            <w:r w:rsidRPr="00D22F13">
              <w:t xml:space="preserve"> Mikušová</w:t>
            </w:r>
            <w:r w:rsidR="00B9563E">
              <w:t>,</w:t>
            </w:r>
            <w:r w:rsidRPr="00D22F13">
              <w:t xml:space="preserve"> N., Maráková</w:t>
            </w:r>
            <w:r w:rsidR="00B9563E">
              <w:t>,</w:t>
            </w:r>
            <w:r w:rsidRPr="00D22F13">
              <w:t xml:space="preserve"> N.</w:t>
            </w:r>
            <w:r w:rsidR="00A422D5">
              <w:t>:</w:t>
            </w:r>
            <w:r w:rsidRPr="00D22F13">
              <w:t xml:space="preserve"> </w:t>
            </w:r>
            <w:r w:rsidRPr="00267E8D">
              <w:rPr>
                <w:i/>
              </w:rPr>
              <w:t xml:space="preserve">Conductive </w:t>
            </w:r>
            <w:r w:rsidR="00A422D5">
              <w:rPr>
                <w:i/>
              </w:rPr>
              <w:t>N</w:t>
            </w:r>
            <w:r w:rsidRPr="00267E8D">
              <w:rPr>
                <w:i/>
              </w:rPr>
              <w:t xml:space="preserve">anostructured </w:t>
            </w:r>
            <w:r w:rsidR="00A422D5">
              <w:rPr>
                <w:i/>
              </w:rPr>
              <w:t>S</w:t>
            </w:r>
            <w:r w:rsidRPr="00267E8D">
              <w:rPr>
                <w:i/>
              </w:rPr>
              <w:t xml:space="preserve">urfaces. </w:t>
            </w:r>
            <w:r w:rsidRPr="00B9563E">
              <w:t xml:space="preserve">International </w:t>
            </w:r>
            <w:r w:rsidR="00A422D5" w:rsidRPr="00B9563E">
              <w:t>W</w:t>
            </w:r>
            <w:r w:rsidRPr="00B9563E">
              <w:t xml:space="preserve">orkshop on the </w:t>
            </w:r>
            <w:r w:rsidR="00A422D5" w:rsidRPr="00B9563E">
              <w:t>A</w:t>
            </w:r>
            <w:r w:rsidRPr="00B9563E">
              <w:t xml:space="preserve">pplication of </w:t>
            </w:r>
            <w:r w:rsidR="00A422D5" w:rsidRPr="00B9563E">
              <w:t>N</w:t>
            </w:r>
            <w:r w:rsidRPr="00B9563E">
              <w:t>anomaterials.</w:t>
            </w:r>
            <w:r w:rsidRPr="00D22F13">
              <w:t xml:space="preserve"> 15</w:t>
            </w:r>
            <w:r w:rsidR="00B9563E">
              <w:t>. -</w:t>
            </w:r>
            <w:r w:rsidRPr="00D22F13">
              <w:t xml:space="preserve"> 17</w:t>
            </w:r>
            <w:r w:rsidR="00B9563E">
              <w:t>.11.</w:t>
            </w:r>
            <w:r w:rsidRPr="00D22F13">
              <w:t>2016</w:t>
            </w:r>
            <w:r w:rsidR="00A422D5">
              <w:t>, Zlín. ISBN</w:t>
            </w:r>
            <w:r w:rsidRPr="00D22F13">
              <w:t xml:space="preserve"> 978-80-7454-622-8. Workshop </w:t>
            </w:r>
            <w:r w:rsidR="00A422D5">
              <w:t>P</w:t>
            </w:r>
            <w:r w:rsidRPr="00D22F13">
              <w:t>roceeding</w:t>
            </w:r>
            <w:r w:rsidR="00A422D5">
              <w:t>.</w:t>
            </w:r>
          </w:p>
          <w:p w14:paraId="34CE9380" w14:textId="178A751A" w:rsidR="00690CC4" w:rsidRDefault="00690CC4" w:rsidP="00575A8F">
            <w:pPr>
              <w:spacing w:line="252" w:lineRule="auto"/>
              <w:jc w:val="both"/>
            </w:pPr>
            <w:r w:rsidRPr="00267E8D">
              <w:rPr>
                <w:b/>
              </w:rPr>
              <w:t>Humpolíček</w:t>
            </w:r>
            <w:r w:rsidR="00B9563E">
              <w:rPr>
                <w:b/>
              </w:rPr>
              <w:t>,</w:t>
            </w:r>
            <w:r w:rsidRPr="00267E8D">
              <w:rPr>
                <w:b/>
              </w:rPr>
              <w:t xml:space="preserve"> P.</w:t>
            </w:r>
            <w:r w:rsidR="00B9563E" w:rsidRPr="00B9563E">
              <w:rPr>
                <w:b/>
              </w:rPr>
              <w:t>:</w:t>
            </w:r>
            <w:r w:rsidR="00B9563E">
              <w:t xml:space="preserve"> </w:t>
            </w:r>
            <w:r w:rsidRPr="00A422D5">
              <w:rPr>
                <w:i/>
              </w:rPr>
              <w:t xml:space="preserve">Interakce polymerních materiálů a živých tkání. </w:t>
            </w:r>
            <w:r w:rsidRPr="00A422D5">
              <w:t xml:space="preserve">State </w:t>
            </w:r>
            <w:r>
              <w:t>of the art v urogynekologii a rekonstrukční pánevní chirurgii, 8</w:t>
            </w:r>
            <w:r w:rsidR="00A422D5">
              <w:t>.</w:t>
            </w:r>
            <w:r>
              <w:t xml:space="preserve"> </w:t>
            </w:r>
            <w:r w:rsidR="00A422D5">
              <w:t>-</w:t>
            </w:r>
            <w:r>
              <w:t xml:space="preserve"> 9.4</w:t>
            </w:r>
            <w:r w:rsidR="00B9563E">
              <w:t>.2</w:t>
            </w:r>
            <w:r>
              <w:t>016</w:t>
            </w:r>
            <w:r w:rsidR="00B9563E">
              <w:t>,</w:t>
            </w:r>
            <w:r>
              <w:t xml:space="preserve"> Kongresové centrum Zlín, KN a TB Urogynekologická společnost ČR</w:t>
            </w:r>
            <w:r w:rsidR="00610398">
              <w:t>.</w:t>
            </w:r>
          </w:p>
          <w:p w14:paraId="73FD6393" w14:textId="77777777" w:rsidR="00690CC4" w:rsidRPr="006828E2" w:rsidRDefault="00690CC4" w:rsidP="00575A8F">
            <w:pPr>
              <w:spacing w:line="252" w:lineRule="auto"/>
              <w:jc w:val="both"/>
              <w:rPr>
                <w:sz w:val="16"/>
                <w:szCs w:val="16"/>
              </w:rPr>
            </w:pPr>
          </w:p>
          <w:p w14:paraId="26BE426D" w14:textId="18686E35" w:rsidR="00690CC4" w:rsidRPr="006828E2" w:rsidRDefault="00690CC4" w:rsidP="00575A8F">
            <w:pPr>
              <w:spacing w:after="60" w:line="252" w:lineRule="auto"/>
              <w:jc w:val="both"/>
              <w:rPr>
                <w:b/>
                <w:sz w:val="16"/>
                <w:szCs w:val="16"/>
              </w:rPr>
            </w:pPr>
            <w:r>
              <w:t>Aktivní účast na mezinárodních i tuzemských konferencích.</w:t>
            </w:r>
          </w:p>
        </w:tc>
      </w:tr>
      <w:tr w:rsidR="00690CC4" w14:paraId="3D773484" w14:textId="77777777" w:rsidTr="00575A8F">
        <w:trPr>
          <w:trHeight w:val="306"/>
        </w:trPr>
        <w:tc>
          <w:tcPr>
            <w:tcW w:w="10076" w:type="dxa"/>
            <w:gridSpan w:val="5"/>
            <w:shd w:val="clear" w:color="auto" w:fill="F7CAAC"/>
            <w:vAlign w:val="center"/>
          </w:tcPr>
          <w:p w14:paraId="660A8AAE" w14:textId="77777777" w:rsidR="00690CC4" w:rsidRDefault="00690CC4" w:rsidP="00690CC4">
            <w:pPr>
              <w:rPr>
                <w:b/>
              </w:rPr>
            </w:pPr>
            <w:r>
              <w:rPr>
                <w:b/>
              </w:rPr>
              <w:t>Informace o spolupráci s praxí vztahující se ke studijnímu programu</w:t>
            </w:r>
          </w:p>
        </w:tc>
      </w:tr>
      <w:tr w:rsidR="00690CC4" w14:paraId="2D050306" w14:textId="77777777" w:rsidTr="00575A8F">
        <w:trPr>
          <w:trHeight w:val="1700"/>
        </w:trPr>
        <w:tc>
          <w:tcPr>
            <w:tcW w:w="10076" w:type="dxa"/>
            <w:gridSpan w:val="5"/>
            <w:shd w:val="clear" w:color="auto" w:fill="FFFFFF"/>
          </w:tcPr>
          <w:p w14:paraId="5EDE2626" w14:textId="0B6A62DD" w:rsidR="00575A8F" w:rsidRDefault="00690CC4" w:rsidP="00575A8F">
            <w:pPr>
              <w:spacing w:before="60" w:line="252" w:lineRule="auto"/>
              <w:jc w:val="both"/>
            </w:pPr>
            <w:r>
              <w:t>K dalším aktivitám patří různé formy spolupráce s podniky a výrobními organizacemi, z nichž lze jmenovat následující:</w:t>
            </w:r>
          </w:p>
          <w:p w14:paraId="5BA5C869" w14:textId="77777777" w:rsidR="00690CC4" w:rsidRDefault="00690CC4" w:rsidP="00575A8F">
            <w:pPr>
              <w:spacing w:before="120" w:line="252" w:lineRule="auto"/>
              <w:jc w:val="both"/>
            </w:pPr>
            <w:r w:rsidRPr="00D22F13">
              <w:rPr>
                <w:u w:val="single"/>
              </w:rPr>
              <w:t>Inovační vouchery</w:t>
            </w:r>
            <w:r>
              <w:t xml:space="preserve">: </w:t>
            </w:r>
          </w:p>
          <w:p w14:paraId="0206543E" w14:textId="4D549711" w:rsidR="00690CC4" w:rsidRDefault="00690CC4" w:rsidP="00575A8F">
            <w:pPr>
              <w:spacing w:line="252" w:lineRule="auto"/>
              <w:jc w:val="both"/>
            </w:pPr>
            <w:r w:rsidRPr="00FD5B71">
              <w:t>Inovační voucher Ústeckého kraje 2015</w:t>
            </w:r>
            <w:r>
              <w:t xml:space="preserve"> </w:t>
            </w:r>
            <w:r w:rsidR="00610398">
              <w:t>-</w:t>
            </w:r>
            <w:r>
              <w:t xml:space="preserve"> společně s firmou Nobilis Tilia, s.r.o. (Stanovení bioaktivních látek v rostlinných výluzích pomocí HPLC)</w:t>
            </w:r>
          </w:p>
          <w:p w14:paraId="47DA77CF" w14:textId="0EF96DBF" w:rsidR="00690CC4" w:rsidRDefault="00690CC4" w:rsidP="00575A8F">
            <w:pPr>
              <w:spacing w:line="252" w:lineRule="auto"/>
              <w:jc w:val="both"/>
            </w:pPr>
            <w:r>
              <w:t xml:space="preserve">Inovační voucher Zlínského kraje 2017 </w:t>
            </w:r>
            <w:r w:rsidR="00610398">
              <w:t>-</w:t>
            </w:r>
            <w:r>
              <w:t xml:space="preserve"> společně s firmou Jenny Lane s.r.o. (V</w:t>
            </w:r>
            <w:r w:rsidRPr="00D22F13">
              <w:t>ývoj f</w:t>
            </w:r>
            <w:r>
              <w:t>o</w:t>
            </w:r>
            <w:r w:rsidRPr="00D22F13">
              <w:t>rmulací pro dekorativní kosmetiku</w:t>
            </w:r>
            <w:r>
              <w:t>)</w:t>
            </w:r>
          </w:p>
          <w:p w14:paraId="23331D44" w14:textId="77777777" w:rsidR="00690CC4" w:rsidRPr="00610398" w:rsidRDefault="00690CC4" w:rsidP="00575A8F">
            <w:pPr>
              <w:spacing w:line="252" w:lineRule="auto"/>
              <w:rPr>
                <w:sz w:val="16"/>
                <w:szCs w:val="16"/>
              </w:rPr>
            </w:pPr>
          </w:p>
          <w:p w14:paraId="7AF674BE" w14:textId="77777777" w:rsidR="00690CC4" w:rsidRPr="009D47A2" w:rsidRDefault="00690CC4" w:rsidP="00575A8F">
            <w:pPr>
              <w:spacing w:line="252" w:lineRule="auto"/>
              <w:rPr>
                <w:u w:val="single"/>
              </w:rPr>
            </w:pPr>
            <w:r w:rsidRPr="009D47A2">
              <w:rPr>
                <w:u w:val="single"/>
              </w:rPr>
              <w:t xml:space="preserve">Další </w:t>
            </w:r>
            <w:r>
              <w:rPr>
                <w:u w:val="single"/>
              </w:rPr>
              <w:t xml:space="preserve">příklady </w:t>
            </w:r>
            <w:r w:rsidRPr="009D47A2">
              <w:rPr>
                <w:u w:val="single"/>
              </w:rPr>
              <w:t>spolupráce s firmami:</w:t>
            </w:r>
          </w:p>
          <w:p w14:paraId="5BE9A252" w14:textId="11F3EEB6" w:rsidR="00690CC4" w:rsidRPr="00013A26" w:rsidRDefault="00690CC4" w:rsidP="00610398">
            <w:pPr>
              <w:spacing w:after="60" w:line="252" w:lineRule="auto"/>
              <w:jc w:val="both"/>
            </w:pPr>
            <w:r>
              <w:t xml:space="preserve">Precheza a.s. (stanovení SPF a UVA-PF), Chemservis s.r.o. (stanovení hydratace, TEWL a regulace seba), Nobilis Tilia s.r.o. (studium účinnosti kosmetických formulací, charakterizace olejů a esenciálních olejů pomocí GC, screening aktivity účinných látek), </w:t>
            </w:r>
            <w:r w:rsidRPr="009D47A2">
              <w:t>OmegaPharma</w:t>
            </w:r>
            <w:r>
              <w:t xml:space="preserve"> a.s. (ověření bariérových vlastností nových typů kosmetických přípravků), ZU Ostrava (spolupráce při validaci metod pro charakterizaci nanočástic).   </w:t>
            </w:r>
          </w:p>
        </w:tc>
      </w:tr>
      <w:tr w:rsidR="00F82C51" w14:paraId="4F58AB03" w14:textId="77777777" w:rsidTr="00575A8F">
        <w:trPr>
          <w:gridAfter w:val="1"/>
          <w:wAfter w:w="11" w:type="dxa"/>
        </w:trPr>
        <w:tc>
          <w:tcPr>
            <w:tcW w:w="10065" w:type="dxa"/>
            <w:gridSpan w:val="4"/>
            <w:tcBorders>
              <w:bottom w:val="double" w:sz="4" w:space="0" w:color="auto"/>
            </w:tcBorders>
            <w:shd w:val="clear" w:color="auto" w:fill="BDD6EE"/>
          </w:tcPr>
          <w:p w14:paraId="4B8884BA" w14:textId="2D846D60" w:rsidR="00F82C51" w:rsidRDefault="00690CC4" w:rsidP="009C2D30">
            <w:pPr>
              <w:jc w:val="both"/>
              <w:rPr>
                <w:b/>
                <w:sz w:val="28"/>
              </w:rPr>
            </w:pPr>
            <w:r>
              <w:br w:type="page"/>
            </w:r>
            <w:r w:rsidR="00F82C51">
              <w:rPr>
                <w:b/>
                <w:sz w:val="28"/>
              </w:rPr>
              <w:t>C-III – Informační zabezpečení studijního programu</w:t>
            </w:r>
          </w:p>
        </w:tc>
      </w:tr>
      <w:tr w:rsidR="00F82C51" w14:paraId="4004FCD0" w14:textId="77777777" w:rsidTr="00575A8F">
        <w:trPr>
          <w:gridAfter w:val="1"/>
          <w:wAfter w:w="11" w:type="dxa"/>
          <w:trHeight w:val="283"/>
        </w:trPr>
        <w:tc>
          <w:tcPr>
            <w:tcW w:w="1006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vAlign w:val="center"/>
          </w:tcPr>
          <w:p w14:paraId="17A56AF5" w14:textId="77777777" w:rsidR="00F82C51" w:rsidRDefault="00F82C51" w:rsidP="009C2D30">
            <w:r>
              <w:rPr>
                <w:b/>
              </w:rPr>
              <w:t xml:space="preserve">Název a stručný popis studijního informačního systému </w:t>
            </w:r>
          </w:p>
        </w:tc>
      </w:tr>
      <w:tr w:rsidR="00F82C51" w14:paraId="7B04349C" w14:textId="77777777" w:rsidTr="00575A8F">
        <w:trPr>
          <w:gridAfter w:val="1"/>
          <w:wAfter w:w="11" w:type="dxa"/>
          <w:trHeight w:val="2268"/>
        </w:trPr>
        <w:tc>
          <w:tcPr>
            <w:tcW w:w="1006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3A02A" w14:textId="77777777" w:rsidR="00F82C51" w:rsidRDefault="00F82C51" w:rsidP="00002847">
            <w:pPr>
              <w:spacing w:before="120" w:after="120" w:line="252" w:lineRule="auto"/>
              <w:jc w:val="both"/>
            </w:pPr>
            <w:r>
              <w:t>IS/STAG. Informační systém studijní agendy IS/STAG slouží především k evidenci a správě: studijních programů, jejich oborů, plánů a předmětů studentů, jejich registrací na předměty (rozvrhů) a zkoušek, známek, studovaných oborů místností a jejich rozvrhů. Uživatelské rozhraní IS/STAG je tvořeno klientskými aplikacemi dvojího druhu: webovým portálem a nativním klientem. Webový portál je přístupný webovým prohlížečem (</w:t>
            </w:r>
            <w:hyperlink r:id="rId23" w:history="1">
              <w:r w:rsidRPr="00F1112A">
                <w:rPr>
                  <w:rStyle w:val="Hypertextovodkaz"/>
                </w:rPr>
                <w:t>https://stag.utb.cz/portal/</w:t>
              </w:r>
            </w:hyperlink>
            <w:r>
              <w:t>), aplikace jsou v něm organizovány do souvisejících celků na záložkách a podstránkách. Portál je intuitivní a pokrývá řadu funkcí IS/STAG, které se týkají výuky. Navíc integruje na jednom místě kromě aplikací IS/STAG i další důležité informační zdroje ZČU, například Courseware. Proti nativnímu klientovi má méně funkcí a je určen k provádění rutinních úkonů - prohlížení rozvrhů, vypisování termínů, zadávání známek atp. Po přihlášení se do portálu je umožněn uživateli přístup do těch aplikací, které pro něj mají smysl a význam. V některých případech je třeba ještě upřesnit roli (pokud jich má k dispozici více), pod jakou chce uživatel momentálně aplikace použít - např. rolí vyučujícího, tajemníka katedry, studijní referentky. Nativní klient je aplikace určená spíše pro uživatele z řad zaměstnanců spravujících data a provozní procesy studijní agendy ZČU (tedy i pro učitele). Nativní klient IS/STAG využívá technologii Oracle Forms. Jeho instalace není triviální a vyžaduje pravidelnou aktualizaci. Proto se s ním setkáte zejména na stanicích OrionXP udržovaných CIVem. Obsahuje řadu specializovaných formulářů a tiskových sestav, pro část úkonů je jeho použití nevyhnutelné.</w:t>
            </w:r>
          </w:p>
        </w:tc>
      </w:tr>
      <w:tr w:rsidR="00F82C51" w14:paraId="595642B5" w14:textId="77777777" w:rsidTr="00575A8F">
        <w:trPr>
          <w:gridAfter w:val="1"/>
          <w:wAfter w:w="11" w:type="dxa"/>
          <w:trHeight w:val="283"/>
        </w:trPr>
        <w:tc>
          <w:tcPr>
            <w:tcW w:w="10065" w:type="dxa"/>
            <w:gridSpan w:val="4"/>
            <w:shd w:val="clear" w:color="auto" w:fill="F7CAAC"/>
            <w:vAlign w:val="center"/>
          </w:tcPr>
          <w:p w14:paraId="6B633E34" w14:textId="77777777" w:rsidR="00F82C51" w:rsidRDefault="00F82C51" w:rsidP="009C2D30">
            <w:pPr>
              <w:rPr>
                <w:b/>
              </w:rPr>
            </w:pPr>
            <w:r>
              <w:rPr>
                <w:b/>
              </w:rPr>
              <w:t>Přístup ke studijní literatuře</w:t>
            </w:r>
          </w:p>
        </w:tc>
      </w:tr>
      <w:tr w:rsidR="00F82C51" w14:paraId="7009D407" w14:textId="77777777" w:rsidTr="00575A8F">
        <w:trPr>
          <w:gridAfter w:val="1"/>
          <w:wAfter w:w="11" w:type="dxa"/>
          <w:trHeight w:val="2268"/>
        </w:trPr>
        <w:tc>
          <w:tcPr>
            <w:tcW w:w="10065" w:type="dxa"/>
            <w:gridSpan w:val="4"/>
          </w:tcPr>
          <w:p w14:paraId="5D49F04B" w14:textId="77777777" w:rsidR="00F82C51" w:rsidRDefault="00F82C51" w:rsidP="00002847">
            <w:pPr>
              <w:spacing w:before="120" w:after="120" w:line="252" w:lineRule="auto"/>
              <w:jc w:val="both"/>
            </w:pPr>
            <w:r>
              <w:t xml:space="preserve">Informační zdroje a informační služby pro všechny studijní programy realizované na UTB ve Zlíně zabezpečuje centrálně Knihovna UTB (dále jen „knihovna“). Ta sídlí v moderních prostorách Univerzitního centra a je navštěvována studenty a pedagogy ze všech fakult, ale i čtenáři z řad odborné veřejnosti, neboť se jedná o největší univerzální odbornou knihovnu ve Zlínském kraji. Kromě centrálního pracoviště ve Zlíně, provozuje Knihovna UTB ještě i areálovou studovnu v Uherském Hradišti. </w:t>
            </w:r>
          </w:p>
          <w:p w14:paraId="78946594" w14:textId="77777777" w:rsidR="00F82C51" w:rsidRDefault="00F82C51" w:rsidP="00002847">
            <w:pPr>
              <w:spacing w:before="120" w:after="120" w:line="252" w:lineRule="auto"/>
              <w:jc w:val="both"/>
              <w:rPr>
                <w:b/>
              </w:rPr>
            </w:pPr>
            <w:r>
              <w:t xml:space="preserve">K dispozici je zhruba 500 studijních míst, 230 počítačů a dostatečné množství přípojných míst pro notebooky. Knihovna je vybavena virtuální technologií WMware s klientskými stanicemi Zero Client DZ22-2. Uživatelé mohou používat při své práci 3 multifunkční tiskárny pro kopírování, tisk a skenování. K dispozici je také speciální knižní skener. Knihovna disponuje také dostatečným počtem individuálních studoven pro práci v menších týmech, ale i relaxačními prostory. Knihovna poskytuje kromě standardních výpůjčních služeb (údaje o knihovním fondu viz níže) řadu dalších odborných služeb. Jedná se například o rešeršní službu či meziknihovní výpůjční službu, kdy je možné získat pro uživatele dokumenty z jiných českých, ale i zahraničních knihoven. Další služby se zabývají oblastí informačního vzdělávání, a to jak základními kurzy pro studenty, tak odbornějšími školeními pro akademické pracovníky týkající se například podpory vědeckovýzkumné činnosti, vyhledáváním v databázích nebo publikační a citační etikou. V knihovním fondu je více než 130 000 knih, přičemž roční přírůstek každoročně přesahuje 5 000 knižních jednotek. Stále více knih je dostupných v elektronické podobě. Důležitá je zejména vysoká aktuálnost knihovního fondu, který je neustále doplňován. Knihovna odebírá více než 200 periodik v tištěné podobě. Mimo tištěné časopisy knihovna zpřístupňuje cca 50 000 elektronických periodik. Vysoce transparentní je proces nákupu nových knih, které jsou doporučovány pedagogy buď přímo ve spolupráci s pracovníky knihovny, nebo prostým vyplněním požadované studijní literatury do karet předmětů v studijním systému STAG. Studenti mohou knihovně podávat návrhy na nákup literatury, která jim ve fondu chybí, skrze online formulář v katalogu knihovny. Knihovna dále zajišťuje i přístup k bakalářským, diplomovým a disertačním pracím absolventů univerzity, a to v rámci digitální knihovny na adrese </w:t>
            </w:r>
            <w:hyperlink r:id="rId24" w:history="1">
              <w:r>
                <w:rPr>
                  <w:rStyle w:val="Hypertextovodkaz"/>
                </w:rPr>
                <w:t>http://digilib.k.utb.cz</w:t>
              </w:r>
            </w:hyperlink>
            <w:r>
              <w:t xml:space="preserve">. Práce jsou zde zpravidla dostupné volně v plném textu. Kromě toho provozuje knihovna také repozitář publikační činnosti akademických pracovníků univerzity na adrese </w:t>
            </w:r>
            <w:hyperlink r:id="rId25" w:history="1">
              <w:r>
                <w:rPr>
                  <w:rStyle w:val="Hypertextovodkaz"/>
                </w:rPr>
                <w:t>http://publikace.k.utb.cz</w:t>
              </w:r>
            </w:hyperlink>
            <w:r>
              <w:t>.</w:t>
            </w:r>
          </w:p>
        </w:tc>
      </w:tr>
      <w:tr w:rsidR="00F82C51" w14:paraId="66143180" w14:textId="77777777" w:rsidTr="00575A8F">
        <w:trPr>
          <w:gridAfter w:val="1"/>
          <w:wAfter w:w="11" w:type="dxa"/>
          <w:trHeight w:val="283"/>
        </w:trPr>
        <w:tc>
          <w:tcPr>
            <w:tcW w:w="10065" w:type="dxa"/>
            <w:gridSpan w:val="4"/>
            <w:shd w:val="clear" w:color="auto" w:fill="F7CAAC"/>
            <w:vAlign w:val="center"/>
          </w:tcPr>
          <w:p w14:paraId="4417F4B9" w14:textId="77777777" w:rsidR="00F82C51" w:rsidRDefault="00F82C51" w:rsidP="009C2D30">
            <w:r>
              <w:rPr>
                <w:b/>
              </w:rPr>
              <w:t>Přehled zpřístupněných databází</w:t>
            </w:r>
          </w:p>
        </w:tc>
      </w:tr>
      <w:tr w:rsidR="00F82C51" w14:paraId="360D6915" w14:textId="77777777" w:rsidTr="00575A8F">
        <w:trPr>
          <w:gridAfter w:val="1"/>
          <w:wAfter w:w="11" w:type="dxa"/>
          <w:trHeight w:val="2268"/>
        </w:trPr>
        <w:tc>
          <w:tcPr>
            <w:tcW w:w="10065" w:type="dxa"/>
            <w:gridSpan w:val="4"/>
          </w:tcPr>
          <w:p w14:paraId="2FBBE29A" w14:textId="77777777" w:rsidR="00F82C51" w:rsidRPr="00AE1C59" w:rsidRDefault="00F82C51" w:rsidP="00002847">
            <w:pPr>
              <w:spacing w:before="120" w:after="120" w:line="252" w:lineRule="auto"/>
              <w:jc w:val="both"/>
            </w:pPr>
            <w:r w:rsidRPr="00AE1C59">
              <w:rPr>
                <w:iCs/>
              </w:rPr>
              <w:t xml:space="preserve">Knihovna UTB si dlouhodobě zakládá na široké nabídce elektronických informačních zdrojů pro účely výuky, ale i podpory vědeckovýzkumného procesu. Zdroje jsou nabízeny prostřednictvím špičkových technologií, které podporují komfortní práci a vysoké využití nabízených databází. </w:t>
            </w:r>
            <w:r w:rsidRPr="00AE1C59">
              <w:t xml:space="preserve">Veškeré informační zdroje jsou dostupné skrze moderní centrální portál Xerxes </w:t>
            </w:r>
            <w:hyperlink r:id="rId26" w:history="1">
              <w:r w:rsidRPr="00AE1C59">
                <w:rPr>
                  <w:rStyle w:val="Hypertextovodkaz"/>
                </w:rPr>
                <w:t>http://portal.k.utb.cz</w:t>
              </w:r>
            </w:hyperlink>
            <w:r w:rsidRPr="00AE1C59">
              <w:t xml:space="preserve">, který je postaven na bázi známého discovery systému Summon. Jednotlivé databáze tedy není potřeba prohledávat separátně. K dispozici je také technologie SFX, která značně ulehčuje uživatelům práci zejména při dohledávání plných textů dokumentů. Veškeré elektronické zdroje jsou přístupné 24 hodin denně a to i z počítačů mimo univerzitní síť UTB formou tzv. vzdáleného přístupu. </w:t>
            </w:r>
          </w:p>
          <w:p w14:paraId="55F10563" w14:textId="77777777" w:rsidR="00F82C51" w:rsidRPr="00AE1C59" w:rsidRDefault="00F82C51" w:rsidP="00002847">
            <w:pPr>
              <w:spacing w:before="120" w:line="252" w:lineRule="auto"/>
            </w:pPr>
            <w:r w:rsidRPr="00AE1C59">
              <w:t>Konkrétní dostupné databáze:</w:t>
            </w:r>
          </w:p>
          <w:p w14:paraId="1A687FD5" w14:textId="77777777" w:rsidR="00F82C51" w:rsidRPr="00AE1C59" w:rsidRDefault="00F82C51" w:rsidP="00002847">
            <w:pPr>
              <w:pStyle w:val="Odstavecseseznamem"/>
              <w:numPr>
                <w:ilvl w:val="0"/>
                <w:numId w:val="42"/>
              </w:numPr>
              <w:spacing w:after="120" w:line="252" w:lineRule="auto"/>
              <w:ind w:left="714" w:hanging="357"/>
              <w:jc w:val="both"/>
              <w:rPr>
                <w:iCs/>
              </w:rPr>
            </w:pPr>
            <w:r w:rsidRPr="00AE1C59">
              <w:rPr>
                <w:iCs/>
              </w:rPr>
              <w:t>Citační databáze Web of Science a Scopus</w:t>
            </w:r>
          </w:p>
          <w:p w14:paraId="35FCD231" w14:textId="77777777" w:rsidR="00F82C51" w:rsidRPr="00AE1C59" w:rsidRDefault="00F82C51" w:rsidP="00002847">
            <w:pPr>
              <w:pStyle w:val="Odstavecseseznamem"/>
              <w:numPr>
                <w:ilvl w:val="0"/>
                <w:numId w:val="42"/>
              </w:numPr>
              <w:spacing w:before="120" w:after="120" w:line="252" w:lineRule="auto"/>
              <w:ind w:left="714" w:hanging="357"/>
              <w:jc w:val="both"/>
              <w:rPr>
                <w:iCs/>
              </w:rPr>
            </w:pPr>
            <w:r w:rsidRPr="00AE1C59">
              <w:rPr>
                <w:iCs/>
              </w:rPr>
              <w:t>Multioborové kolekce elektronických časopisů Elsevier ScienceDirect, Wiley Online Library, SpringerLink</w:t>
            </w:r>
            <w:r>
              <w:rPr>
                <w:iCs/>
              </w:rPr>
              <w:t xml:space="preserve"> a další</w:t>
            </w:r>
          </w:p>
          <w:p w14:paraId="3F18640A" w14:textId="77777777" w:rsidR="00F82C51" w:rsidRPr="00AE1C59" w:rsidRDefault="00F82C51" w:rsidP="00002847">
            <w:pPr>
              <w:pStyle w:val="Odstavecseseznamem"/>
              <w:numPr>
                <w:ilvl w:val="0"/>
                <w:numId w:val="42"/>
              </w:numPr>
              <w:spacing w:before="120" w:after="120" w:line="252" w:lineRule="auto"/>
              <w:ind w:left="714" w:hanging="357"/>
              <w:jc w:val="both"/>
              <w:rPr>
                <w:iCs/>
              </w:rPr>
            </w:pPr>
            <w:r w:rsidRPr="00AE1C59">
              <w:rPr>
                <w:iCs/>
              </w:rPr>
              <w:t>Multioborové plnotextové databáze Ebsco a ProQuest</w:t>
            </w:r>
          </w:p>
          <w:p w14:paraId="25C29CFD" w14:textId="77777777" w:rsidR="00F82C51" w:rsidRDefault="00F82C51" w:rsidP="00002847">
            <w:pPr>
              <w:pStyle w:val="Odstavecseseznamem"/>
              <w:numPr>
                <w:ilvl w:val="0"/>
                <w:numId w:val="42"/>
              </w:numPr>
              <w:spacing w:before="120" w:after="120" w:line="252" w:lineRule="auto"/>
              <w:ind w:left="714" w:hanging="357"/>
              <w:jc w:val="both"/>
            </w:pPr>
            <w:r w:rsidRPr="00AE1C59">
              <w:rPr>
                <w:iCs/>
              </w:rPr>
              <w:t xml:space="preserve">Seznam všech databází: </w:t>
            </w:r>
            <w:hyperlink r:id="rId27" w:history="1">
              <w:r w:rsidRPr="00AE1C59">
                <w:rPr>
                  <w:rStyle w:val="Hypertextovodkaz"/>
                </w:rPr>
                <w:t>http://portal.k.utb.cz/databases/alphabetical/</w:t>
              </w:r>
            </w:hyperlink>
          </w:p>
        </w:tc>
      </w:tr>
      <w:tr w:rsidR="00F82C51" w14:paraId="7BA73A5A" w14:textId="77777777" w:rsidTr="00575A8F">
        <w:trPr>
          <w:gridAfter w:val="1"/>
          <w:wAfter w:w="11" w:type="dxa"/>
          <w:trHeight w:val="284"/>
        </w:trPr>
        <w:tc>
          <w:tcPr>
            <w:tcW w:w="10065" w:type="dxa"/>
            <w:gridSpan w:val="4"/>
            <w:shd w:val="clear" w:color="auto" w:fill="F7CAAC"/>
            <w:vAlign w:val="center"/>
          </w:tcPr>
          <w:p w14:paraId="3B8515EF" w14:textId="77777777" w:rsidR="00F82C51" w:rsidRDefault="00F82C51" w:rsidP="009C2D30">
            <w:pPr>
              <w:rPr>
                <w:b/>
              </w:rPr>
            </w:pPr>
            <w:r>
              <w:rPr>
                <w:b/>
              </w:rPr>
              <w:t>Název a stručný popis používaného antiplagiátorského systému</w:t>
            </w:r>
          </w:p>
        </w:tc>
      </w:tr>
      <w:tr w:rsidR="00F82C51" w14:paraId="14146204" w14:textId="77777777" w:rsidTr="00575A8F">
        <w:trPr>
          <w:gridAfter w:val="1"/>
          <w:wAfter w:w="11" w:type="dxa"/>
          <w:trHeight w:val="2268"/>
        </w:trPr>
        <w:tc>
          <w:tcPr>
            <w:tcW w:w="10065" w:type="dxa"/>
            <w:gridSpan w:val="4"/>
            <w:shd w:val="clear" w:color="auto" w:fill="FFFFFF"/>
          </w:tcPr>
          <w:p w14:paraId="5976884D" w14:textId="77777777" w:rsidR="00F82C51" w:rsidRDefault="00F82C51" w:rsidP="009C2D30">
            <w:pPr>
              <w:spacing w:before="60" w:after="60" w:line="252" w:lineRule="auto"/>
              <w:jc w:val="both"/>
            </w:pPr>
            <w:r>
              <w:t xml:space="preserve">V rámci předcházení a zamezování plagiátorství UTB ve Zlíně efektivně využívá po několik let antiplagiátorský systém </w:t>
            </w:r>
            <w:r w:rsidRPr="00462131">
              <w:rPr>
                <w:i/>
              </w:rPr>
              <w:t>Theses.cz</w:t>
            </w:r>
            <w:r>
              <w:t xml:space="preserve"> (vyvíjen a provozován Masarykovou univerzitou v Brně), který je považován za jeden z nejúčinnějších systémů pro odhalování plagiátů mezi závěrečnými pracemi dostupných v ČR. Tento systém slouží UTB ve Zlíně, stejně jako dalším univerzitám (nejen v ČR), jako národní registr závěrečných prací (informací o pracích - název, autor, ...) a jako úložiště prací pro vyhledávání plagiátů. Systém umožňuje vkládat práce a vyhledávat mezi nimi plagiáty. Veřejnosti jsou zpřístupňovány záznamy o práci, příp. plné texty (dle rozhodnutí školy), a vyhledávání mezi nimi. Systém nabízí další služby, funkce a aplikace a je dále rozvíjen dle potřeby uživatelů. IS/STAG, užívaný UTB jako centrální informační systém o studiu a úložiště absolventských prací, je přímo napojen na tento systém pro odhalování plagiátů, uložené práce se do něj automaticky zasílají a po vyhodnocení se vrací jako výsledek zpět do IS/STAG.</w:t>
            </w:r>
          </w:p>
          <w:p w14:paraId="3357EAAF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4ED306F4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10BE8E25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795FCA33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6ADCFF89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3B441219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3D770F24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1B8CAB8D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7E9E0108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0E9A94AF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5B46ABF4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413F9A30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400B0884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02528B12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33ADE038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307FA468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2BD2EF04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56283FFF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612C07C8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71335DF1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5AA7E208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759733EE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44B0284C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3506C8BF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605018C2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7BD2AE5A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5C77B7C4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77D1CAD1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465EB45A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3A39C76C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55A45532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1C654CA3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7539CB26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45336B03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1D7FD9C6" w14:textId="77777777" w:rsidR="00002847" w:rsidRDefault="00002847" w:rsidP="009C2D30">
            <w:pPr>
              <w:spacing w:before="60" w:after="60" w:line="252" w:lineRule="auto"/>
              <w:jc w:val="both"/>
            </w:pPr>
          </w:p>
          <w:p w14:paraId="609D35D1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0A268A11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038B5A50" w14:textId="77777777" w:rsidR="00F82C51" w:rsidRDefault="00F82C51" w:rsidP="009C2D30">
            <w:pPr>
              <w:spacing w:before="60" w:after="60" w:line="252" w:lineRule="auto"/>
              <w:jc w:val="both"/>
            </w:pPr>
          </w:p>
        </w:tc>
      </w:tr>
    </w:tbl>
    <w:p w14:paraId="4236786D" w14:textId="52D4448A" w:rsidR="000E3448" w:rsidRDefault="000E3448" w:rsidP="000E3448"/>
    <w:tbl>
      <w:tblPr>
        <w:tblW w:w="988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67"/>
        <w:gridCol w:w="127"/>
        <w:gridCol w:w="74"/>
        <w:gridCol w:w="1274"/>
        <w:gridCol w:w="52"/>
        <w:gridCol w:w="2269"/>
        <w:gridCol w:w="78"/>
        <w:gridCol w:w="2848"/>
      </w:tblGrid>
      <w:tr w:rsidR="00165023" w:rsidRPr="00165023" w14:paraId="10D5A758" w14:textId="77777777" w:rsidTr="00165023">
        <w:tc>
          <w:tcPr>
            <w:tcW w:w="9889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7765A0C5" w14:textId="77777777" w:rsidR="00165023" w:rsidRPr="00165023" w:rsidRDefault="00165023" w:rsidP="00165023">
            <w:pPr>
              <w:suppressAutoHyphens w:val="0"/>
              <w:jc w:val="both"/>
              <w:rPr>
                <w:b/>
                <w:kern w:val="0"/>
                <w:sz w:val="28"/>
              </w:rPr>
            </w:pPr>
            <w:r w:rsidRPr="00165023">
              <w:rPr>
                <w:b/>
                <w:kern w:val="0"/>
                <w:sz w:val="28"/>
              </w:rPr>
              <w:t xml:space="preserve">C-IV – </w:t>
            </w:r>
            <w:r w:rsidRPr="00165023">
              <w:rPr>
                <w:b/>
                <w:kern w:val="0"/>
                <w:sz w:val="26"/>
                <w:szCs w:val="26"/>
              </w:rPr>
              <w:t>Materiální zabezpečení studijního programu</w:t>
            </w:r>
          </w:p>
        </w:tc>
      </w:tr>
      <w:tr w:rsidR="00165023" w:rsidRPr="00165023" w14:paraId="2205AC36" w14:textId="77777777" w:rsidTr="00165023">
        <w:tc>
          <w:tcPr>
            <w:tcW w:w="3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F81A585" w14:textId="77777777" w:rsidR="00165023" w:rsidRPr="00165023" w:rsidRDefault="00165023" w:rsidP="00165023">
            <w:pPr>
              <w:suppressAutoHyphens w:val="0"/>
              <w:jc w:val="both"/>
              <w:rPr>
                <w:b/>
                <w:kern w:val="0"/>
              </w:rPr>
            </w:pPr>
            <w:r w:rsidRPr="00165023">
              <w:rPr>
                <w:b/>
                <w:kern w:val="0"/>
              </w:rPr>
              <w:t>Místo uskutečňování studijního programu</w:t>
            </w:r>
          </w:p>
        </w:tc>
        <w:tc>
          <w:tcPr>
            <w:tcW w:w="672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7D541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kern w:val="0"/>
              </w:rPr>
              <w:t>Univerzita Tomáše Bati ve Zlíně</w:t>
            </w:r>
          </w:p>
          <w:p w14:paraId="367CF4DB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kern w:val="0"/>
              </w:rPr>
              <w:t>Fakulta technologická</w:t>
            </w:r>
          </w:p>
          <w:p w14:paraId="72CA5204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kern w:val="0"/>
              </w:rPr>
              <w:t>Vavrečkova 275</w:t>
            </w:r>
          </w:p>
          <w:p w14:paraId="56B96933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kern w:val="0"/>
              </w:rPr>
              <w:t>760 01 Zlín</w:t>
            </w:r>
          </w:p>
        </w:tc>
      </w:tr>
      <w:tr w:rsidR="00165023" w:rsidRPr="00165023" w14:paraId="437506C7" w14:textId="77777777" w:rsidTr="00165023">
        <w:tc>
          <w:tcPr>
            <w:tcW w:w="9889" w:type="dxa"/>
            <w:gridSpan w:val="8"/>
            <w:shd w:val="clear" w:color="auto" w:fill="F7CAAC"/>
          </w:tcPr>
          <w:p w14:paraId="4EAC4F8F" w14:textId="77777777" w:rsidR="00165023" w:rsidRPr="00165023" w:rsidRDefault="00165023" w:rsidP="00165023">
            <w:pPr>
              <w:suppressAutoHyphens w:val="0"/>
              <w:jc w:val="both"/>
              <w:rPr>
                <w:b/>
                <w:kern w:val="0"/>
              </w:rPr>
            </w:pPr>
            <w:r w:rsidRPr="00165023">
              <w:rPr>
                <w:b/>
                <w:kern w:val="0"/>
              </w:rPr>
              <w:t>Kapacita výukových místností pro teoretickou výuku</w:t>
            </w:r>
          </w:p>
        </w:tc>
      </w:tr>
      <w:tr w:rsidR="00165023" w:rsidRPr="00165023" w14:paraId="248CC5FC" w14:textId="77777777" w:rsidTr="00165023">
        <w:trPr>
          <w:trHeight w:val="1878"/>
        </w:trPr>
        <w:tc>
          <w:tcPr>
            <w:tcW w:w="9889" w:type="dxa"/>
            <w:gridSpan w:val="8"/>
          </w:tcPr>
          <w:p w14:paraId="7B91D45C" w14:textId="77777777" w:rsidR="00165023" w:rsidRPr="00165023" w:rsidRDefault="00165023" w:rsidP="00165023">
            <w:pPr>
              <w:suppressAutoHyphens w:val="0"/>
              <w:spacing w:before="60" w:after="60" w:line="252" w:lineRule="auto"/>
              <w:jc w:val="both"/>
              <w:rPr>
                <w:kern w:val="0"/>
              </w:rPr>
            </w:pPr>
            <w:r w:rsidRPr="00165023">
              <w:rPr>
                <w:kern w:val="0"/>
              </w:rPr>
              <w:t>Univerzita Tomáše Bati ve Zlíně disponuje 28 velkými posluchárnami o celkové kapacitě 3103 míst. Z toho Fakulta technologická využívá 7 poslucháren s kapacitou 765 míst. Všechny posluchárny jsou vybaveny moderní audiovizuální prezentační technikou a tabulemi pro popis stíratelnými fixy. Největší posluchárna umístěná na budově U1 má kapacitu 180 studentů, další 3 posluchárny mají kapacitu kolem 130 studentů, z toho dvě se nachází v moderní budově Laboratorního centra Fakulty technologické (LCFT). Na LCFT se taktéž nachází středně velká posluchárna s kapacitou 94 a dvě menší posluchárny s kapacitou 48 míst. Fakulta technologická má k dispozici 14 seminárních místností s celkovou kapacitou 374 míst, 6 PC učeben s celkovou kapacitou 90 míst a 63 laboratoří s celkovou kapacitou 720 míst.</w:t>
            </w:r>
          </w:p>
        </w:tc>
      </w:tr>
      <w:tr w:rsidR="00165023" w:rsidRPr="00165023" w14:paraId="2B5A010B" w14:textId="77777777" w:rsidTr="00165023">
        <w:trPr>
          <w:trHeight w:val="202"/>
        </w:trPr>
        <w:tc>
          <w:tcPr>
            <w:tcW w:w="3368" w:type="dxa"/>
            <w:gridSpan w:val="3"/>
            <w:shd w:val="clear" w:color="auto" w:fill="F7CAAC"/>
          </w:tcPr>
          <w:p w14:paraId="47941210" w14:textId="77777777" w:rsidR="00165023" w:rsidRPr="00165023" w:rsidRDefault="00165023" w:rsidP="00165023">
            <w:pPr>
              <w:suppressAutoHyphens w:val="0"/>
              <w:rPr>
                <w:b/>
                <w:kern w:val="0"/>
              </w:rPr>
            </w:pPr>
            <w:r w:rsidRPr="00165023">
              <w:rPr>
                <w:b/>
                <w:kern w:val="0"/>
              </w:rPr>
              <w:t>Z toho kapacita v prostorách v nájmu</w:t>
            </w:r>
          </w:p>
        </w:tc>
        <w:tc>
          <w:tcPr>
            <w:tcW w:w="1274" w:type="dxa"/>
          </w:tcPr>
          <w:p w14:paraId="1685CE86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kern w:val="0"/>
              </w:rPr>
              <w:t>0</w:t>
            </w:r>
          </w:p>
        </w:tc>
        <w:tc>
          <w:tcPr>
            <w:tcW w:w="2321" w:type="dxa"/>
            <w:gridSpan w:val="2"/>
            <w:shd w:val="clear" w:color="auto" w:fill="F7CAAC"/>
          </w:tcPr>
          <w:p w14:paraId="2650B4EF" w14:textId="77777777" w:rsidR="00165023" w:rsidRPr="00165023" w:rsidRDefault="00165023" w:rsidP="00165023">
            <w:pPr>
              <w:suppressAutoHyphens w:val="0"/>
              <w:rPr>
                <w:b/>
                <w:kern w:val="0"/>
                <w:shd w:val="clear" w:color="auto" w:fill="F7CAAC"/>
              </w:rPr>
            </w:pPr>
            <w:r w:rsidRPr="00165023">
              <w:rPr>
                <w:b/>
                <w:kern w:val="0"/>
                <w:shd w:val="clear" w:color="auto" w:fill="F7CAAC"/>
              </w:rPr>
              <w:t>Doba platnosti nájmu</w:t>
            </w:r>
          </w:p>
        </w:tc>
        <w:tc>
          <w:tcPr>
            <w:tcW w:w="2926" w:type="dxa"/>
            <w:gridSpan w:val="2"/>
          </w:tcPr>
          <w:p w14:paraId="013A0EE4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</w:p>
        </w:tc>
      </w:tr>
      <w:tr w:rsidR="00165023" w:rsidRPr="00165023" w14:paraId="4FC75108" w14:textId="77777777" w:rsidTr="00165023">
        <w:trPr>
          <w:trHeight w:val="139"/>
        </w:trPr>
        <w:tc>
          <w:tcPr>
            <w:tcW w:w="9889" w:type="dxa"/>
            <w:gridSpan w:val="8"/>
            <w:shd w:val="clear" w:color="auto" w:fill="FFFFFF" w:themeFill="background1"/>
          </w:tcPr>
          <w:p w14:paraId="36E6D006" w14:textId="77777777" w:rsidR="00165023" w:rsidRPr="00165023" w:rsidRDefault="00165023" w:rsidP="00165023">
            <w:pPr>
              <w:suppressAutoHyphens w:val="0"/>
              <w:spacing w:before="60" w:after="60" w:line="252" w:lineRule="auto"/>
              <w:jc w:val="both"/>
              <w:rPr>
                <w:b/>
                <w:kern w:val="0"/>
              </w:rPr>
            </w:pPr>
            <w:r w:rsidRPr="00165023">
              <w:rPr>
                <w:kern w:val="0"/>
              </w:rPr>
              <w:t>Studijní program je rovněž dostatečně zabezpečen odbornými učebnami pro výuku laboratoří. Kromě běžných chemických laboratoří se standardním vybavením jsou k dispozici i učebny s moderními analytickými, instrumentálními technikami (HPLC, GC, měření velikosti částic, povrchového napětí, UV, FTIR). Studenti mohou dále využívat následující speciální laboratoře:</w:t>
            </w:r>
          </w:p>
        </w:tc>
      </w:tr>
      <w:tr w:rsidR="00165023" w:rsidRPr="00165023" w14:paraId="3CD91742" w14:textId="77777777" w:rsidTr="00165023">
        <w:trPr>
          <w:trHeight w:val="139"/>
        </w:trPr>
        <w:tc>
          <w:tcPr>
            <w:tcW w:w="9889" w:type="dxa"/>
            <w:gridSpan w:val="8"/>
            <w:shd w:val="clear" w:color="auto" w:fill="F7CAAC"/>
          </w:tcPr>
          <w:p w14:paraId="2C7C6FC8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b/>
                <w:kern w:val="0"/>
              </w:rPr>
              <w:t>Kapacita a popis odborné učebny</w:t>
            </w:r>
          </w:p>
        </w:tc>
      </w:tr>
      <w:tr w:rsidR="00165023" w:rsidRPr="00165023" w14:paraId="0980295E" w14:textId="77777777" w:rsidTr="00165023">
        <w:trPr>
          <w:trHeight w:val="416"/>
        </w:trPr>
        <w:tc>
          <w:tcPr>
            <w:tcW w:w="9889" w:type="dxa"/>
            <w:gridSpan w:val="8"/>
          </w:tcPr>
          <w:p w14:paraId="6F5E2361" w14:textId="77777777" w:rsidR="00165023" w:rsidRPr="00165023" w:rsidRDefault="00165023" w:rsidP="00165023">
            <w:pPr>
              <w:suppressAutoHyphens w:val="0"/>
              <w:spacing w:before="60" w:after="60" w:line="252" w:lineRule="auto"/>
              <w:jc w:val="both"/>
              <w:rPr>
                <w:kern w:val="0"/>
              </w:rPr>
            </w:pPr>
            <w:r w:rsidRPr="00165023">
              <w:rPr>
                <w:kern w:val="0"/>
              </w:rPr>
              <w:t>Laboratoř pro senzorické hodnocení kosmetických prostředků - celková kapacita 28 míst, odpovídající laboratorní vybavení pro senzorické posuzování potravin a kosmetických přípravků.</w:t>
            </w:r>
          </w:p>
        </w:tc>
      </w:tr>
      <w:tr w:rsidR="00165023" w:rsidRPr="00165023" w14:paraId="41D0F1CE" w14:textId="77777777" w:rsidTr="00165023">
        <w:trPr>
          <w:trHeight w:val="166"/>
        </w:trPr>
        <w:tc>
          <w:tcPr>
            <w:tcW w:w="3368" w:type="dxa"/>
            <w:gridSpan w:val="3"/>
            <w:shd w:val="clear" w:color="auto" w:fill="F7CAAC"/>
          </w:tcPr>
          <w:p w14:paraId="14BFA8A2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b/>
                <w:kern w:val="0"/>
              </w:rPr>
              <w:t>Z toho kapacita v prostorách v nájmu</w:t>
            </w:r>
          </w:p>
        </w:tc>
        <w:tc>
          <w:tcPr>
            <w:tcW w:w="1274" w:type="dxa"/>
          </w:tcPr>
          <w:p w14:paraId="17B50C25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kern w:val="0"/>
              </w:rPr>
              <w:t>0</w:t>
            </w:r>
          </w:p>
        </w:tc>
        <w:tc>
          <w:tcPr>
            <w:tcW w:w="2321" w:type="dxa"/>
            <w:gridSpan w:val="2"/>
            <w:shd w:val="clear" w:color="auto" w:fill="F7CAAC"/>
          </w:tcPr>
          <w:p w14:paraId="179FB140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b/>
                <w:kern w:val="0"/>
                <w:shd w:val="clear" w:color="auto" w:fill="F7CAAC"/>
              </w:rPr>
              <w:t>Doba platnosti nájmu</w:t>
            </w:r>
          </w:p>
        </w:tc>
        <w:tc>
          <w:tcPr>
            <w:tcW w:w="2926" w:type="dxa"/>
            <w:gridSpan w:val="2"/>
          </w:tcPr>
          <w:p w14:paraId="645F9480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</w:p>
        </w:tc>
      </w:tr>
      <w:tr w:rsidR="00165023" w:rsidRPr="00165023" w14:paraId="33110984" w14:textId="77777777" w:rsidTr="00165023">
        <w:trPr>
          <w:trHeight w:val="166"/>
        </w:trPr>
        <w:tc>
          <w:tcPr>
            <w:tcW w:w="9889" w:type="dxa"/>
            <w:gridSpan w:val="8"/>
            <w:shd w:val="clear" w:color="auto" w:fill="F7CAAC" w:themeFill="accent2" w:themeFillTint="66"/>
          </w:tcPr>
          <w:p w14:paraId="07D9369E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b/>
                <w:kern w:val="0"/>
              </w:rPr>
              <w:t>Kapacita a popis odborné učebny</w:t>
            </w:r>
          </w:p>
        </w:tc>
      </w:tr>
      <w:tr w:rsidR="00165023" w:rsidRPr="00165023" w14:paraId="2E86C739" w14:textId="77777777" w:rsidTr="00165023">
        <w:trPr>
          <w:trHeight w:val="707"/>
        </w:trPr>
        <w:tc>
          <w:tcPr>
            <w:tcW w:w="9889" w:type="dxa"/>
            <w:gridSpan w:val="8"/>
            <w:shd w:val="clear" w:color="auto" w:fill="auto"/>
          </w:tcPr>
          <w:p w14:paraId="2FA6D6AF" w14:textId="77777777" w:rsidR="00165023" w:rsidRPr="00165023" w:rsidRDefault="00165023" w:rsidP="00165023">
            <w:pPr>
              <w:suppressAutoHyphens w:val="0"/>
              <w:spacing w:before="60" w:after="60" w:line="252" w:lineRule="auto"/>
              <w:jc w:val="both"/>
              <w:rPr>
                <w:kern w:val="0"/>
              </w:rPr>
            </w:pPr>
            <w:r w:rsidRPr="00165023">
              <w:rPr>
                <w:kern w:val="0"/>
              </w:rPr>
              <w:t>Kosmetická laboratoř - celková kapacita 12 míst, odpovídající laboratorní vybavení pro praktika z předmětu Kosmetika a kosmetologie. Mimo základního kosmetického vybavení laboratoř disponuje nejmodernější instrumentální technikou včetně přístrojů pro typizaci pokožky, biostimulačního laseru, monochromatických zářičů, ultrazvukové špachtle, galvanické žehličky, ozonizátoru, přístroje na iontoforézu a dalšího zařízení.</w:t>
            </w:r>
          </w:p>
        </w:tc>
      </w:tr>
      <w:tr w:rsidR="00165023" w:rsidRPr="00165023" w14:paraId="3BAE20DD" w14:textId="77777777" w:rsidTr="00165023">
        <w:trPr>
          <w:trHeight w:val="166"/>
        </w:trPr>
        <w:tc>
          <w:tcPr>
            <w:tcW w:w="3368" w:type="dxa"/>
            <w:gridSpan w:val="3"/>
            <w:shd w:val="clear" w:color="auto" w:fill="F7CAAC"/>
          </w:tcPr>
          <w:p w14:paraId="0395B2C6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b/>
                <w:kern w:val="0"/>
              </w:rPr>
              <w:t>Z toho kapacita v prostorách v nájmu</w:t>
            </w:r>
          </w:p>
        </w:tc>
        <w:tc>
          <w:tcPr>
            <w:tcW w:w="1274" w:type="dxa"/>
          </w:tcPr>
          <w:p w14:paraId="20F7F9F9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kern w:val="0"/>
              </w:rPr>
              <w:t>0</w:t>
            </w:r>
          </w:p>
        </w:tc>
        <w:tc>
          <w:tcPr>
            <w:tcW w:w="2321" w:type="dxa"/>
            <w:gridSpan w:val="2"/>
            <w:shd w:val="clear" w:color="auto" w:fill="F7CAAC"/>
          </w:tcPr>
          <w:p w14:paraId="643D8718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b/>
                <w:kern w:val="0"/>
                <w:shd w:val="clear" w:color="auto" w:fill="F7CAAC"/>
              </w:rPr>
              <w:t>Doba platnosti nájmu</w:t>
            </w:r>
          </w:p>
        </w:tc>
        <w:tc>
          <w:tcPr>
            <w:tcW w:w="2926" w:type="dxa"/>
            <w:gridSpan w:val="2"/>
          </w:tcPr>
          <w:p w14:paraId="2774820E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</w:p>
        </w:tc>
      </w:tr>
      <w:tr w:rsidR="00165023" w:rsidRPr="00165023" w14:paraId="144B3390" w14:textId="77777777" w:rsidTr="00165023">
        <w:trPr>
          <w:trHeight w:val="135"/>
        </w:trPr>
        <w:tc>
          <w:tcPr>
            <w:tcW w:w="9889" w:type="dxa"/>
            <w:gridSpan w:val="8"/>
            <w:shd w:val="clear" w:color="auto" w:fill="F7CAAC"/>
          </w:tcPr>
          <w:p w14:paraId="222F8698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b/>
                <w:kern w:val="0"/>
              </w:rPr>
              <w:t>Kapacita a popis odborné učebny</w:t>
            </w:r>
          </w:p>
        </w:tc>
      </w:tr>
      <w:tr w:rsidR="00165023" w:rsidRPr="00165023" w14:paraId="0E92E4C8" w14:textId="77777777" w:rsidTr="00165023">
        <w:trPr>
          <w:trHeight w:val="262"/>
        </w:trPr>
        <w:tc>
          <w:tcPr>
            <w:tcW w:w="9889" w:type="dxa"/>
            <w:gridSpan w:val="8"/>
          </w:tcPr>
          <w:p w14:paraId="2405D396" w14:textId="77777777" w:rsidR="00165023" w:rsidRPr="00165023" w:rsidRDefault="00165023" w:rsidP="00165023">
            <w:pPr>
              <w:suppressAutoHyphens w:val="0"/>
              <w:spacing w:before="60" w:after="60" w:line="252" w:lineRule="auto"/>
              <w:jc w:val="both"/>
              <w:rPr>
                <w:kern w:val="0"/>
              </w:rPr>
            </w:pPr>
            <w:r w:rsidRPr="00165023">
              <w:rPr>
                <w:kern w:val="0"/>
              </w:rPr>
              <w:t>Biologická laboratoř pro výuku předmětu Alternativní metody testování biologických vlastností a omické přístupy.</w:t>
            </w:r>
          </w:p>
        </w:tc>
      </w:tr>
      <w:tr w:rsidR="00165023" w:rsidRPr="00165023" w14:paraId="148A63DC" w14:textId="77777777" w:rsidTr="00165023">
        <w:trPr>
          <w:trHeight w:val="135"/>
        </w:trPr>
        <w:tc>
          <w:tcPr>
            <w:tcW w:w="3294" w:type="dxa"/>
            <w:gridSpan w:val="2"/>
            <w:shd w:val="clear" w:color="auto" w:fill="F7CAAC"/>
          </w:tcPr>
          <w:p w14:paraId="345F847B" w14:textId="77777777" w:rsidR="00165023" w:rsidRPr="00165023" w:rsidRDefault="00165023" w:rsidP="00165023">
            <w:pPr>
              <w:suppressAutoHyphens w:val="0"/>
              <w:rPr>
                <w:b/>
                <w:kern w:val="0"/>
              </w:rPr>
            </w:pPr>
            <w:r w:rsidRPr="00165023">
              <w:rPr>
                <w:b/>
                <w:kern w:val="0"/>
              </w:rPr>
              <w:t>Z toho kapacita v prostorách v nájmu</w:t>
            </w:r>
          </w:p>
        </w:tc>
        <w:tc>
          <w:tcPr>
            <w:tcW w:w="1400" w:type="dxa"/>
            <w:gridSpan w:val="3"/>
          </w:tcPr>
          <w:p w14:paraId="4F6A2286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kern w:val="0"/>
              </w:rPr>
              <w:t>0</w:t>
            </w:r>
          </w:p>
        </w:tc>
        <w:tc>
          <w:tcPr>
            <w:tcW w:w="2347" w:type="dxa"/>
            <w:gridSpan w:val="2"/>
            <w:shd w:val="clear" w:color="auto" w:fill="F7CAAC"/>
          </w:tcPr>
          <w:p w14:paraId="35BB3F3B" w14:textId="77777777" w:rsidR="00165023" w:rsidRPr="00165023" w:rsidRDefault="00165023" w:rsidP="00165023">
            <w:pPr>
              <w:suppressAutoHyphens w:val="0"/>
              <w:rPr>
                <w:b/>
                <w:kern w:val="0"/>
              </w:rPr>
            </w:pPr>
            <w:r w:rsidRPr="00165023">
              <w:rPr>
                <w:b/>
                <w:kern w:val="0"/>
                <w:shd w:val="clear" w:color="auto" w:fill="F7CAAC"/>
              </w:rPr>
              <w:t>Doba platnosti nájmu</w:t>
            </w:r>
          </w:p>
        </w:tc>
        <w:tc>
          <w:tcPr>
            <w:tcW w:w="2848" w:type="dxa"/>
          </w:tcPr>
          <w:p w14:paraId="6B757806" w14:textId="77777777" w:rsidR="00165023" w:rsidRPr="00165023" w:rsidRDefault="00165023" w:rsidP="00165023">
            <w:pPr>
              <w:suppressAutoHyphens w:val="0"/>
              <w:rPr>
                <w:b/>
                <w:kern w:val="0"/>
              </w:rPr>
            </w:pPr>
          </w:p>
        </w:tc>
      </w:tr>
      <w:tr w:rsidR="00165023" w:rsidRPr="00165023" w14:paraId="6DA29465" w14:textId="77777777" w:rsidTr="00165023">
        <w:trPr>
          <w:trHeight w:val="135"/>
        </w:trPr>
        <w:tc>
          <w:tcPr>
            <w:tcW w:w="9889" w:type="dxa"/>
            <w:gridSpan w:val="8"/>
            <w:shd w:val="clear" w:color="auto" w:fill="F7CAAC"/>
          </w:tcPr>
          <w:p w14:paraId="1C25B522" w14:textId="77777777" w:rsidR="00165023" w:rsidRPr="00165023" w:rsidRDefault="00165023" w:rsidP="00165023">
            <w:pPr>
              <w:suppressAutoHyphens w:val="0"/>
              <w:rPr>
                <w:b/>
                <w:kern w:val="0"/>
              </w:rPr>
            </w:pPr>
            <w:r w:rsidRPr="00165023">
              <w:rPr>
                <w:b/>
                <w:kern w:val="0"/>
              </w:rPr>
              <w:t>Kapacita a popis odborné učebny</w:t>
            </w:r>
          </w:p>
        </w:tc>
      </w:tr>
      <w:tr w:rsidR="00165023" w:rsidRPr="00165023" w14:paraId="24616A5C" w14:textId="77777777" w:rsidTr="00165023">
        <w:trPr>
          <w:trHeight w:val="320"/>
        </w:trPr>
        <w:tc>
          <w:tcPr>
            <w:tcW w:w="9889" w:type="dxa"/>
            <w:gridSpan w:val="8"/>
            <w:shd w:val="clear" w:color="auto" w:fill="FFFFFF" w:themeFill="background1"/>
          </w:tcPr>
          <w:p w14:paraId="1123C5A1" w14:textId="77777777" w:rsidR="00165023" w:rsidRPr="00165023" w:rsidRDefault="00165023" w:rsidP="00165023">
            <w:pPr>
              <w:suppressAutoHyphens w:val="0"/>
              <w:spacing w:before="60" w:after="60" w:line="252" w:lineRule="auto"/>
              <w:rPr>
                <w:kern w:val="0"/>
              </w:rPr>
            </w:pPr>
            <w:r w:rsidRPr="00165023">
              <w:rPr>
                <w:kern w:val="0"/>
              </w:rPr>
              <w:t>Mikrobiologická laboratoř s odpovídajícím základním i pokročilým vybavením.</w:t>
            </w:r>
          </w:p>
        </w:tc>
      </w:tr>
      <w:tr w:rsidR="00165023" w:rsidRPr="00165023" w14:paraId="4550A2F0" w14:textId="77777777" w:rsidTr="00165023">
        <w:trPr>
          <w:trHeight w:val="135"/>
        </w:trPr>
        <w:tc>
          <w:tcPr>
            <w:tcW w:w="3294" w:type="dxa"/>
            <w:gridSpan w:val="2"/>
            <w:shd w:val="clear" w:color="auto" w:fill="F7CAAC"/>
          </w:tcPr>
          <w:p w14:paraId="483A2017" w14:textId="77777777" w:rsidR="00165023" w:rsidRPr="00165023" w:rsidRDefault="00165023" w:rsidP="00165023">
            <w:pPr>
              <w:suppressAutoHyphens w:val="0"/>
              <w:rPr>
                <w:b/>
                <w:kern w:val="0"/>
              </w:rPr>
            </w:pPr>
            <w:r w:rsidRPr="00165023">
              <w:rPr>
                <w:b/>
                <w:kern w:val="0"/>
              </w:rPr>
              <w:t>Z toho kapacita v prostorách v nájmu</w:t>
            </w:r>
          </w:p>
        </w:tc>
        <w:tc>
          <w:tcPr>
            <w:tcW w:w="1400" w:type="dxa"/>
            <w:gridSpan w:val="3"/>
          </w:tcPr>
          <w:p w14:paraId="78EDF5EF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kern w:val="0"/>
              </w:rPr>
              <w:t>0</w:t>
            </w:r>
          </w:p>
        </w:tc>
        <w:tc>
          <w:tcPr>
            <w:tcW w:w="2347" w:type="dxa"/>
            <w:gridSpan w:val="2"/>
            <w:shd w:val="clear" w:color="auto" w:fill="F7CAAC"/>
          </w:tcPr>
          <w:p w14:paraId="5C00BB06" w14:textId="77777777" w:rsidR="00165023" w:rsidRPr="00165023" w:rsidRDefault="00165023" w:rsidP="00165023">
            <w:pPr>
              <w:suppressAutoHyphens w:val="0"/>
              <w:rPr>
                <w:b/>
                <w:kern w:val="0"/>
              </w:rPr>
            </w:pPr>
            <w:r w:rsidRPr="00165023">
              <w:rPr>
                <w:b/>
                <w:kern w:val="0"/>
                <w:shd w:val="clear" w:color="auto" w:fill="F7CAAC"/>
              </w:rPr>
              <w:t>Doba platnosti nájmu</w:t>
            </w:r>
          </w:p>
        </w:tc>
        <w:tc>
          <w:tcPr>
            <w:tcW w:w="2848" w:type="dxa"/>
          </w:tcPr>
          <w:p w14:paraId="2313AFEC" w14:textId="77777777" w:rsidR="00165023" w:rsidRPr="00165023" w:rsidRDefault="00165023" w:rsidP="00165023">
            <w:pPr>
              <w:suppressAutoHyphens w:val="0"/>
              <w:rPr>
                <w:b/>
                <w:kern w:val="0"/>
              </w:rPr>
            </w:pPr>
          </w:p>
        </w:tc>
      </w:tr>
      <w:tr w:rsidR="00165023" w:rsidRPr="00165023" w14:paraId="0AFE5122" w14:textId="77777777" w:rsidTr="00165023">
        <w:trPr>
          <w:trHeight w:val="135"/>
        </w:trPr>
        <w:tc>
          <w:tcPr>
            <w:tcW w:w="9889" w:type="dxa"/>
            <w:gridSpan w:val="8"/>
            <w:shd w:val="clear" w:color="auto" w:fill="F7CAAC"/>
          </w:tcPr>
          <w:p w14:paraId="41879F7D" w14:textId="77777777" w:rsidR="00165023" w:rsidRPr="00165023" w:rsidRDefault="00165023" w:rsidP="00165023">
            <w:pPr>
              <w:suppressAutoHyphens w:val="0"/>
              <w:rPr>
                <w:b/>
                <w:kern w:val="0"/>
              </w:rPr>
            </w:pPr>
            <w:r w:rsidRPr="00165023">
              <w:rPr>
                <w:b/>
                <w:kern w:val="0"/>
              </w:rPr>
              <w:t xml:space="preserve">Vyjádření orgánu </w:t>
            </w:r>
            <w:r w:rsidRPr="00165023">
              <w:rPr>
                <w:b/>
                <w:kern w:val="0"/>
                <w:shd w:val="clear" w:color="auto" w:fill="F7CAAC"/>
              </w:rPr>
              <w:t>hygienické služby ze dne</w:t>
            </w:r>
          </w:p>
        </w:tc>
      </w:tr>
      <w:tr w:rsidR="00165023" w:rsidRPr="00165023" w14:paraId="6A4DCB82" w14:textId="77777777" w:rsidTr="00165023">
        <w:trPr>
          <w:trHeight w:val="680"/>
        </w:trPr>
        <w:tc>
          <w:tcPr>
            <w:tcW w:w="9889" w:type="dxa"/>
            <w:gridSpan w:val="8"/>
          </w:tcPr>
          <w:p w14:paraId="597B4D35" w14:textId="77777777" w:rsidR="00165023" w:rsidRPr="00165023" w:rsidRDefault="00165023" w:rsidP="00165023">
            <w:pPr>
              <w:suppressAutoHyphens w:val="0"/>
              <w:rPr>
                <w:kern w:val="0"/>
              </w:rPr>
            </w:pPr>
            <w:r w:rsidRPr="00165023">
              <w:rPr>
                <w:kern w:val="0"/>
              </w:rPr>
              <w:t>---</w:t>
            </w:r>
          </w:p>
        </w:tc>
      </w:tr>
      <w:tr w:rsidR="00165023" w:rsidRPr="00165023" w14:paraId="21CC2EE5" w14:textId="77777777" w:rsidTr="00165023">
        <w:trPr>
          <w:trHeight w:val="205"/>
        </w:trPr>
        <w:tc>
          <w:tcPr>
            <w:tcW w:w="9889" w:type="dxa"/>
            <w:gridSpan w:val="8"/>
            <w:shd w:val="clear" w:color="auto" w:fill="F7CAAC"/>
          </w:tcPr>
          <w:p w14:paraId="45853196" w14:textId="77777777" w:rsidR="00165023" w:rsidRPr="00165023" w:rsidRDefault="00165023" w:rsidP="00165023">
            <w:pPr>
              <w:suppressAutoHyphens w:val="0"/>
              <w:spacing w:before="60" w:after="60" w:line="252" w:lineRule="auto"/>
              <w:jc w:val="both"/>
              <w:rPr>
                <w:b/>
                <w:kern w:val="0"/>
              </w:rPr>
            </w:pPr>
            <w:r w:rsidRPr="00165023">
              <w:rPr>
                <w:b/>
                <w:kern w:val="0"/>
              </w:rPr>
              <w:t>Opatření a podmínky k zajištění rovného přístupu</w:t>
            </w:r>
          </w:p>
        </w:tc>
      </w:tr>
      <w:tr w:rsidR="00165023" w:rsidRPr="00165023" w14:paraId="4337FEF6" w14:textId="77777777" w:rsidTr="00165023">
        <w:trPr>
          <w:trHeight w:val="1403"/>
        </w:trPr>
        <w:tc>
          <w:tcPr>
            <w:tcW w:w="9889" w:type="dxa"/>
            <w:gridSpan w:val="8"/>
          </w:tcPr>
          <w:p w14:paraId="312FD425" w14:textId="77777777" w:rsidR="00165023" w:rsidRPr="00165023" w:rsidRDefault="00165023" w:rsidP="00165023">
            <w:pPr>
              <w:suppressAutoHyphens w:val="0"/>
              <w:spacing w:before="60" w:after="60" w:line="252" w:lineRule="auto"/>
              <w:jc w:val="both"/>
              <w:rPr>
                <w:kern w:val="0"/>
              </w:rPr>
            </w:pPr>
            <w:r w:rsidRPr="00165023">
              <w:rPr>
                <w:kern w:val="0"/>
              </w:rPr>
              <w:t>Na Fakultě technologické je vybudováno sociální a technické zázemí dostupné pro studenty i zaměstnance vysoké školy. Stravování je zajištěno ve dvou menzách, restauraci a bufetu. Na FT jsou vybudovány kuchyňky, které jsou dostupné i studentům. Laboratorní centrum Fakulty technologické je moderně vybaveno a je zajištěn bezbariérový přístup pro handicapované studenty a zaměstnance. V budovách FT jsou umístěny klidové zóny pro studenty, kde mohou trávit čas mezi výukou, jsou k dispozici PC včetně tiskárny pro tisk dokumentů. Na UTB je taktéž vybudováno zázemí pro studenty a zaměstnance pro odpočinek, trávení volného času a jiné mimostudijní aktivity.</w:t>
            </w:r>
          </w:p>
          <w:p w14:paraId="3AB544E2" w14:textId="77777777" w:rsidR="00165023" w:rsidRDefault="00165023" w:rsidP="00165023">
            <w:pPr>
              <w:suppressAutoHyphens w:val="0"/>
              <w:spacing w:before="60" w:after="60" w:line="252" w:lineRule="auto"/>
              <w:jc w:val="both"/>
              <w:rPr>
                <w:kern w:val="0"/>
              </w:rPr>
            </w:pPr>
          </w:p>
          <w:p w14:paraId="12EA57D3" w14:textId="7810E1D9" w:rsidR="00165023" w:rsidRPr="00165023" w:rsidRDefault="00165023" w:rsidP="00165023">
            <w:pPr>
              <w:suppressAutoHyphens w:val="0"/>
              <w:spacing w:before="60" w:after="60" w:line="252" w:lineRule="auto"/>
              <w:jc w:val="both"/>
              <w:rPr>
                <w:kern w:val="0"/>
              </w:rPr>
            </w:pPr>
          </w:p>
        </w:tc>
      </w:tr>
    </w:tbl>
    <w:p w14:paraId="345638AD" w14:textId="3F7D4530" w:rsidR="00165023" w:rsidRDefault="00165023" w:rsidP="000E3448">
      <w:r>
        <w:t xml:space="preserve"> </w:t>
      </w:r>
    </w:p>
    <w:p w14:paraId="43D4269E" w14:textId="77777777" w:rsidR="00165023" w:rsidRPr="00625985" w:rsidRDefault="00165023" w:rsidP="000E3448"/>
    <w:tbl>
      <w:tblPr>
        <w:tblW w:w="100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20"/>
        <w:gridCol w:w="5845"/>
      </w:tblGrid>
      <w:tr w:rsidR="00F82C51" w14:paraId="0E9FCEB1" w14:textId="77777777" w:rsidTr="00002847">
        <w:tc>
          <w:tcPr>
            <w:tcW w:w="10065" w:type="dxa"/>
            <w:gridSpan w:val="2"/>
            <w:tcBorders>
              <w:bottom w:val="double" w:sz="4" w:space="0" w:color="auto"/>
            </w:tcBorders>
            <w:shd w:val="clear" w:color="auto" w:fill="BDD6EE"/>
          </w:tcPr>
          <w:p w14:paraId="7577C3CF" w14:textId="77777777" w:rsidR="00F82C51" w:rsidRDefault="00F82C51" w:rsidP="009C2D30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C-V – Finanční zabezpečení studijního programu</w:t>
            </w:r>
          </w:p>
        </w:tc>
      </w:tr>
      <w:tr w:rsidR="00F82C51" w14:paraId="24D4AC82" w14:textId="77777777" w:rsidTr="00002847">
        <w:tc>
          <w:tcPr>
            <w:tcW w:w="4220" w:type="dxa"/>
            <w:tcBorders>
              <w:top w:val="single" w:sz="12" w:space="0" w:color="auto"/>
            </w:tcBorders>
            <w:shd w:val="clear" w:color="auto" w:fill="F7CAAC"/>
          </w:tcPr>
          <w:p w14:paraId="23C924C2" w14:textId="77777777" w:rsidR="00F82C51" w:rsidRDefault="00F82C51" w:rsidP="009C2D30">
            <w:pPr>
              <w:jc w:val="both"/>
              <w:rPr>
                <w:b/>
              </w:rPr>
            </w:pPr>
            <w:r w:rsidRPr="004D3AA2">
              <w:rPr>
                <w:b/>
              </w:rPr>
              <w:t>Vzdělávací činnost vysoké školy</w:t>
            </w:r>
            <w:r>
              <w:rPr>
                <w:b/>
              </w:rPr>
              <w:t xml:space="preserve"> financovaná ze státního rozpočtu</w:t>
            </w:r>
          </w:p>
        </w:tc>
        <w:tc>
          <w:tcPr>
            <w:tcW w:w="5845" w:type="dxa"/>
            <w:tcBorders>
              <w:top w:val="single" w:sz="12" w:space="0" w:color="auto"/>
            </w:tcBorders>
            <w:shd w:val="clear" w:color="auto" w:fill="FFFFFF"/>
          </w:tcPr>
          <w:p w14:paraId="7693F2C0" w14:textId="77777777" w:rsidR="00F82C51" w:rsidRDefault="00F82C51" w:rsidP="009C2D30">
            <w:pPr>
              <w:jc w:val="both"/>
              <w:rPr>
                <w:bCs/>
              </w:rPr>
            </w:pPr>
            <w:r>
              <w:rPr>
                <w:bCs/>
              </w:rPr>
              <w:t>ano</w:t>
            </w:r>
          </w:p>
        </w:tc>
      </w:tr>
      <w:tr w:rsidR="00F82C51" w14:paraId="0121B05B" w14:textId="77777777" w:rsidTr="00002847">
        <w:tc>
          <w:tcPr>
            <w:tcW w:w="10065" w:type="dxa"/>
            <w:gridSpan w:val="2"/>
            <w:shd w:val="clear" w:color="auto" w:fill="F7CAAC"/>
          </w:tcPr>
          <w:p w14:paraId="0DEABB57" w14:textId="77777777" w:rsidR="00F82C51" w:rsidRDefault="00F82C51" w:rsidP="009C2D30">
            <w:pPr>
              <w:jc w:val="both"/>
              <w:rPr>
                <w:b/>
              </w:rPr>
            </w:pPr>
            <w:r>
              <w:rPr>
                <w:b/>
              </w:rPr>
              <w:t>Zhodnocení předpokládaných nákladů a zdrojů na uskutečňování studijního programu</w:t>
            </w:r>
          </w:p>
        </w:tc>
      </w:tr>
      <w:tr w:rsidR="00F82C51" w14:paraId="63A99B87" w14:textId="77777777" w:rsidTr="00002847">
        <w:trPr>
          <w:trHeight w:val="5398"/>
        </w:trPr>
        <w:tc>
          <w:tcPr>
            <w:tcW w:w="10065" w:type="dxa"/>
            <w:gridSpan w:val="2"/>
          </w:tcPr>
          <w:p w14:paraId="04774BEF" w14:textId="77777777" w:rsidR="00F82C51" w:rsidRDefault="00F82C51" w:rsidP="009C2D30">
            <w:pPr>
              <w:jc w:val="both"/>
            </w:pPr>
          </w:p>
          <w:p w14:paraId="6FA8BE21" w14:textId="77777777" w:rsidR="00F82C51" w:rsidRDefault="00F82C51" w:rsidP="009C2D30">
            <w:pPr>
              <w:jc w:val="both"/>
            </w:pPr>
          </w:p>
          <w:p w14:paraId="3792E711" w14:textId="77777777" w:rsidR="00F82C51" w:rsidRDefault="00F82C51" w:rsidP="009C2D30">
            <w:pPr>
              <w:jc w:val="both"/>
            </w:pPr>
          </w:p>
          <w:p w14:paraId="19B74122" w14:textId="77777777" w:rsidR="00F82C51" w:rsidRDefault="00F82C51" w:rsidP="009C2D30">
            <w:pPr>
              <w:jc w:val="both"/>
            </w:pPr>
          </w:p>
          <w:p w14:paraId="264A738B" w14:textId="77777777" w:rsidR="00F82C51" w:rsidRDefault="00F82C51" w:rsidP="009C2D30">
            <w:pPr>
              <w:jc w:val="both"/>
            </w:pPr>
          </w:p>
          <w:p w14:paraId="113F6C32" w14:textId="77777777" w:rsidR="00F82C51" w:rsidRDefault="00F82C51" w:rsidP="009C2D30">
            <w:pPr>
              <w:jc w:val="both"/>
            </w:pPr>
          </w:p>
          <w:p w14:paraId="492685B1" w14:textId="77777777" w:rsidR="00F82C51" w:rsidRDefault="00F82C51" w:rsidP="009C2D30">
            <w:pPr>
              <w:jc w:val="both"/>
            </w:pPr>
          </w:p>
          <w:p w14:paraId="65E3B4BC" w14:textId="77777777" w:rsidR="00F82C51" w:rsidRDefault="00F82C51" w:rsidP="009C2D30">
            <w:pPr>
              <w:jc w:val="both"/>
            </w:pPr>
          </w:p>
          <w:p w14:paraId="6B997D8A" w14:textId="77777777" w:rsidR="00F82C51" w:rsidRDefault="00F82C51" w:rsidP="009C2D30">
            <w:pPr>
              <w:jc w:val="both"/>
            </w:pPr>
          </w:p>
          <w:p w14:paraId="7A7210E3" w14:textId="77777777" w:rsidR="00F82C51" w:rsidRDefault="00F82C51" w:rsidP="009C2D30">
            <w:pPr>
              <w:jc w:val="both"/>
            </w:pPr>
          </w:p>
          <w:p w14:paraId="04FEDB1D" w14:textId="77777777" w:rsidR="00F82C51" w:rsidRDefault="00F82C51" w:rsidP="009C2D30">
            <w:pPr>
              <w:jc w:val="both"/>
            </w:pPr>
          </w:p>
          <w:p w14:paraId="4028AABF" w14:textId="77777777" w:rsidR="00F82C51" w:rsidRDefault="00F82C51" w:rsidP="009C2D30">
            <w:pPr>
              <w:jc w:val="both"/>
            </w:pPr>
          </w:p>
          <w:p w14:paraId="732B389A" w14:textId="77777777" w:rsidR="00F82C51" w:rsidRDefault="00F82C51" w:rsidP="009C2D30">
            <w:pPr>
              <w:jc w:val="both"/>
            </w:pPr>
          </w:p>
          <w:p w14:paraId="5C275644" w14:textId="77777777" w:rsidR="00F82C51" w:rsidRDefault="00F82C51" w:rsidP="009C2D30">
            <w:pPr>
              <w:jc w:val="both"/>
            </w:pPr>
          </w:p>
          <w:p w14:paraId="6C256550" w14:textId="77777777" w:rsidR="00F82C51" w:rsidRDefault="00F82C51" w:rsidP="009C2D30">
            <w:pPr>
              <w:jc w:val="both"/>
            </w:pPr>
          </w:p>
          <w:p w14:paraId="71AC9C81" w14:textId="77777777" w:rsidR="00F82C51" w:rsidRDefault="00F82C51" w:rsidP="009C2D30">
            <w:pPr>
              <w:jc w:val="both"/>
            </w:pPr>
          </w:p>
          <w:p w14:paraId="05FCF72E" w14:textId="77777777" w:rsidR="00F82C51" w:rsidRDefault="00F82C51" w:rsidP="009C2D30">
            <w:pPr>
              <w:jc w:val="both"/>
            </w:pPr>
          </w:p>
          <w:p w14:paraId="54A34BFE" w14:textId="77777777" w:rsidR="00F82C51" w:rsidRDefault="00F82C51" w:rsidP="009C2D30">
            <w:pPr>
              <w:jc w:val="both"/>
            </w:pPr>
          </w:p>
          <w:p w14:paraId="17A73687" w14:textId="77777777" w:rsidR="00F82C51" w:rsidRDefault="00F82C51" w:rsidP="009C2D30">
            <w:pPr>
              <w:jc w:val="both"/>
            </w:pPr>
          </w:p>
          <w:p w14:paraId="04E39810" w14:textId="77777777" w:rsidR="00F82C51" w:rsidRDefault="00F82C51" w:rsidP="009C2D30">
            <w:pPr>
              <w:jc w:val="both"/>
            </w:pPr>
          </w:p>
          <w:p w14:paraId="2A4D4813" w14:textId="77777777" w:rsidR="00F82C51" w:rsidRDefault="00F82C51" w:rsidP="009C2D30">
            <w:pPr>
              <w:jc w:val="both"/>
            </w:pPr>
          </w:p>
          <w:p w14:paraId="71D2C576" w14:textId="77777777" w:rsidR="00F82C51" w:rsidRDefault="00F82C51" w:rsidP="009C2D30">
            <w:pPr>
              <w:jc w:val="both"/>
            </w:pPr>
          </w:p>
          <w:p w14:paraId="3DEE216D" w14:textId="77777777" w:rsidR="00F82C51" w:rsidRDefault="00F82C51" w:rsidP="009C2D30">
            <w:pPr>
              <w:jc w:val="both"/>
            </w:pPr>
          </w:p>
          <w:p w14:paraId="73851941" w14:textId="77777777" w:rsidR="00F82C51" w:rsidRDefault="00F82C51" w:rsidP="009C2D30">
            <w:pPr>
              <w:jc w:val="both"/>
            </w:pPr>
          </w:p>
          <w:p w14:paraId="5426B777" w14:textId="77777777" w:rsidR="00F82C51" w:rsidRDefault="00F82C51" w:rsidP="009C2D30">
            <w:pPr>
              <w:jc w:val="both"/>
            </w:pPr>
          </w:p>
          <w:p w14:paraId="6C593CF3" w14:textId="77777777" w:rsidR="00F82C51" w:rsidRDefault="00F82C51" w:rsidP="009C2D30">
            <w:pPr>
              <w:jc w:val="both"/>
            </w:pPr>
          </w:p>
          <w:p w14:paraId="3684259F" w14:textId="77777777" w:rsidR="00F82C51" w:rsidRDefault="00F82C51" w:rsidP="009C2D30">
            <w:pPr>
              <w:jc w:val="both"/>
            </w:pPr>
          </w:p>
          <w:p w14:paraId="06A41B9C" w14:textId="77777777" w:rsidR="00F82C51" w:rsidRDefault="00F82C51" w:rsidP="009C2D30">
            <w:pPr>
              <w:jc w:val="both"/>
            </w:pPr>
          </w:p>
          <w:p w14:paraId="60C3D0CA" w14:textId="77777777" w:rsidR="00F82C51" w:rsidRDefault="00F82C51" w:rsidP="009C2D30">
            <w:pPr>
              <w:jc w:val="both"/>
            </w:pPr>
          </w:p>
          <w:p w14:paraId="532DBA29" w14:textId="77777777" w:rsidR="00F82C51" w:rsidRDefault="00F82C51" w:rsidP="009C2D30">
            <w:pPr>
              <w:jc w:val="both"/>
            </w:pPr>
          </w:p>
          <w:p w14:paraId="1C4B9C80" w14:textId="77777777" w:rsidR="00F82C51" w:rsidRDefault="00F82C51" w:rsidP="009C2D30">
            <w:pPr>
              <w:jc w:val="both"/>
            </w:pPr>
          </w:p>
          <w:p w14:paraId="1BBF99AB" w14:textId="77777777" w:rsidR="00F82C51" w:rsidRDefault="00F82C51" w:rsidP="009C2D30">
            <w:pPr>
              <w:jc w:val="both"/>
            </w:pPr>
          </w:p>
          <w:p w14:paraId="2076ED52" w14:textId="77777777" w:rsidR="00F82C51" w:rsidRDefault="00F82C51" w:rsidP="009C2D30">
            <w:pPr>
              <w:jc w:val="both"/>
            </w:pPr>
          </w:p>
          <w:p w14:paraId="0D7B1F1C" w14:textId="77777777" w:rsidR="00F82C51" w:rsidRDefault="00F82C51" w:rsidP="009C2D30">
            <w:pPr>
              <w:jc w:val="both"/>
            </w:pPr>
          </w:p>
          <w:p w14:paraId="4765311D" w14:textId="77777777" w:rsidR="00F82C51" w:rsidRDefault="00F82C51" w:rsidP="009C2D30">
            <w:pPr>
              <w:jc w:val="both"/>
            </w:pPr>
          </w:p>
          <w:p w14:paraId="101A0B5E" w14:textId="77777777" w:rsidR="00F82C51" w:rsidRDefault="00F82C51" w:rsidP="009C2D30">
            <w:pPr>
              <w:jc w:val="both"/>
            </w:pPr>
          </w:p>
          <w:p w14:paraId="5232C2DB" w14:textId="77777777" w:rsidR="00F82C51" w:rsidRDefault="00F82C51" w:rsidP="009C2D30">
            <w:pPr>
              <w:jc w:val="both"/>
            </w:pPr>
          </w:p>
          <w:p w14:paraId="006A1DC2" w14:textId="77777777" w:rsidR="00F82C51" w:rsidRDefault="00F82C51" w:rsidP="009C2D30">
            <w:pPr>
              <w:jc w:val="both"/>
            </w:pPr>
          </w:p>
          <w:p w14:paraId="020458EC" w14:textId="77777777" w:rsidR="00F82C51" w:rsidRDefault="00F82C51" w:rsidP="009C2D30">
            <w:pPr>
              <w:jc w:val="both"/>
            </w:pPr>
          </w:p>
          <w:p w14:paraId="7BD4071C" w14:textId="77777777" w:rsidR="00F82C51" w:rsidRDefault="00F82C51" w:rsidP="009C2D30">
            <w:pPr>
              <w:jc w:val="both"/>
            </w:pPr>
          </w:p>
          <w:p w14:paraId="1021BD6A" w14:textId="77777777" w:rsidR="00F82C51" w:rsidRDefault="00F82C51" w:rsidP="009C2D30">
            <w:pPr>
              <w:jc w:val="both"/>
            </w:pPr>
          </w:p>
          <w:p w14:paraId="796C3697" w14:textId="77777777" w:rsidR="00F82C51" w:rsidRDefault="00F82C51" w:rsidP="009C2D30">
            <w:pPr>
              <w:jc w:val="both"/>
            </w:pPr>
          </w:p>
          <w:p w14:paraId="477729B4" w14:textId="77777777" w:rsidR="00F82C51" w:rsidRDefault="00F82C51" w:rsidP="009C2D30">
            <w:pPr>
              <w:jc w:val="both"/>
            </w:pPr>
          </w:p>
          <w:p w14:paraId="4187B921" w14:textId="77777777" w:rsidR="00F82C51" w:rsidRDefault="00F82C51" w:rsidP="009C2D30">
            <w:pPr>
              <w:jc w:val="both"/>
            </w:pPr>
          </w:p>
          <w:p w14:paraId="0ED5FF8F" w14:textId="77777777" w:rsidR="00F82C51" w:rsidRDefault="00F82C51" w:rsidP="009C2D30">
            <w:pPr>
              <w:jc w:val="both"/>
            </w:pPr>
          </w:p>
          <w:p w14:paraId="42B9B8E3" w14:textId="77777777" w:rsidR="00F82C51" w:rsidRDefault="00F82C51" w:rsidP="009C2D30">
            <w:pPr>
              <w:jc w:val="both"/>
            </w:pPr>
          </w:p>
          <w:p w14:paraId="69F6AF2F" w14:textId="77777777" w:rsidR="00F82C51" w:rsidRDefault="00F82C51" w:rsidP="009C2D30">
            <w:pPr>
              <w:jc w:val="both"/>
            </w:pPr>
          </w:p>
          <w:p w14:paraId="37AB8C4B" w14:textId="77777777" w:rsidR="00F82C51" w:rsidRDefault="00F82C51" w:rsidP="009C2D30">
            <w:pPr>
              <w:jc w:val="both"/>
            </w:pPr>
          </w:p>
          <w:p w14:paraId="4B31FA81" w14:textId="77777777" w:rsidR="00F82C51" w:rsidRDefault="00F82C51" w:rsidP="009C2D30">
            <w:pPr>
              <w:jc w:val="both"/>
            </w:pPr>
          </w:p>
          <w:p w14:paraId="5763F7DC" w14:textId="77777777" w:rsidR="00F82C51" w:rsidRDefault="00F82C51" w:rsidP="009C2D30">
            <w:pPr>
              <w:jc w:val="both"/>
            </w:pPr>
          </w:p>
          <w:p w14:paraId="31289A53" w14:textId="77777777" w:rsidR="00F82C51" w:rsidRDefault="00F82C51" w:rsidP="009C2D30">
            <w:pPr>
              <w:jc w:val="both"/>
            </w:pPr>
          </w:p>
          <w:p w14:paraId="7DB52F1A" w14:textId="77777777" w:rsidR="00F82C51" w:rsidRDefault="00F82C51" w:rsidP="009C2D30">
            <w:pPr>
              <w:jc w:val="both"/>
            </w:pPr>
          </w:p>
          <w:p w14:paraId="2ADCE731" w14:textId="77777777" w:rsidR="00F82C51" w:rsidRDefault="00F82C51" w:rsidP="009C2D30">
            <w:pPr>
              <w:ind w:left="-246"/>
              <w:jc w:val="both"/>
            </w:pPr>
          </w:p>
          <w:p w14:paraId="779E0842" w14:textId="77777777" w:rsidR="00F82C51" w:rsidRDefault="00F82C51" w:rsidP="009C2D30">
            <w:pPr>
              <w:jc w:val="both"/>
            </w:pPr>
          </w:p>
          <w:p w14:paraId="4CD251B4" w14:textId="77777777" w:rsidR="00002847" w:rsidRDefault="00002847" w:rsidP="009C2D30">
            <w:pPr>
              <w:jc w:val="both"/>
            </w:pPr>
          </w:p>
          <w:p w14:paraId="3B9538E3" w14:textId="77777777" w:rsidR="00002847" w:rsidRDefault="00002847" w:rsidP="009C2D30">
            <w:pPr>
              <w:jc w:val="both"/>
            </w:pPr>
          </w:p>
          <w:p w14:paraId="04AFB46E" w14:textId="77777777" w:rsidR="00F82C51" w:rsidRDefault="00F82C51" w:rsidP="009C2D30">
            <w:pPr>
              <w:jc w:val="both"/>
            </w:pPr>
          </w:p>
        </w:tc>
      </w:tr>
      <w:tr w:rsidR="008D2EDA" w14:paraId="16F256D4" w14:textId="77777777" w:rsidTr="008D2EDA">
        <w:trPr>
          <w:trHeight w:val="282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0BBE19D9" w14:textId="77777777" w:rsidR="008D2EDA" w:rsidRPr="008D2EDA" w:rsidRDefault="008D2EDA" w:rsidP="006016AB">
            <w:pPr>
              <w:jc w:val="both"/>
              <w:rPr>
                <w:b/>
                <w:sz w:val="28"/>
                <w:szCs w:val="28"/>
              </w:rPr>
            </w:pPr>
            <w:r w:rsidRPr="008D2EDA">
              <w:rPr>
                <w:b/>
                <w:sz w:val="28"/>
                <w:szCs w:val="28"/>
              </w:rPr>
              <w:t>D-I – Záměr rozvoje a další údaje ke studijnímu programu</w:t>
            </w:r>
          </w:p>
        </w:tc>
      </w:tr>
      <w:tr w:rsidR="008D2EDA" w14:paraId="2B061B04" w14:textId="77777777" w:rsidTr="008D2EDA">
        <w:trPr>
          <w:trHeight w:val="231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9F9B0F2" w14:textId="77777777" w:rsidR="008D2EDA" w:rsidRPr="008D2EDA" w:rsidRDefault="008D2EDA" w:rsidP="008D2EDA">
            <w:pPr>
              <w:jc w:val="both"/>
              <w:rPr>
                <w:b/>
              </w:rPr>
            </w:pPr>
            <w:r w:rsidRPr="008D2EDA">
              <w:rPr>
                <w:b/>
              </w:rPr>
              <w:t>Záměr rozvoje studijního programu a jeho odůvodnění</w:t>
            </w:r>
          </w:p>
        </w:tc>
      </w:tr>
      <w:tr w:rsidR="008D2EDA" w14:paraId="6F074C7F" w14:textId="77777777" w:rsidTr="008D2EDA">
        <w:trPr>
          <w:trHeight w:val="5398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73FE5" w14:textId="0526B4E7" w:rsidR="008D2EDA" w:rsidRDefault="008D2EDA" w:rsidP="008D2EDA">
            <w:pPr>
              <w:spacing w:before="60" w:after="60" w:line="252" w:lineRule="auto"/>
              <w:jc w:val="both"/>
            </w:pPr>
            <w:r>
              <w:t xml:space="preserve">Magisterský studijní program Biomateriály a kosmetika </w:t>
            </w:r>
            <w:r w:rsidR="00D42357">
              <w:t xml:space="preserve">vyučovaný v anglickém jazyce </w:t>
            </w:r>
            <w:r>
              <w:t xml:space="preserve">doplňuje a rozšiřuje nabídku studijních programů </w:t>
            </w:r>
            <w:r w:rsidR="00D42357">
              <w:t xml:space="preserve">nabízených </w:t>
            </w:r>
            <w:r>
              <w:t xml:space="preserve">Fakultou technologickou UTB ve Zlíně a představuje aktuálně velmi žádaný multidisciplinární typ programu se záběrem v oblasti kosmetických přípravků a biomateriálů vhodných např. pro výrobu zdravotnických prostředků. Studijní program </w:t>
            </w:r>
            <w:r w:rsidR="00D42357">
              <w:t xml:space="preserve">představuje </w:t>
            </w:r>
            <w:r>
              <w:t>alternativu k již akreditovan</w:t>
            </w:r>
            <w:r w:rsidR="00484474">
              <w:t>ému</w:t>
            </w:r>
            <w:r>
              <w:t xml:space="preserve"> magistersk</w:t>
            </w:r>
            <w:r w:rsidR="00484474">
              <w:t>ému</w:t>
            </w:r>
            <w:r>
              <w:t xml:space="preserve"> program</w:t>
            </w:r>
            <w:r w:rsidR="00484474">
              <w:t>u</w:t>
            </w:r>
            <w:r>
              <w:t xml:space="preserve"> </w:t>
            </w:r>
            <w:r w:rsidR="00484474">
              <w:t xml:space="preserve"> </w:t>
            </w:r>
            <w:r w:rsidR="00484474" w:rsidRPr="00484474">
              <w:t>2808T019-E Polymer Engineering</w:t>
            </w:r>
            <w:r>
              <w:t>. Předností jmenovaného programu je jeho multidisciplinární a mezioborové zaměření, které poskytne studentům široký teoretický základ odborných předmětů v kombinaci s praktickými znalostmi analytických technik a procesů výroby kosmetiky, biomateriálů a z nich připravených produktů.</w:t>
            </w:r>
          </w:p>
          <w:p w14:paraId="11E0BC43" w14:textId="520C2182" w:rsidR="008D2EDA" w:rsidRPr="00F20491" w:rsidRDefault="008D2EDA" w:rsidP="008D2EDA">
            <w:pPr>
              <w:spacing w:before="60" w:after="60" w:line="252" w:lineRule="auto"/>
              <w:jc w:val="both"/>
            </w:pPr>
            <w:r w:rsidRPr="00F20491">
              <w:t>Rozvoj studijního programu bude probíhat především prostřednictvím vědeckého zapojení akademických pracovníků a studentů do úkolů a projektů řešených v rámci Fakulty technologické a Centra polymerních systémů, které představuje moderní a výkonnou výzkumnou jednotku UTB. To studentům umožní přímý a bezprostřední kontakt s prostředím jak základního, tak aplikovaného výzkumu</w:t>
            </w:r>
            <w:r>
              <w:t>,</w:t>
            </w:r>
            <w:r w:rsidRPr="00F20491">
              <w:t xml:space="preserve"> a práci na konkrétní odborné problematice v celé její šíři. Odborný rozvoj studijního programu i osobní rozvoj studentů bude dále podpořen důrazem na výuku podnikatelských aktivit</w:t>
            </w:r>
            <w:r w:rsidR="00D42357">
              <w:t xml:space="preserve"> a rozšíření prezentačních dovedností</w:t>
            </w:r>
            <w:r w:rsidRPr="00F20491">
              <w:t>. Nedílnou součástí rozvoje studijního programu bude i spolupráce s tuzemskými i zahraničními pracovišti a podpora studijních pobytů/výjezdů studentů i pedagogů na tato pracoviště. Z</w:t>
            </w:r>
            <w:r>
              <w:t> </w:t>
            </w:r>
            <w:r w:rsidRPr="00F20491">
              <w:t>tuzemských</w:t>
            </w:r>
            <w:r>
              <w:t>,</w:t>
            </w:r>
            <w:r w:rsidRPr="00F20491">
              <w:t xml:space="preserve"> úzce spolupracujících institucí lze např. jmenovat pracoviště Akademie věd ČR (Ústav makromolekulární chemie), ze zahraničních institucí pak Slovenskou akademii věd, Slovenskou technickou univerzitu v Bratislavě, Chalmers University of Technology ve Švédsku</w:t>
            </w:r>
            <w:r>
              <w:t>,</w:t>
            </w:r>
            <w:r w:rsidRPr="00F20491">
              <w:t xml:space="preserve"> Åbo Akademi University ve finském Turku </w:t>
            </w:r>
            <w:r>
              <w:t xml:space="preserve">či italskou </w:t>
            </w:r>
            <w:r w:rsidRPr="00F20491">
              <w:t xml:space="preserve">University of Milan. </w:t>
            </w:r>
          </w:p>
          <w:p w14:paraId="55350B82" w14:textId="3510FBE1" w:rsidR="008D2EDA" w:rsidRDefault="008D2EDA" w:rsidP="008D2EDA">
            <w:pPr>
              <w:spacing w:before="60" w:after="60" w:line="252" w:lineRule="auto"/>
              <w:jc w:val="both"/>
            </w:pPr>
            <w:r>
              <w:t>Rozvoj magisterského studijního program</w:t>
            </w:r>
            <w:r w:rsidR="006B6FDF">
              <w:t>u</w:t>
            </w:r>
            <w:r>
              <w:t xml:space="preserve"> Biomateriály a kosmetika je rovněž úzce svázán s odborností a vědeckou erudicí akademických pracovníků, kteří v tomto studijním programu vyučují. O jejich kvalitách svědčí jak úspěšnost v získávání projektů základního výzkumu (Formulář C</w:t>
            </w:r>
            <w:r w:rsidR="006B6FDF">
              <w:t>-</w:t>
            </w:r>
            <w:r>
              <w:t>II uvádí jen jejich část), tak i publikační aktivita, která je doložena v části C</w:t>
            </w:r>
            <w:r w:rsidR="006B6FDF">
              <w:t>-</w:t>
            </w:r>
            <w:r>
              <w:t>I materiálů pro akreditaci.</w:t>
            </w:r>
          </w:p>
        </w:tc>
      </w:tr>
      <w:tr w:rsidR="008D2EDA" w14:paraId="778D5456" w14:textId="77777777" w:rsidTr="008D2EDA">
        <w:trPr>
          <w:trHeight w:val="234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60E8EEA" w14:textId="77777777" w:rsidR="008D2EDA" w:rsidRPr="008D2EDA" w:rsidRDefault="008D2EDA" w:rsidP="008D2EDA">
            <w:pPr>
              <w:jc w:val="both"/>
              <w:rPr>
                <w:b/>
              </w:rPr>
            </w:pPr>
            <w:r w:rsidRPr="008D2EDA">
              <w:rPr>
                <w:b/>
              </w:rPr>
              <w:t>Počet přijímaných uchazečů ke studiu ve studijním programu</w:t>
            </w:r>
          </w:p>
        </w:tc>
      </w:tr>
      <w:tr w:rsidR="008D2EDA" w14:paraId="70632F64" w14:textId="77777777" w:rsidTr="008D2EDA">
        <w:trPr>
          <w:trHeight w:val="974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E96354" w14:textId="3F0DD9C0" w:rsidR="008D2EDA" w:rsidRPr="00165023" w:rsidRDefault="008D2EDA" w:rsidP="008D2EDA">
            <w:pPr>
              <w:spacing w:before="60" w:after="60" w:line="252" w:lineRule="auto"/>
              <w:jc w:val="both"/>
            </w:pPr>
            <w:r w:rsidRPr="00165023">
              <w:t>Předpokládaný počet přijíman</w:t>
            </w:r>
            <w:r w:rsidR="00165023" w:rsidRPr="00165023">
              <w:t>ých uchazečů do prvního ročníku:</w:t>
            </w:r>
            <w:r w:rsidRPr="00165023">
              <w:t xml:space="preserve"> </w:t>
            </w:r>
            <w:r w:rsidR="00165023" w:rsidRPr="00165023">
              <w:t>10</w:t>
            </w:r>
            <w:r w:rsidRPr="00165023">
              <w:t xml:space="preserve"> pro prezenční formu studia</w:t>
            </w:r>
            <w:r w:rsidR="00165023" w:rsidRPr="00165023">
              <w:t>.</w:t>
            </w:r>
            <w:r w:rsidR="00982674" w:rsidRPr="00165023">
              <w:t xml:space="preserve"> </w:t>
            </w:r>
          </w:p>
          <w:p w14:paraId="2B943933" w14:textId="7498BDB5" w:rsidR="008D2EDA" w:rsidRDefault="008D2EDA" w:rsidP="008D2EDA">
            <w:pPr>
              <w:spacing w:before="60" w:after="60" w:line="252" w:lineRule="auto"/>
              <w:jc w:val="both"/>
            </w:pPr>
          </w:p>
        </w:tc>
      </w:tr>
      <w:tr w:rsidR="008D2EDA" w14:paraId="25325B8D" w14:textId="77777777" w:rsidTr="008D2EDA">
        <w:trPr>
          <w:trHeight w:val="116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81E15AD" w14:textId="77777777" w:rsidR="008D2EDA" w:rsidRPr="008D2EDA" w:rsidRDefault="008D2EDA" w:rsidP="008D2EDA">
            <w:pPr>
              <w:jc w:val="both"/>
              <w:rPr>
                <w:b/>
              </w:rPr>
            </w:pPr>
            <w:r w:rsidRPr="008D2EDA">
              <w:rPr>
                <w:b/>
              </w:rPr>
              <w:t>Předpokládaná uplatnitelnost absolventů na trhu práce</w:t>
            </w:r>
          </w:p>
        </w:tc>
      </w:tr>
      <w:tr w:rsidR="008D2EDA" w14:paraId="44B5E3C6" w14:textId="77777777" w:rsidTr="008D2EDA">
        <w:trPr>
          <w:trHeight w:val="5398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EEF190" w14:textId="1175D17E" w:rsidR="008D2EDA" w:rsidRDefault="008D2EDA" w:rsidP="006B6FDF">
            <w:pPr>
              <w:spacing w:before="60" w:after="60" w:line="252" w:lineRule="auto"/>
              <w:jc w:val="both"/>
            </w:pPr>
            <w:r>
              <w:t>Studijní program vychovává chemické inženýry s odborností orientovanou na oblasti biomateriálů a kosmetiky. Kompetence získané během studia umožní absolventům uplatnění v chemickém, biomateriálovém a kosmetickém výzkumu a vývoji, kde mohou pracovat na pozicích výzkumných a vývojových pracovníků i vedoucích pracovníků v odpovídajících typech výrob. Vzdělání jim rovněž otevírá možnosti pracovat na pozicích středního a vyššího managementu a podílet se tak na řízení výzkumu, vývoje, výroby i podpůrných procesů, jako jsou například analytické a kontrolní laboratoře, oddělení kontroly a řízení jakosti, či útvary registrace a certifikace. Potenciálními průmyslovými zaměstnavateli jsou zejména firmy zaměřené na výrobu kosmetiky, ať už pro osobní nebo průmyslovou potřebu nebo firmy zabývající se vývojem a výrobou biomateriálů, zdravotnických prostředků a pokročilými systémy pro aplikace v medicíně. Uplatnění naleznou absolventi rovněž v obchodních a poradenských organizacích, vývojových a výzkumných pracovištích a státní správě, kde mohou např. pracovat jako odborní pracovníci krajských úřadů, hygienických stanicí či ministerstev. Získané vzdělání dává rovněž předpoklad pro další vzdělávání v programech doktorského studia. S</w:t>
            </w:r>
            <w:r w:rsidRPr="0016220D">
              <w:t xml:space="preserve">tudijní program </w:t>
            </w:r>
            <w:r>
              <w:t xml:space="preserve">není </w:t>
            </w:r>
            <w:r w:rsidRPr="0016220D">
              <w:t>zaměřen na přípravu k výkonu regulovaného povolání</w:t>
            </w:r>
            <w:r>
              <w:t xml:space="preserve">. </w:t>
            </w:r>
          </w:p>
          <w:p w14:paraId="561CC8EA" w14:textId="77777777" w:rsidR="008D2EDA" w:rsidRPr="008D2EDA" w:rsidRDefault="008D2EDA" w:rsidP="008D2EDA"/>
          <w:p w14:paraId="2DD17226" w14:textId="77777777" w:rsidR="008D2EDA" w:rsidRPr="008D2EDA" w:rsidRDefault="008D2EDA" w:rsidP="008D2EDA"/>
          <w:p w14:paraId="5A7F6858" w14:textId="77777777" w:rsidR="008D2EDA" w:rsidRPr="008D2EDA" w:rsidRDefault="008D2EDA" w:rsidP="008D2EDA"/>
          <w:p w14:paraId="09544685" w14:textId="77777777" w:rsidR="008D2EDA" w:rsidRPr="008D2EDA" w:rsidRDefault="008D2EDA" w:rsidP="008D2EDA"/>
          <w:p w14:paraId="107D2AAD" w14:textId="77777777" w:rsidR="008D2EDA" w:rsidRPr="008D2EDA" w:rsidRDefault="008D2EDA" w:rsidP="008D2EDA"/>
          <w:p w14:paraId="62FB94E7" w14:textId="77777777" w:rsidR="008D2EDA" w:rsidRPr="008D2EDA" w:rsidRDefault="008D2EDA" w:rsidP="008D2EDA"/>
          <w:p w14:paraId="6FF29594" w14:textId="688C54AB" w:rsidR="008D2EDA" w:rsidRDefault="008D2EDA" w:rsidP="008D2EDA"/>
          <w:p w14:paraId="19FAECDE" w14:textId="77777777" w:rsidR="008D2EDA" w:rsidRDefault="008D2EDA" w:rsidP="008D2EDA">
            <w:pPr>
              <w:tabs>
                <w:tab w:val="left" w:pos="1993"/>
              </w:tabs>
            </w:pPr>
            <w:r>
              <w:tab/>
            </w:r>
          </w:p>
          <w:p w14:paraId="4A5DB82C" w14:textId="77777777" w:rsidR="008D2EDA" w:rsidRDefault="008D2EDA" w:rsidP="008D2EDA">
            <w:pPr>
              <w:tabs>
                <w:tab w:val="left" w:pos="1993"/>
              </w:tabs>
            </w:pPr>
          </w:p>
          <w:p w14:paraId="086F3A51" w14:textId="77777777" w:rsidR="008D2EDA" w:rsidRDefault="008D2EDA" w:rsidP="008D2EDA">
            <w:pPr>
              <w:tabs>
                <w:tab w:val="left" w:pos="1993"/>
              </w:tabs>
            </w:pPr>
          </w:p>
          <w:p w14:paraId="2E1CF019" w14:textId="77777777" w:rsidR="008D2EDA" w:rsidRDefault="008D2EDA" w:rsidP="008D2EDA">
            <w:pPr>
              <w:tabs>
                <w:tab w:val="left" w:pos="1993"/>
              </w:tabs>
            </w:pPr>
          </w:p>
          <w:p w14:paraId="2733AB2D" w14:textId="77777777" w:rsidR="008D2EDA" w:rsidRDefault="008D2EDA" w:rsidP="008D2EDA">
            <w:pPr>
              <w:tabs>
                <w:tab w:val="left" w:pos="1993"/>
              </w:tabs>
            </w:pPr>
          </w:p>
          <w:p w14:paraId="6A99181C" w14:textId="0E3ECAE8" w:rsidR="008D2EDA" w:rsidRPr="008D2EDA" w:rsidRDefault="008D2EDA" w:rsidP="008D2EDA">
            <w:pPr>
              <w:tabs>
                <w:tab w:val="left" w:pos="1993"/>
              </w:tabs>
            </w:pPr>
          </w:p>
        </w:tc>
      </w:tr>
    </w:tbl>
    <w:p w14:paraId="11609CC6" w14:textId="77777777" w:rsidR="00A163BB" w:rsidRPr="001761F9" w:rsidRDefault="00A163BB" w:rsidP="00581853">
      <w:pPr>
        <w:pStyle w:val="Zpa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b/>
          <w:sz w:val="24"/>
          <w:szCs w:val="24"/>
        </w:rPr>
      </w:pPr>
    </w:p>
    <w:sectPr w:rsidR="00A163BB" w:rsidRPr="001761F9" w:rsidSect="00447DEF">
      <w:headerReference w:type="default" r:id="rId28"/>
      <w:pgSz w:w="11906" w:h="16838"/>
      <w:pgMar w:top="1418" w:right="1418" w:bottom="1021" w:left="1134" w:header="510" w:footer="709" w:gutter="0"/>
      <w:cols w:space="708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4593D" w14:textId="77777777" w:rsidR="0066467D" w:rsidRDefault="0066467D">
      <w:r>
        <w:separator/>
      </w:r>
    </w:p>
  </w:endnote>
  <w:endnote w:type="continuationSeparator" w:id="0">
    <w:p w14:paraId="0B5437F5" w14:textId="77777777" w:rsidR="0066467D" w:rsidRDefault="00664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iberation Sans">
    <w:charset w:val="EE"/>
    <w:family w:val="swiss"/>
    <w:pitch w:val="variable"/>
    <w:sig w:usb0="E0001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Times New Roman"/>
    <w:charset w:val="EE"/>
    <w:family w:val="auto"/>
    <w:pitch w:val="variable"/>
  </w:font>
  <w:font w:name="serif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2384DE" w14:textId="77777777" w:rsidR="0066467D" w:rsidRDefault="0066467D">
      <w:r>
        <w:separator/>
      </w:r>
    </w:p>
  </w:footnote>
  <w:footnote w:type="continuationSeparator" w:id="0">
    <w:p w14:paraId="3CB8C865" w14:textId="77777777" w:rsidR="0066467D" w:rsidRDefault="00664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B13E7" w14:textId="77777777" w:rsidR="007965D9" w:rsidRDefault="007965D9" w:rsidP="00447DEF">
    <w:pPr>
      <w:pStyle w:val="Zhlav"/>
      <w:jc w:val="center"/>
    </w:pPr>
    <w:r w:rsidRPr="00AD4ACC">
      <w:t>Univerzita Tomáše Bati ve Zlíně, Fakulta technologická</w:t>
    </w:r>
  </w:p>
  <w:p w14:paraId="73774A26" w14:textId="63C1D14F" w:rsidR="007965D9" w:rsidRDefault="007965D9" w:rsidP="00447DEF">
    <w:pPr>
      <w:pStyle w:val="Zhlav"/>
    </w:pPr>
    <w:r>
      <w:tab/>
      <w:t>SP</w:t>
    </w:r>
    <w:r w:rsidRPr="00AD4ACC">
      <w:t>:</w:t>
    </w:r>
    <w:r>
      <w:t xml:space="preserve"> Biomaterials and Cosmetics</w:t>
    </w:r>
  </w:p>
  <w:p w14:paraId="79022E94" w14:textId="77777777" w:rsidR="007965D9" w:rsidRDefault="007965D9" w:rsidP="00447DEF">
    <w:pPr>
      <w:pStyle w:val="Zhlav"/>
    </w:pPr>
  </w:p>
  <w:p w14:paraId="1A5CF353" w14:textId="77777777" w:rsidR="007965D9" w:rsidRPr="00447DEF" w:rsidRDefault="007965D9" w:rsidP="00447DE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53CAC"/>
    <w:multiLevelType w:val="hybridMultilevel"/>
    <w:tmpl w:val="B330EA3A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4347A"/>
    <w:multiLevelType w:val="hybridMultilevel"/>
    <w:tmpl w:val="B5D8A194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157D3"/>
    <w:multiLevelType w:val="hybridMultilevel"/>
    <w:tmpl w:val="6B12F7AA"/>
    <w:lvl w:ilvl="0" w:tplc="8820B2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B68C8"/>
    <w:multiLevelType w:val="hybridMultilevel"/>
    <w:tmpl w:val="4080F332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916D3"/>
    <w:multiLevelType w:val="hybridMultilevel"/>
    <w:tmpl w:val="C97660E2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9ADC827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0594"/>
    <w:multiLevelType w:val="hybridMultilevel"/>
    <w:tmpl w:val="44EC6E3C"/>
    <w:lvl w:ilvl="0" w:tplc="612E9930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03594"/>
    <w:multiLevelType w:val="hybridMultilevel"/>
    <w:tmpl w:val="48902C7E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74398"/>
    <w:multiLevelType w:val="hybridMultilevel"/>
    <w:tmpl w:val="D4C4F02C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81992"/>
    <w:multiLevelType w:val="hybridMultilevel"/>
    <w:tmpl w:val="556A3212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7C4ABDA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C4563E"/>
    <w:multiLevelType w:val="hybridMultilevel"/>
    <w:tmpl w:val="87D6B91A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05304"/>
    <w:multiLevelType w:val="hybridMultilevel"/>
    <w:tmpl w:val="2E7EE1A6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4F2EEC"/>
    <w:multiLevelType w:val="hybridMultilevel"/>
    <w:tmpl w:val="99EEC7A4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087CB4"/>
    <w:multiLevelType w:val="hybridMultilevel"/>
    <w:tmpl w:val="918407A6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072301"/>
    <w:multiLevelType w:val="hybridMultilevel"/>
    <w:tmpl w:val="44387212"/>
    <w:lvl w:ilvl="0" w:tplc="E6DE71AC">
      <w:start w:val="1"/>
      <w:numFmt w:val="decimal"/>
      <w:lvlText w:val="%1."/>
      <w:lvlJc w:val="right"/>
      <w:pPr>
        <w:ind w:left="765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85" w:hanging="360"/>
      </w:pPr>
    </w:lvl>
    <w:lvl w:ilvl="2" w:tplc="0405001B">
      <w:start w:val="1"/>
      <w:numFmt w:val="lowerRoman"/>
      <w:lvlText w:val="%3."/>
      <w:lvlJc w:val="right"/>
      <w:pPr>
        <w:ind w:left="2205" w:hanging="180"/>
      </w:pPr>
    </w:lvl>
    <w:lvl w:ilvl="3" w:tplc="0405000F">
      <w:start w:val="1"/>
      <w:numFmt w:val="decimal"/>
      <w:lvlText w:val="%4."/>
      <w:lvlJc w:val="left"/>
      <w:pPr>
        <w:ind w:left="2925" w:hanging="360"/>
      </w:pPr>
    </w:lvl>
    <w:lvl w:ilvl="4" w:tplc="04050019">
      <w:start w:val="1"/>
      <w:numFmt w:val="lowerLetter"/>
      <w:lvlText w:val="%5."/>
      <w:lvlJc w:val="left"/>
      <w:pPr>
        <w:ind w:left="3645" w:hanging="360"/>
      </w:pPr>
    </w:lvl>
    <w:lvl w:ilvl="5" w:tplc="0405001B">
      <w:start w:val="1"/>
      <w:numFmt w:val="lowerRoman"/>
      <w:lvlText w:val="%6."/>
      <w:lvlJc w:val="right"/>
      <w:pPr>
        <w:ind w:left="4365" w:hanging="180"/>
      </w:pPr>
    </w:lvl>
    <w:lvl w:ilvl="6" w:tplc="0405000F">
      <w:start w:val="1"/>
      <w:numFmt w:val="decimal"/>
      <w:lvlText w:val="%7."/>
      <w:lvlJc w:val="left"/>
      <w:pPr>
        <w:ind w:left="5085" w:hanging="360"/>
      </w:pPr>
    </w:lvl>
    <w:lvl w:ilvl="7" w:tplc="04050019">
      <w:start w:val="1"/>
      <w:numFmt w:val="lowerLetter"/>
      <w:lvlText w:val="%8."/>
      <w:lvlJc w:val="left"/>
      <w:pPr>
        <w:ind w:left="5805" w:hanging="360"/>
      </w:pPr>
    </w:lvl>
    <w:lvl w:ilvl="8" w:tplc="0405001B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3AC54D31"/>
    <w:multiLevelType w:val="hybridMultilevel"/>
    <w:tmpl w:val="32A8E318"/>
    <w:lvl w:ilvl="0" w:tplc="E6DE71AC">
      <w:start w:val="1"/>
      <w:numFmt w:val="decimal"/>
      <w:lvlText w:val="%1."/>
      <w:lvlJc w:val="right"/>
      <w:pPr>
        <w:ind w:left="797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517" w:hanging="360"/>
      </w:pPr>
    </w:lvl>
    <w:lvl w:ilvl="2" w:tplc="0405001B">
      <w:start w:val="1"/>
      <w:numFmt w:val="lowerRoman"/>
      <w:lvlText w:val="%3."/>
      <w:lvlJc w:val="right"/>
      <w:pPr>
        <w:ind w:left="2237" w:hanging="180"/>
      </w:pPr>
    </w:lvl>
    <w:lvl w:ilvl="3" w:tplc="0405000F">
      <w:start w:val="1"/>
      <w:numFmt w:val="decimal"/>
      <w:lvlText w:val="%4."/>
      <w:lvlJc w:val="left"/>
      <w:pPr>
        <w:ind w:left="2957" w:hanging="360"/>
      </w:pPr>
    </w:lvl>
    <w:lvl w:ilvl="4" w:tplc="04050019">
      <w:start w:val="1"/>
      <w:numFmt w:val="lowerLetter"/>
      <w:lvlText w:val="%5."/>
      <w:lvlJc w:val="left"/>
      <w:pPr>
        <w:ind w:left="3677" w:hanging="360"/>
      </w:pPr>
    </w:lvl>
    <w:lvl w:ilvl="5" w:tplc="0405001B">
      <w:start w:val="1"/>
      <w:numFmt w:val="lowerRoman"/>
      <w:lvlText w:val="%6."/>
      <w:lvlJc w:val="right"/>
      <w:pPr>
        <w:ind w:left="4397" w:hanging="180"/>
      </w:pPr>
    </w:lvl>
    <w:lvl w:ilvl="6" w:tplc="0405000F">
      <w:start w:val="1"/>
      <w:numFmt w:val="decimal"/>
      <w:lvlText w:val="%7."/>
      <w:lvlJc w:val="left"/>
      <w:pPr>
        <w:ind w:left="5117" w:hanging="360"/>
      </w:pPr>
    </w:lvl>
    <w:lvl w:ilvl="7" w:tplc="04050019">
      <w:start w:val="1"/>
      <w:numFmt w:val="lowerLetter"/>
      <w:lvlText w:val="%8."/>
      <w:lvlJc w:val="left"/>
      <w:pPr>
        <w:ind w:left="5837" w:hanging="360"/>
      </w:pPr>
    </w:lvl>
    <w:lvl w:ilvl="8" w:tplc="0405001B">
      <w:start w:val="1"/>
      <w:numFmt w:val="lowerRoman"/>
      <w:lvlText w:val="%9."/>
      <w:lvlJc w:val="right"/>
      <w:pPr>
        <w:ind w:left="6557" w:hanging="180"/>
      </w:pPr>
    </w:lvl>
  </w:abstractNum>
  <w:abstractNum w:abstractNumId="15" w15:restartNumberingAfterBreak="0">
    <w:nsid w:val="3B1E3EB5"/>
    <w:multiLevelType w:val="hybridMultilevel"/>
    <w:tmpl w:val="DD8E2AB0"/>
    <w:lvl w:ilvl="0" w:tplc="FD1004AE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A4627F"/>
    <w:multiLevelType w:val="hybridMultilevel"/>
    <w:tmpl w:val="EE1073D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667F4"/>
    <w:multiLevelType w:val="hybridMultilevel"/>
    <w:tmpl w:val="2696982A"/>
    <w:lvl w:ilvl="0" w:tplc="1C181474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AF49D4"/>
    <w:multiLevelType w:val="hybridMultilevel"/>
    <w:tmpl w:val="3536DF5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794582"/>
    <w:multiLevelType w:val="hybridMultilevel"/>
    <w:tmpl w:val="AACAA734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C02E02"/>
    <w:multiLevelType w:val="hybridMultilevel"/>
    <w:tmpl w:val="DF822110"/>
    <w:lvl w:ilvl="0" w:tplc="D7B257B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57008"/>
    <w:multiLevelType w:val="hybridMultilevel"/>
    <w:tmpl w:val="65DAC9C6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86471"/>
    <w:multiLevelType w:val="hybridMultilevel"/>
    <w:tmpl w:val="9196C7FC"/>
    <w:lvl w:ilvl="0" w:tplc="FFFFFFFF">
      <w:start w:val="1"/>
      <w:numFmt w:val="decimal"/>
      <w:pStyle w:val="Publikace"/>
      <w:lvlText w:val="%1."/>
      <w:lvlJc w:val="left"/>
      <w:pPr>
        <w:tabs>
          <w:tab w:val="num" w:pos="454"/>
        </w:tabs>
        <w:ind w:left="454" w:hanging="454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02752C"/>
    <w:multiLevelType w:val="hybridMultilevel"/>
    <w:tmpl w:val="F650F83C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4709F8"/>
    <w:multiLevelType w:val="hybridMultilevel"/>
    <w:tmpl w:val="6D969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1610A3"/>
    <w:multiLevelType w:val="hybridMultilevel"/>
    <w:tmpl w:val="CB3EB63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3B75BB"/>
    <w:multiLevelType w:val="hybridMultilevel"/>
    <w:tmpl w:val="0584DFE4"/>
    <w:lvl w:ilvl="0" w:tplc="A72828F2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AC1B79"/>
    <w:multiLevelType w:val="hybridMultilevel"/>
    <w:tmpl w:val="451A6E0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7A71DB"/>
    <w:multiLevelType w:val="hybridMultilevel"/>
    <w:tmpl w:val="72745D16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B23AE3"/>
    <w:multiLevelType w:val="hybridMultilevel"/>
    <w:tmpl w:val="3E1AF11E"/>
    <w:lvl w:ilvl="0" w:tplc="C7B4CE52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34CA987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F689B"/>
    <w:multiLevelType w:val="hybridMultilevel"/>
    <w:tmpl w:val="9F7A9C7A"/>
    <w:lvl w:ilvl="0" w:tplc="224E7AD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C31F4"/>
    <w:multiLevelType w:val="hybridMultilevel"/>
    <w:tmpl w:val="F6060F4C"/>
    <w:lvl w:ilvl="0" w:tplc="847043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3B745D"/>
    <w:multiLevelType w:val="hybridMultilevel"/>
    <w:tmpl w:val="E1EA5546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E4762F"/>
    <w:multiLevelType w:val="hybridMultilevel"/>
    <w:tmpl w:val="3FD8B16E"/>
    <w:lvl w:ilvl="0" w:tplc="5DBAFC5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E62C14"/>
    <w:multiLevelType w:val="hybridMultilevel"/>
    <w:tmpl w:val="51CA1FCC"/>
    <w:lvl w:ilvl="0" w:tplc="291EB59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7760F8"/>
    <w:multiLevelType w:val="hybridMultilevel"/>
    <w:tmpl w:val="94642708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5524"/>
    <w:multiLevelType w:val="hybridMultilevel"/>
    <w:tmpl w:val="0D189812"/>
    <w:lvl w:ilvl="0" w:tplc="EFCAE0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BA65C6"/>
    <w:multiLevelType w:val="hybridMultilevel"/>
    <w:tmpl w:val="41AE2416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BF3EB8"/>
    <w:multiLevelType w:val="hybridMultilevel"/>
    <w:tmpl w:val="A09AB014"/>
    <w:lvl w:ilvl="0" w:tplc="EFCAE0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2C4FB8"/>
    <w:multiLevelType w:val="hybridMultilevel"/>
    <w:tmpl w:val="096AA00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5B1694"/>
    <w:multiLevelType w:val="hybridMultilevel"/>
    <w:tmpl w:val="A5308B1E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A22DD2"/>
    <w:multiLevelType w:val="hybridMultilevel"/>
    <w:tmpl w:val="EF30C9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9"/>
  </w:num>
  <w:num w:numId="3">
    <w:abstractNumId w:val="8"/>
  </w:num>
  <w:num w:numId="4">
    <w:abstractNumId w:val="25"/>
  </w:num>
  <w:num w:numId="5">
    <w:abstractNumId w:val="23"/>
  </w:num>
  <w:num w:numId="6">
    <w:abstractNumId w:val="5"/>
  </w:num>
  <w:num w:numId="7">
    <w:abstractNumId w:val="18"/>
  </w:num>
  <w:num w:numId="8">
    <w:abstractNumId w:val="17"/>
  </w:num>
  <w:num w:numId="9">
    <w:abstractNumId w:val="21"/>
  </w:num>
  <w:num w:numId="10">
    <w:abstractNumId w:val="0"/>
  </w:num>
  <w:num w:numId="11">
    <w:abstractNumId w:val="4"/>
  </w:num>
  <w:num w:numId="12">
    <w:abstractNumId w:val="13"/>
  </w:num>
  <w:num w:numId="13">
    <w:abstractNumId w:val="33"/>
  </w:num>
  <w:num w:numId="14">
    <w:abstractNumId w:val="29"/>
  </w:num>
  <w:num w:numId="15">
    <w:abstractNumId w:val="9"/>
  </w:num>
  <w:num w:numId="16">
    <w:abstractNumId w:val="12"/>
  </w:num>
  <w:num w:numId="17">
    <w:abstractNumId w:val="11"/>
  </w:num>
  <w:num w:numId="18">
    <w:abstractNumId w:val="15"/>
  </w:num>
  <w:num w:numId="19">
    <w:abstractNumId w:val="40"/>
  </w:num>
  <w:num w:numId="20">
    <w:abstractNumId w:val="37"/>
  </w:num>
  <w:num w:numId="21">
    <w:abstractNumId w:val="16"/>
  </w:num>
  <w:num w:numId="22">
    <w:abstractNumId w:val="39"/>
  </w:num>
  <w:num w:numId="23">
    <w:abstractNumId w:val="10"/>
  </w:num>
  <w:num w:numId="24">
    <w:abstractNumId w:val="32"/>
  </w:num>
  <w:num w:numId="25">
    <w:abstractNumId w:val="28"/>
  </w:num>
  <w:num w:numId="26">
    <w:abstractNumId w:val="14"/>
  </w:num>
  <w:num w:numId="27">
    <w:abstractNumId w:val="30"/>
  </w:num>
  <w:num w:numId="28">
    <w:abstractNumId w:val="38"/>
  </w:num>
  <w:num w:numId="29">
    <w:abstractNumId w:val="34"/>
  </w:num>
  <w:num w:numId="30">
    <w:abstractNumId w:val="36"/>
  </w:num>
  <w:num w:numId="31">
    <w:abstractNumId w:val="24"/>
  </w:num>
  <w:num w:numId="32">
    <w:abstractNumId w:val="41"/>
  </w:num>
  <w:num w:numId="33">
    <w:abstractNumId w:val="20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7"/>
  </w:num>
  <w:num w:numId="37">
    <w:abstractNumId w:val="27"/>
  </w:num>
  <w:num w:numId="38">
    <w:abstractNumId w:val="1"/>
  </w:num>
  <w:num w:numId="39">
    <w:abstractNumId w:val="31"/>
  </w:num>
  <w:num w:numId="40">
    <w:abstractNumId w:val="6"/>
  </w:num>
  <w:num w:numId="41">
    <w:abstractNumId w:val="35"/>
  </w:num>
  <w:num w:numId="42">
    <w:abstractNumId w:val="2"/>
  </w:num>
  <w:numIdMacAtCleanup w:val="2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mona Mrkvičková">
    <w15:presenceInfo w15:providerId="None" w15:userId="Simona Mrkvič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hideSpellingError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DB0"/>
    <w:rsid w:val="00002847"/>
    <w:rsid w:val="00004C14"/>
    <w:rsid w:val="00010B9B"/>
    <w:rsid w:val="00012695"/>
    <w:rsid w:val="000128CB"/>
    <w:rsid w:val="000163EC"/>
    <w:rsid w:val="000176F0"/>
    <w:rsid w:val="0002160F"/>
    <w:rsid w:val="00027161"/>
    <w:rsid w:val="00030A24"/>
    <w:rsid w:val="00031668"/>
    <w:rsid w:val="00034E5F"/>
    <w:rsid w:val="0004196D"/>
    <w:rsid w:val="00042A9F"/>
    <w:rsid w:val="0006632E"/>
    <w:rsid w:val="0006711B"/>
    <w:rsid w:val="000837DD"/>
    <w:rsid w:val="0008633A"/>
    <w:rsid w:val="00086E8C"/>
    <w:rsid w:val="000876B5"/>
    <w:rsid w:val="00087717"/>
    <w:rsid w:val="0009069A"/>
    <w:rsid w:val="00093150"/>
    <w:rsid w:val="000A276C"/>
    <w:rsid w:val="000A33E5"/>
    <w:rsid w:val="000A7C75"/>
    <w:rsid w:val="000B056B"/>
    <w:rsid w:val="000B5960"/>
    <w:rsid w:val="000C457E"/>
    <w:rsid w:val="000C7A52"/>
    <w:rsid w:val="000D1806"/>
    <w:rsid w:val="000D2346"/>
    <w:rsid w:val="000D2A34"/>
    <w:rsid w:val="000E3448"/>
    <w:rsid w:val="000E797D"/>
    <w:rsid w:val="000F15F0"/>
    <w:rsid w:val="000F48A7"/>
    <w:rsid w:val="000F5744"/>
    <w:rsid w:val="000F575F"/>
    <w:rsid w:val="0010092B"/>
    <w:rsid w:val="001031EE"/>
    <w:rsid w:val="00106353"/>
    <w:rsid w:val="001112C8"/>
    <w:rsid w:val="0011320B"/>
    <w:rsid w:val="00113456"/>
    <w:rsid w:val="001136B4"/>
    <w:rsid w:val="00115B1C"/>
    <w:rsid w:val="001174FE"/>
    <w:rsid w:val="00121E6A"/>
    <w:rsid w:val="001253E0"/>
    <w:rsid w:val="001256DB"/>
    <w:rsid w:val="00130DF3"/>
    <w:rsid w:val="00143689"/>
    <w:rsid w:val="00143CD3"/>
    <w:rsid w:val="00145936"/>
    <w:rsid w:val="001504CA"/>
    <w:rsid w:val="0015646D"/>
    <w:rsid w:val="00161AC8"/>
    <w:rsid w:val="00165023"/>
    <w:rsid w:val="001658BF"/>
    <w:rsid w:val="00167933"/>
    <w:rsid w:val="00171ACE"/>
    <w:rsid w:val="001761F9"/>
    <w:rsid w:val="00192318"/>
    <w:rsid w:val="00193148"/>
    <w:rsid w:val="001934A3"/>
    <w:rsid w:val="00193DBD"/>
    <w:rsid w:val="00196B65"/>
    <w:rsid w:val="001B2945"/>
    <w:rsid w:val="001B2D37"/>
    <w:rsid w:val="001C3EEE"/>
    <w:rsid w:val="001D0B9A"/>
    <w:rsid w:val="001D1C97"/>
    <w:rsid w:val="001D2340"/>
    <w:rsid w:val="001E0490"/>
    <w:rsid w:val="001E0824"/>
    <w:rsid w:val="001F0102"/>
    <w:rsid w:val="001F2AA2"/>
    <w:rsid w:val="001F676F"/>
    <w:rsid w:val="001F77FD"/>
    <w:rsid w:val="00202B8D"/>
    <w:rsid w:val="0020368D"/>
    <w:rsid w:val="002075E1"/>
    <w:rsid w:val="0021071E"/>
    <w:rsid w:val="002140EC"/>
    <w:rsid w:val="00234C9D"/>
    <w:rsid w:val="00235838"/>
    <w:rsid w:val="002362E3"/>
    <w:rsid w:val="00243BC0"/>
    <w:rsid w:val="00244D6A"/>
    <w:rsid w:val="0024630C"/>
    <w:rsid w:val="00247193"/>
    <w:rsid w:val="00247E3D"/>
    <w:rsid w:val="00251A80"/>
    <w:rsid w:val="00252FBA"/>
    <w:rsid w:val="0025375F"/>
    <w:rsid w:val="00253964"/>
    <w:rsid w:val="002555EF"/>
    <w:rsid w:val="002653D6"/>
    <w:rsid w:val="002653FB"/>
    <w:rsid w:val="00265A2C"/>
    <w:rsid w:val="002740E1"/>
    <w:rsid w:val="0027437F"/>
    <w:rsid w:val="002743CB"/>
    <w:rsid w:val="00274DDB"/>
    <w:rsid w:val="00280A62"/>
    <w:rsid w:val="002871DA"/>
    <w:rsid w:val="0029001D"/>
    <w:rsid w:val="002924F7"/>
    <w:rsid w:val="00294CA5"/>
    <w:rsid w:val="002A2A61"/>
    <w:rsid w:val="002A308A"/>
    <w:rsid w:val="002A613A"/>
    <w:rsid w:val="002B1964"/>
    <w:rsid w:val="002B22D9"/>
    <w:rsid w:val="002C177B"/>
    <w:rsid w:val="002C66B3"/>
    <w:rsid w:val="002C6CE9"/>
    <w:rsid w:val="002D1565"/>
    <w:rsid w:val="002D37F9"/>
    <w:rsid w:val="002D411E"/>
    <w:rsid w:val="002D4BF3"/>
    <w:rsid w:val="002E06EA"/>
    <w:rsid w:val="002E12C2"/>
    <w:rsid w:val="002E2866"/>
    <w:rsid w:val="002E3EED"/>
    <w:rsid w:val="002E5547"/>
    <w:rsid w:val="002E756E"/>
    <w:rsid w:val="002F1ECD"/>
    <w:rsid w:val="002F4A18"/>
    <w:rsid w:val="00302AED"/>
    <w:rsid w:val="00312FF3"/>
    <w:rsid w:val="00320065"/>
    <w:rsid w:val="003225DF"/>
    <w:rsid w:val="00323C8C"/>
    <w:rsid w:val="00324BC4"/>
    <w:rsid w:val="003256D6"/>
    <w:rsid w:val="00330178"/>
    <w:rsid w:val="00330E39"/>
    <w:rsid w:val="00336C78"/>
    <w:rsid w:val="00342947"/>
    <w:rsid w:val="0034310D"/>
    <w:rsid w:val="00346CCA"/>
    <w:rsid w:val="003470CC"/>
    <w:rsid w:val="00353B6C"/>
    <w:rsid w:val="00353F01"/>
    <w:rsid w:val="0036051D"/>
    <w:rsid w:val="00360FC9"/>
    <w:rsid w:val="00361D2E"/>
    <w:rsid w:val="0036223C"/>
    <w:rsid w:val="00371BFB"/>
    <w:rsid w:val="0037263F"/>
    <w:rsid w:val="00372A9A"/>
    <w:rsid w:val="0038052A"/>
    <w:rsid w:val="003818F3"/>
    <w:rsid w:val="00387932"/>
    <w:rsid w:val="00396B8F"/>
    <w:rsid w:val="003A5D77"/>
    <w:rsid w:val="003A6E34"/>
    <w:rsid w:val="003A7D80"/>
    <w:rsid w:val="003C0516"/>
    <w:rsid w:val="003C06D0"/>
    <w:rsid w:val="003C623D"/>
    <w:rsid w:val="003C6410"/>
    <w:rsid w:val="003D2B8A"/>
    <w:rsid w:val="003D42BF"/>
    <w:rsid w:val="003E733D"/>
    <w:rsid w:val="003F3135"/>
    <w:rsid w:val="003F3D45"/>
    <w:rsid w:val="003F73E3"/>
    <w:rsid w:val="00400009"/>
    <w:rsid w:val="00400690"/>
    <w:rsid w:val="00401DA3"/>
    <w:rsid w:val="00402135"/>
    <w:rsid w:val="00407301"/>
    <w:rsid w:val="00415C51"/>
    <w:rsid w:val="00421EA1"/>
    <w:rsid w:val="00421F7D"/>
    <w:rsid w:val="00424050"/>
    <w:rsid w:val="0042494A"/>
    <w:rsid w:val="00432A97"/>
    <w:rsid w:val="0043497D"/>
    <w:rsid w:val="00441A5E"/>
    <w:rsid w:val="00442E94"/>
    <w:rsid w:val="00443FFE"/>
    <w:rsid w:val="0044550D"/>
    <w:rsid w:val="00446059"/>
    <w:rsid w:val="00447DEF"/>
    <w:rsid w:val="00451B76"/>
    <w:rsid w:val="00453789"/>
    <w:rsid w:val="00455E3F"/>
    <w:rsid w:val="00461938"/>
    <w:rsid w:val="00464DA1"/>
    <w:rsid w:val="004668AE"/>
    <w:rsid w:val="00481DD9"/>
    <w:rsid w:val="0048408E"/>
    <w:rsid w:val="00484474"/>
    <w:rsid w:val="00491846"/>
    <w:rsid w:val="00493A5B"/>
    <w:rsid w:val="00494B1C"/>
    <w:rsid w:val="004A2EAD"/>
    <w:rsid w:val="004A61D9"/>
    <w:rsid w:val="004A6AE2"/>
    <w:rsid w:val="004B113F"/>
    <w:rsid w:val="004B185F"/>
    <w:rsid w:val="004B2131"/>
    <w:rsid w:val="004B4A6F"/>
    <w:rsid w:val="004C3558"/>
    <w:rsid w:val="004C4135"/>
    <w:rsid w:val="004C41E8"/>
    <w:rsid w:val="004C547E"/>
    <w:rsid w:val="004C7531"/>
    <w:rsid w:val="004D110A"/>
    <w:rsid w:val="004D2674"/>
    <w:rsid w:val="004D3C2B"/>
    <w:rsid w:val="004D54CA"/>
    <w:rsid w:val="004D7927"/>
    <w:rsid w:val="004D7EE7"/>
    <w:rsid w:val="004E2E44"/>
    <w:rsid w:val="004E3561"/>
    <w:rsid w:val="004E6D2C"/>
    <w:rsid w:val="004E6F08"/>
    <w:rsid w:val="004F1C6C"/>
    <w:rsid w:val="004F26C9"/>
    <w:rsid w:val="004F5A14"/>
    <w:rsid w:val="004F5FB3"/>
    <w:rsid w:val="005028D5"/>
    <w:rsid w:val="005032E2"/>
    <w:rsid w:val="00505B0F"/>
    <w:rsid w:val="00506CD3"/>
    <w:rsid w:val="005130C0"/>
    <w:rsid w:val="00513C2B"/>
    <w:rsid w:val="00514923"/>
    <w:rsid w:val="00525113"/>
    <w:rsid w:val="0053157E"/>
    <w:rsid w:val="0053591B"/>
    <w:rsid w:val="00541C6E"/>
    <w:rsid w:val="0054254D"/>
    <w:rsid w:val="00542DEB"/>
    <w:rsid w:val="00544184"/>
    <w:rsid w:val="00544CC3"/>
    <w:rsid w:val="0054501C"/>
    <w:rsid w:val="00551693"/>
    <w:rsid w:val="005563AB"/>
    <w:rsid w:val="00561FC0"/>
    <w:rsid w:val="00573E87"/>
    <w:rsid w:val="00575A8F"/>
    <w:rsid w:val="00576764"/>
    <w:rsid w:val="00577228"/>
    <w:rsid w:val="00581853"/>
    <w:rsid w:val="005836E3"/>
    <w:rsid w:val="00585BD9"/>
    <w:rsid w:val="005973FD"/>
    <w:rsid w:val="00597A7F"/>
    <w:rsid w:val="005A22D6"/>
    <w:rsid w:val="005A3424"/>
    <w:rsid w:val="005A3F34"/>
    <w:rsid w:val="005B593A"/>
    <w:rsid w:val="005C3097"/>
    <w:rsid w:val="005D3798"/>
    <w:rsid w:val="005D7042"/>
    <w:rsid w:val="005E18DB"/>
    <w:rsid w:val="005E2A3C"/>
    <w:rsid w:val="005E300A"/>
    <w:rsid w:val="005E6650"/>
    <w:rsid w:val="005E73DE"/>
    <w:rsid w:val="005F1EB0"/>
    <w:rsid w:val="005F1EDF"/>
    <w:rsid w:val="005F5311"/>
    <w:rsid w:val="005F56A3"/>
    <w:rsid w:val="006016AB"/>
    <w:rsid w:val="00603D77"/>
    <w:rsid w:val="00610398"/>
    <w:rsid w:val="00612C97"/>
    <w:rsid w:val="00612EA3"/>
    <w:rsid w:val="00613F5A"/>
    <w:rsid w:val="006207C9"/>
    <w:rsid w:val="00620C08"/>
    <w:rsid w:val="00620C2D"/>
    <w:rsid w:val="006239CB"/>
    <w:rsid w:val="006246A4"/>
    <w:rsid w:val="006320F5"/>
    <w:rsid w:val="006324A5"/>
    <w:rsid w:val="0064100A"/>
    <w:rsid w:val="006413B3"/>
    <w:rsid w:val="006418E8"/>
    <w:rsid w:val="00645581"/>
    <w:rsid w:val="00645896"/>
    <w:rsid w:val="00653C3E"/>
    <w:rsid w:val="00654A9F"/>
    <w:rsid w:val="00656B95"/>
    <w:rsid w:val="00656E66"/>
    <w:rsid w:val="0066467D"/>
    <w:rsid w:val="00665E6E"/>
    <w:rsid w:val="00675F92"/>
    <w:rsid w:val="006877DA"/>
    <w:rsid w:val="00687A0E"/>
    <w:rsid w:val="00687BCB"/>
    <w:rsid w:val="00687F68"/>
    <w:rsid w:val="00690CC4"/>
    <w:rsid w:val="006A53EB"/>
    <w:rsid w:val="006B113A"/>
    <w:rsid w:val="006B2898"/>
    <w:rsid w:val="006B465E"/>
    <w:rsid w:val="006B5BFC"/>
    <w:rsid w:val="006B6FDF"/>
    <w:rsid w:val="006C5C5C"/>
    <w:rsid w:val="006D17B0"/>
    <w:rsid w:val="006D513F"/>
    <w:rsid w:val="006E29A2"/>
    <w:rsid w:val="006E2EE9"/>
    <w:rsid w:val="006E5F25"/>
    <w:rsid w:val="006F130E"/>
    <w:rsid w:val="006F32C6"/>
    <w:rsid w:val="006F56FE"/>
    <w:rsid w:val="006F699C"/>
    <w:rsid w:val="006F7160"/>
    <w:rsid w:val="006F7284"/>
    <w:rsid w:val="00706AEE"/>
    <w:rsid w:val="007119FE"/>
    <w:rsid w:val="00716C9D"/>
    <w:rsid w:val="00720765"/>
    <w:rsid w:val="00721869"/>
    <w:rsid w:val="00722213"/>
    <w:rsid w:val="00724AE2"/>
    <w:rsid w:val="007263A2"/>
    <w:rsid w:val="007307B1"/>
    <w:rsid w:val="0074043D"/>
    <w:rsid w:val="00742590"/>
    <w:rsid w:val="00745F21"/>
    <w:rsid w:val="0074687E"/>
    <w:rsid w:val="0075388B"/>
    <w:rsid w:val="00763F0A"/>
    <w:rsid w:val="00766311"/>
    <w:rsid w:val="007665A3"/>
    <w:rsid w:val="00767DAA"/>
    <w:rsid w:val="0078167D"/>
    <w:rsid w:val="00783C41"/>
    <w:rsid w:val="00786E79"/>
    <w:rsid w:val="00790895"/>
    <w:rsid w:val="00791DB0"/>
    <w:rsid w:val="007932AD"/>
    <w:rsid w:val="007965D9"/>
    <w:rsid w:val="007A718D"/>
    <w:rsid w:val="007B7331"/>
    <w:rsid w:val="007C1079"/>
    <w:rsid w:val="007C7BAD"/>
    <w:rsid w:val="007D0FA2"/>
    <w:rsid w:val="007D6274"/>
    <w:rsid w:val="007D79FF"/>
    <w:rsid w:val="007D7D39"/>
    <w:rsid w:val="007D7E78"/>
    <w:rsid w:val="007E01B1"/>
    <w:rsid w:val="007E1ACC"/>
    <w:rsid w:val="007E2AB5"/>
    <w:rsid w:val="007E4E11"/>
    <w:rsid w:val="007F0A30"/>
    <w:rsid w:val="007F1018"/>
    <w:rsid w:val="007F1A22"/>
    <w:rsid w:val="007F4090"/>
    <w:rsid w:val="008022FE"/>
    <w:rsid w:val="00804152"/>
    <w:rsid w:val="00810214"/>
    <w:rsid w:val="00810432"/>
    <w:rsid w:val="00813D75"/>
    <w:rsid w:val="0081656E"/>
    <w:rsid w:val="00820035"/>
    <w:rsid w:val="008275FD"/>
    <w:rsid w:val="00830A28"/>
    <w:rsid w:val="00836033"/>
    <w:rsid w:val="0083624C"/>
    <w:rsid w:val="00836D80"/>
    <w:rsid w:val="00840CE2"/>
    <w:rsid w:val="00840DE5"/>
    <w:rsid w:val="008431FE"/>
    <w:rsid w:val="00851E48"/>
    <w:rsid w:val="00856E2F"/>
    <w:rsid w:val="00860FD4"/>
    <w:rsid w:val="00865060"/>
    <w:rsid w:val="00866431"/>
    <w:rsid w:val="00872A16"/>
    <w:rsid w:val="00873608"/>
    <w:rsid w:val="0087443F"/>
    <w:rsid w:val="008752A2"/>
    <w:rsid w:val="0087664B"/>
    <w:rsid w:val="008803C1"/>
    <w:rsid w:val="00882BD8"/>
    <w:rsid w:val="00883F09"/>
    <w:rsid w:val="00886253"/>
    <w:rsid w:val="00886D35"/>
    <w:rsid w:val="00894E6B"/>
    <w:rsid w:val="008A2472"/>
    <w:rsid w:val="008A4A24"/>
    <w:rsid w:val="008B0E24"/>
    <w:rsid w:val="008C282C"/>
    <w:rsid w:val="008C2917"/>
    <w:rsid w:val="008C2A7B"/>
    <w:rsid w:val="008C7C82"/>
    <w:rsid w:val="008D2EDA"/>
    <w:rsid w:val="008D3DDC"/>
    <w:rsid w:val="008D6943"/>
    <w:rsid w:val="008E07FF"/>
    <w:rsid w:val="008F0C1E"/>
    <w:rsid w:val="008F3ABE"/>
    <w:rsid w:val="008F7BDD"/>
    <w:rsid w:val="00902710"/>
    <w:rsid w:val="00903A4D"/>
    <w:rsid w:val="00906E64"/>
    <w:rsid w:val="009109AE"/>
    <w:rsid w:val="009112C3"/>
    <w:rsid w:val="0091193A"/>
    <w:rsid w:val="009201BE"/>
    <w:rsid w:val="009215EF"/>
    <w:rsid w:val="009236C2"/>
    <w:rsid w:val="009257A6"/>
    <w:rsid w:val="00927DB9"/>
    <w:rsid w:val="00931083"/>
    <w:rsid w:val="00931ECB"/>
    <w:rsid w:val="00934ADB"/>
    <w:rsid w:val="00943555"/>
    <w:rsid w:val="0094363B"/>
    <w:rsid w:val="009504A3"/>
    <w:rsid w:val="00951C3F"/>
    <w:rsid w:val="00955C62"/>
    <w:rsid w:val="009632E4"/>
    <w:rsid w:val="00982674"/>
    <w:rsid w:val="00982C38"/>
    <w:rsid w:val="00984D6A"/>
    <w:rsid w:val="00986B49"/>
    <w:rsid w:val="00995AD2"/>
    <w:rsid w:val="00995E4B"/>
    <w:rsid w:val="009964C8"/>
    <w:rsid w:val="009A1098"/>
    <w:rsid w:val="009B16D3"/>
    <w:rsid w:val="009B4AD5"/>
    <w:rsid w:val="009C1751"/>
    <w:rsid w:val="009C2D30"/>
    <w:rsid w:val="009C69E7"/>
    <w:rsid w:val="009D2014"/>
    <w:rsid w:val="009E03C4"/>
    <w:rsid w:val="009E488F"/>
    <w:rsid w:val="009F33A1"/>
    <w:rsid w:val="009F3926"/>
    <w:rsid w:val="009F570B"/>
    <w:rsid w:val="00A04520"/>
    <w:rsid w:val="00A04558"/>
    <w:rsid w:val="00A045BE"/>
    <w:rsid w:val="00A06821"/>
    <w:rsid w:val="00A07615"/>
    <w:rsid w:val="00A10946"/>
    <w:rsid w:val="00A10CAA"/>
    <w:rsid w:val="00A12741"/>
    <w:rsid w:val="00A163BB"/>
    <w:rsid w:val="00A2307C"/>
    <w:rsid w:val="00A35363"/>
    <w:rsid w:val="00A422D5"/>
    <w:rsid w:val="00A42839"/>
    <w:rsid w:val="00A56A4F"/>
    <w:rsid w:val="00A56DC7"/>
    <w:rsid w:val="00A6239A"/>
    <w:rsid w:val="00A628BC"/>
    <w:rsid w:val="00A6591C"/>
    <w:rsid w:val="00A67BB4"/>
    <w:rsid w:val="00A718D7"/>
    <w:rsid w:val="00A72325"/>
    <w:rsid w:val="00A72B89"/>
    <w:rsid w:val="00A73414"/>
    <w:rsid w:val="00A759E5"/>
    <w:rsid w:val="00A76A3C"/>
    <w:rsid w:val="00A83213"/>
    <w:rsid w:val="00A9158D"/>
    <w:rsid w:val="00A922F1"/>
    <w:rsid w:val="00A94F25"/>
    <w:rsid w:val="00A97B28"/>
    <w:rsid w:val="00AA5243"/>
    <w:rsid w:val="00AA5BB7"/>
    <w:rsid w:val="00AC229F"/>
    <w:rsid w:val="00AC5AB4"/>
    <w:rsid w:val="00AD0D28"/>
    <w:rsid w:val="00AD100D"/>
    <w:rsid w:val="00AD2151"/>
    <w:rsid w:val="00AD35B9"/>
    <w:rsid w:val="00AE3CCB"/>
    <w:rsid w:val="00AE48C1"/>
    <w:rsid w:val="00AF0F55"/>
    <w:rsid w:val="00B01E3E"/>
    <w:rsid w:val="00B23FD5"/>
    <w:rsid w:val="00B33C1B"/>
    <w:rsid w:val="00B358B3"/>
    <w:rsid w:val="00B46B6F"/>
    <w:rsid w:val="00B5150F"/>
    <w:rsid w:val="00B61093"/>
    <w:rsid w:val="00B634DA"/>
    <w:rsid w:val="00B64411"/>
    <w:rsid w:val="00B665C4"/>
    <w:rsid w:val="00B67BFD"/>
    <w:rsid w:val="00B710FD"/>
    <w:rsid w:val="00B75508"/>
    <w:rsid w:val="00B8184A"/>
    <w:rsid w:val="00B86887"/>
    <w:rsid w:val="00B9563E"/>
    <w:rsid w:val="00B96082"/>
    <w:rsid w:val="00B966F1"/>
    <w:rsid w:val="00B97875"/>
    <w:rsid w:val="00BA146F"/>
    <w:rsid w:val="00BA5CE0"/>
    <w:rsid w:val="00BA61E5"/>
    <w:rsid w:val="00BB0AA8"/>
    <w:rsid w:val="00BB1388"/>
    <w:rsid w:val="00BB1AD5"/>
    <w:rsid w:val="00BB2846"/>
    <w:rsid w:val="00BB2C0B"/>
    <w:rsid w:val="00BB2CCB"/>
    <w:rsid w:val="00BB2F30"/>
    <w:rsid w:val="00BB46C9"/>
    <w:rsid w:val="00BD25E7"/>
    <w:rsid w:val="00BD3156"/>
    <w:rsid w:val="00BD4BF3"/>
    <w:rsid w:val="00BD7599"/>
    <w:rsid w:val="00BD783D"/>
    <w:rsid w:val="00BE28A0"/>
    <w:rsid w:val="00BE6C6B"/>
    <w:rsid w:val="00BF511E"/>
    <w:rsid w:val="00BF68BE"/>
    <w:rsid w:val="00C000B5"/>
    <w:rsid w:val="00C020B5"/>
    <w:rsid w:val="00C03CD8"/>
    <w:rsid w:val="00C05088"/>
    <w:rsid w:val="00C06522"/>
    <w:rsid w:val="00C13A66"/>
    <w:rsid w:val="00C17BC8"/>
    <w:rsid w:val="00C231DA"/>
    <w:rsid w:val="00C233BD"/>
    <w:rsid w:val="00C25DFA"/>
    <w:rsid w:val="00C307E7"/>
    <w:rsid w:val="00C37016"/>
    <w:rsid w:val="00C40EF2"/>
    <w:rsid w:val="00C5470E"/>
    <w:rsid w:val="00C57FFB"/>
    <w:rsid w:val="00C72C36"/>
    <w:rsid w:val="00C76066"/>
    <w:rsid w:val="00C76F76"/>
    <w:rsid w:val="00C80768"/>
    <w:rsid w:val="00C86E4A"/>
    <w:rsid w:val="00C9102F"/>
    <w:rsid w:val="00C9253E"/>
    <w:rsid w:val="00C96D02"/>
    <w:rsid w:val="00C97450"/>
    <w:rsid w:val="00CB2988"/>
    <w:rsid w:val="00CC0173"/>
    <w:rsid w:val="00CC6A27"/>
    <w:rsid w:val="00CC6BC1"/>
    <w:rsid w:val="00CD054F"/>
    <w:rsid w:val="00CD080E"/>
    <w:rsid w:val="00CD609A"/>
    <w:rsid w:val="00CE2246"/>
    <w:rsid w:val="00CE2B4F"/>
    <w:rsid w:val="00CE4E07"/>
    <w:rsid w:val="00D00DED"/>
    <w:rsid w:val="00D01540"/>
    <w:rsid w:val="00D058D7"/>
    <w:rsid w:val="00D078C0"/>
    <w:rsid w:val="00D07BA0"/>
    <w:rsid w:val="00D1144F"/>
    <w:rsid w:val="00D11512"/>
    <w:rsid w:val="00D120B5"/>
    <w:rsid w:val="00D155C9"/>
    <w:rsid w:val="00D17438"/>
    <w:rsid w:val="00D22469"/>
    <w:rsid w:val="00D230D6"/>
    <w:rsid w:val="00D321F6"/>
    <w:rsid w:val="00D326A7"/>
    <w:rsid w:val="00D3587F"/>
    <w:rsid w:val="00D35CB2"/>
    <w:rsid w:val="00D36A79"/>
    <w:rsid w:val="00D42357"/>
    <w:rsid w:val="00D44001"/>
    <w:rsid w:val="00D44FFD"/>
    <w:rsid w:val="00D544BB"/>
    <w:rsid w:val="00D61919"/>
    <w:rsid w:val="00D65E2D"/>
    <w:rsid w:val="00D66020"/>
    <w:rsid w:val="00D71C87"/>
    <w:rsid w:val="00D76DF2"/>
    <w:rsid w:val="00D7796D"/>
    <w:rsid w:val="00D81E23"/>
    <w:rsid w:val="00D8237C"/>
    <w:rsid w:val="00D83113"/>
    <w:rsid w:val="00D85D7D"/>
    <w:rsid w:val="00D875EF"/>
    <w:rsid w:val="00D92CE4"/>
    <w:rsid w:val="00D97D4C"/>
    <w:rsid w:val="00DA02DC"/>
    <w:rsid w:val="00DA74D6"/>
    <w:rsid w:val="00DB1AFD"/>
    <w:rsid w:val="00DB37DF"/>
    <w:rsid w:val="00DC5180"/>
    <w:rsid w:val="00DC777B"/>
    <w:rsid w:val="00DD059D"/>
    <w:rsid w:val="00DD1A4F"/>
    <w:rsid w:val="00DD3F93"/>
    <w:rsid w:val="00DE198D"/>
    <w:rsid w:val="00DE69BD"/>
    <w:rsid w:val="00DE7A54"/>
    <w:rsid w:val="00DF0C1E"/>
    <w:rsid w:val="00DF2CDD"/>
    <w:rsid w:val="00E007FB"/>
    <w:rsid w:val="00E040E3"/>
    <w:rsid w:val="00E04C74"/>
    <w:rsid w:val="00E05B88"/>
    <w:rsid w:val="00E11134"/>
    <w:rsid w:val="00E122AA"/>
    <w:rsid w:val="00E12AD5"/>
    <w:rsid w:val="00E14123"/>
    <w:rsid w:val="00E23AC6"/>
    <w:rsid w:val="00E2445E"/>
    <w:rsid w:val="00E2455E"/>
    <w:rsid w:val="00E27F41"/>
    <w:rsid w:val="00E32DDC"/>
    <w:rsid w:val="00E32DEC"/>
    <w:rsid w:val="00E3439B"/>
    <w:rsid w:val="00E36303"/>
    <w:rsid w:val="00E36AB4"/>
    <w:rsid w:val="00E40FE0"/>
    <w:rsid w:val="00E434B6"/>
    <w:rsid w:val="00E46344"/>
    <w:rsid w:val="00E5471C"/>
    <w:rsid w:val="00E54A15"/>
    <w:rsid w:val="00E54B46"/>
    <w:rsid w:val="00E54DEC"/>
    <w:rsid w:val="00E57F3C"/>
    <w:rsid w:val="00E61F13"/>
    <w:rsid w:val="00E62285"/>
    <w:rsid w:val="00E637EA"/>
    <w:rsid w:val="00E66D54"/>
    <w:rsid w:val="00E66FA4"/>
    <w:rsid w:val="00E700C1"/>
    <w:rsid w:val="00E71C35"/>
    <w:rsid w:val="00E90B76"/>
    <w:rsid w:val="00E920CC"/>
    <w:rsid w:val="00E92F82"/>
    <w:rsid w:val="00E93761"/>
    <w:rsid w:val="00E971B2"/>
    <w:rsid w:val="00EA1E1F"/>
    <w:rsid w:val="00EA6662"/>
    <w:rsid w:val="00EB5D33"/>
    <w:rsid w:val="00EC24B0"/>
    <w:rsid w:val="00EC3773"/>
    <w:rsid w:val="00EC406A"/>
    <w:rsid w:val="00EC440D"/>
    <w:rsid w:val="00ED0CB2"/>
    <w:rsid w:val="00ED14AA"/>
    <w:rsid w:val="00ED2EE8"/>
    <w:rsid w:val="00ED4267"/>
    <w:rsid w:val="00EE155D"/>
    <w:rsid w:val="00EE2D53"/>
    <w:rsid w:val="00EE595D"/>
    <w:rsid w:val="00EE5A47"/>
    <w:rsid w:val="00EF098C"/>
    <w:rsid w:val="00EF6B09"/>
    <w:rsid w:val="00EF6E5D"/>
    <w:rsid w:val="00F030D6"/>
    <w:rsid w:val="00F13B9F"/>
    <w:rsid w:val="00F15483"/>
    <w:rsid w:val="00F24C64"/>
    <w:rsid w:val="00F25FB3"/>
    <w:rsid w:val="00F301BD"/>
    <w:rsid w:val="00F37AF6"/>
    <w:rsid w:val="00F42043"/>
    <w:rsid w:val="00F42BFF"/>
    <w:rsid w:val="00F47B7A"/>
    <w:rsid w:val="00F50281"/>
    <w:rsid w:val="00F543C4"/>
    <w:rsid w:val="00F60294"/>
    <w:rsid w:val="00F60A27"/>
    <w:rsid w:val="00F63841"/>
    <w:rsid w:val="00F64708"/>
    <w:rsid w:val="00F729AB"/>
    <w:rsid w:val="00F7730E"/>
    <w:rsid w:val="00F77E68"/>
    <w:rsid w:val="00F82C51"/>
    <w:rsid w:val="00F82E7C"/>
    <w:rsid w:val="00F86D70"/>
    <w:rsid w:val="00F90A07"/>
    <w:rsid w:val="00F90B55"/>
    <w:rsid w:val="00F91339"/>
    <w:rsid w:val="00F91EF5"/>
    <w:rsid w:val="00F93B3F"/>
    <w:rsid w:val="00FA004A"/>
    <w:rsid w:val="00FA4A57"/>
    <w:rsid w:val="00FA4CA5"/>
    <w:rsid w:val="00FA7332"/>
    <w:rsid w:val="00FB3BD0"/>
    <w:rsid w:val="00FB3C33"/>
    <w:rsid w:val="00FB62A1"/>
    <w:rsid w:val="00FC2878"/>
    <w:rsid w:val="00FC609B"/>
    <w:rsid w:val="00FD1CFF"/>
    <w:rsid w:val="00FD420E"/>
    <w:rsid w:val="00FD4B6A"/>
    <w:rsid w:val="00FD6DC0"/>
    <w:rsid w:val="00FD72F3"/>
    <w:rsid w:val="00FE020B"/>
    <w:rsid w:val="00FE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E958AD"/>
  <w15:docId w15:val="{27649F94-FC3E-4C4D-8EA7-96502E062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kern w:val="1"/>
    </w:rPr>
  </w:style>
  <w:style w:type="paragraph" w:styleId="Nadpis1">
    <w:name w:val="heading 1"/>
    <w:basedOn w:val="Normln"/>
    <w:link w:val="Nadpis1Char"/>
    <w:uiPriority w:val="9"/>
    <w:qFormat/>
    <w:rsid w:val="00883F09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6793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83F09"/>
    <w:rPr>
      <w:b/>
      <w:bCs/>
      <w:kern w:val="36"/>
      <w:sz w:val="48"/>
      <w:szCs w:val="48"/>
    </w:rPr>
  </w:style>
  <w:style w:type="character" w:customStyle="1" w:styleId="Standardnpsmoodstavce1">
    <w:name w:val="Standardní písmo odstavce1"/>
  </w:style>
  <w:style w:type="character" w:customStyle="1" w:styleId="TextbublinyChar">
    <w:name w:val="Text bubliny Char"/>
    <w:uiPriority w:val="99"/>
    <w:rPr>
      <w:rFonts w:ascii="Times New Roman" w:hAnsi="Times New Roman" w:cs="Times New Roman"/>
      <w:sz w:val="2"/>
    </w:rPr>
  </w:style>
  <w:style w:type="character" w:customStyle="1" w:styleId="ZpatChar">
    <w:name w:val="Zápatí Char"/>
    <w:uiPriority w:val="99"/>
    <w:rPr>
      <w:rFonts w:eastAsia="Times New Roman" w:cs="Times New Roman"/>
      <w:lang w:val="cs-CZ" w:eastAsia="cs-CZ" w:bidi="ar-SA"/>
    </w:rPr>
  </w:style>
  <w:style w:type="character" w:customStyle="1" w:styleId="slostrnky1">
    <w:name w:val="Číslo stránky1"/>
    <w:rPr>
      <w:rFonts w:cs="Times New Roman"/>
    </w:rPr>
  </w:style>
  <w:style w:type="character" w:customStyle="1" w:styleId="ZhlavChar">
    <w:name w:val="Záhlaví Char"/>
    <w:uiPriority w:val="99"/>
    <w:rPr>
      <w:rFonts w:ascii="Times New Roman" w:hAnsi="Times New Roman" w:cs="Times New Roman"/>
      <w:sz w:val="20"/>
      <w:szCs w:val="20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Zkladntext">
    <w:name w:val="Body Text"/>
    <w:basedOn w:val="Normln"/>
    <w:link w:val="ZkladntextChar"/>
    <w:uiPriority w:val="1"/>
    <w:qFormat/>
    <w:pPr>
      <w:spacing w:after="140" w:line="288" w:lineRule="auto"/>
    </w:pPr>
  </w:style>
  <w:style w:type="character" w:customStyle="1" w:styleId="ZkladntextChar">
    <w:name w:val="Základní text Char"/>
    <w:basedOn w:val="Standardnpsmoodstavce"/>
    <w:link w:val="Zkladntext"/>
    <w:uiPriority w:val="1"/>
    <w:rsid w:val="000E3448"/>
    <w:rPr>
      <w:kern w:val="1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Textbubliny1">
    <w:name w:val="Text bubliny1"/>
    <w:basedOn w:val="Normln"/>
    <w:rPr>
      <w:rFonts w:ascii="Tahoma" w:eastAsia="Calibri" w:hAnsi="Tahoma" w:cs="Tahoma"/>
      <w:sz w:val="16"/>
      <w:szCs w:val="16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customStyle="1" w:styleId="Obsahrmce">
    <w:name w:val="Obsah rámce"/>
    <w:basedOn w:val="Normln"/>
  </w:style>
  <w:style w:type="character" w:styleId="Hypertextovodkaz">
    <w:name w:val="Hyperlink"/>
    <w:uiPriority w:val="99"/>
    <w:unhideWhenUsed/>
    <w:rsid w:val="00BD7599"/>
    <w:rPr>
      <w:color w:val="0000FF"/>
      <w:u w:val="single"/>
    </w:rPr>
  </w:style>
  <w:style w:type="character" w:styleId="Siln">
    <w:name w:val="Strong"/>
    <w:uiPriority w:val="22"/>
    <w:qFormat/>
    <w:rsid w:val="00BD3156"/>
    <w:rPr>
      <w:b/>
      <w:bCs/>
    </w:rPr>
  </w:style>
  <w:style w:type="paragraph" w:styleId="Normlnweb">
    <w:name w:val="Normal (Web)"/>
    <w:basedOn w:val="Normln"/>
    <w:uiPriority w:val="99"/>
    <w:unhideWhenUsed/>
    <w:rsid w:val="004668AE"/>
    <w:pPr>
      <w:suppressAutoHyphens w:val="0"/>
      <w:spacing w:before="100" w:beforeAutospacing="1" w:after="100" w:afterAutospacing="1"/>
    </w:pPr>
    <w:rPr>
      <w:kern w:val="0"/>
      <w:sz w:val="24"/>
      <w:szCs w:val="24"/>
    </w:rPr>
  </w:style>
  <w:style w:type="character" w:styleId="Odkaznakoment">
    <w:name w:val="annotation reference"/>
    <w:uiPriority w:val="99"/>
    <w:unhideWhenUsed/>
    <w:rsid w:val="00DA74D6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A74D6"/>
  </w:style>
  <w:style w:type="character" w:customStyle="1" w:styleId="TextkomenteChar">
    <w:name w:val="Text komentáře Char"/>
    <w:link w:val="Textkomente"/>
    <w:rsid w:val="00DA74D6"/>
    <w:rPr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74D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A74D6"/>
    <w:rPr>
      <w:b/>
      <w:bCs/>
      <w:kern w:val="1"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DA74D6"/>
    <w:rPr>
      <w:rFonts w:ascii="Segoe UI" w:hAnsi="Segoe UI" w:cs="Segoe UI"/>
      <w:sz w:val="18"/>
      <w:szCs w:val="18"/>
    </w:rPr>
  </w:style>
  <w:style w:type="character" w:customStyle="1" w:styleId="TextbublinyChar1">
    <w:name w:val="Text bubliny Char1"/>
    <w:link w:val="Textbubliny"/>
    <w:uiPriority w:val="99"/>
    <w:semiHidden/>
    <w:rsid w:val="00DA74D6"/>
    <w:rPr>
      <w:rFonts w:ascii="Segoe UI" w:hAnsi="Segoe UI" w:cs="Segoe UI"/>
      <w:kern w:val="1"/>
      <w:sz w:val="18"/>
      <w:szCs w:val="18"/>
    </w:rPr>
  </w:style>
  <w:style w:type="paragraph" w:customStyle="1" w:styleId="Default">
    <w:name w:val="Default"/>
    <w:rsid w:val="003A5D7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87F68"/>
    <w:pPr>
      <w:suppressAutoHyphens w:val="0"/>
      <w:ind w:left="720"/>
      <w:contextualSpacing/>
    </w:pPr>
    <w:rPr>
      <w:kern w:val="0"/>
    </w:rPr>
  </w:style>
  <w:style w:type="character" w:customStyle="1" w:styleId="pubisbn">
    <w:name w:val="pubisbn"/>
    <w:basedOn w:val="Standardnpsmoodstavce"/>
    <w:rsid w:val="00A163BB"/>
  </w:style>
  <w:style w:type="paragraph" w:customStyle="1" w:styleId="western">
    <w:name w:val="western"/>
    <w:basedOn w:val="Normln"/>
    <w:rsid w:val="00A10946"/>
    <w:pPr>
      <w:suppressAutoHyphens w:val="0"/>
      <w:spacing w:before="100" w:beforeAutospacing="1" w:after="144" w:line="288" w:lineRule="auto"/>
    </w:pPr>
    <w:rPr>
      <w:kern w:val="0"/>
    </w:rPr>
  </w:style>
  <w:style w:type="character" w:customStyle="1" w:styleId="printisbn">
    <w:name w:val="printisbn"/>
    <w:basedOn w:val="Standardnpsmoodstavce"/>
    <w:rsid w:val="00883F09"/>
  </w:style>
  <w:style w:type="character" w:customStyle="1" w:styleId="onlineisbn">
    <w:name w:val="onlineisbn"/>
    <w:basedOn w:val="Standardnpsmoodstavce"/>
    <w:rsid w:val="00883F09"/>
  </w:style>
  <w:style w:type="character" w:customStyle="1" w:styleId="xa-size-base">
    <w:name w:val="x_a-size-base"/>
    <w:basedOn w:val="Standardnpsmoodstavce"/>
    <w:rsid w:val="00202B8D"/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C377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C3773"/>
    <w:rPr>
      <w:kern w:val="1"/>
    </w:rPr>
  </w:style>
  <w:style w:type="paragraph" w:customStyle="1" w:styleId="EndNoteBibliography">
    <w:name w:val="EndNote Bibliography"/>
    <w:basedOn w:val="Normln"/>
    <w:link w:val="EndNoteBibliographyChar"/>
    <w:rsid w:val="000E3448"/>
    <w:pPr>
      <w:suppressAutoHyphens w:val="0"/>
      <w:jc w:val="both"/>
    </w:pPr>
    <w:rPr>
      <w:noProof/>
      <w:kern w:val="0"/>
      <w:sz w:val="24"/>
      <w:szCs w:val="24"/>
    </w:rPr>
  </w:style>
  <w:style w:type="character" w:customStyle="1" w:styleId="EndNoteBibliographyChar">
    <w:name w:val="EndNote Bibliography Char"/>
    <w:basedOn w:val="Standardnpsmoodstavce"/>
    <w:link w:val="EndNoteBibliography"/>
    <w:rsid w:val="000E3448"/>
    <w:rPr>
      <w:noProof/>
      <w:sz w:val="24"/>
      <w:szCs w:val="24"/>
    </w:rPr>
  </w:style>
  <w:style w:type="paragraph" w:customStyle="1" w:styleId="TableParagraph">
    <w:name w:val="Table Paragraph"/>
    <w:basedOn w:val="Normln"/>
    <w:uiPriority w:val="1"/>
    <w:qFormat/>
    <w:rsid w:val="000E3448"/>
    <w:pPr>
      <w:widowControl w:val="0"/>
      <w:suppressAutoHyphens w:val="0"/>
      <w:spacing w:line="223" w:lineRule="exact"/>
      <w:ind w:left="67"/>
    </w:pPr>
    <w:rPr>
      <w:kern w:val="0"/>
      <w:sz w:val="22"/>
      <w:szCs w:val="22"/>
      <w:lang w:val="en-US" w:eastAsia="en-US"/>
    </w:rPr>
  </w:style>
  <w:style w:type="character" w:customStyle="1" w:styleId="textsurname">
    <w:name w:val="text surname"/>
    <w:rsid w:val="000E3448"/>
  </w:style>
  <w:style w:type="character" w:customStyle="1" w:styleId="textgiven-name">
    <w:name w:val="text given-name"/>
    <w:rsid w:val="000E3448"/>
  </w:style>
  <w:style w:type="character" w:customStyle="1" w:styleId="apple-converted-space">
    <w:name w:val="apple-converted-space"/>
    <w:rsid w:val="000E3448"/>
  </w:style>
  <w:style w:type="character" w:customStyle="1" w:styleId="hithilite">
    <w:name w:val="hithilite"/>
    <w:uiPriority w:val="99"/>
    <w:rsid w:val="000E3448"/>
  </w:style>
  <w:style w:type="character" w:customStyle="1" w:styleId="databold">
    <w:name w:val="data_bold"/>
    <w:rsid w:val="000E3448"/>
  </w:style>
  <w:style w:type="character" w:customStyle="1" w:styleId="label">
    <w:name w:val="label"/>
    <w:rsid w:val="000E3448"/>
  </w:style>
  <w:style w:type="character" w:customStyle="1" w:styleId="frlabel1">
    <w:name w:val="fr_label1"/>
    <w:rsid w:val="000E3448"/>
    <w:rPr>
      <w:b/>
      <w:bCs/>
    </w:rPr>
  </w:style>
  <w:style w:type="paragraph" w:customStyle="1" w:styleId="PaperAuthor">
    <w:name w:val="Paper Author"/>
    <w:basedOn w:val="Normln"/>
    <w:rsid w:val="000E3448"/>
    <w:pPr>
      <w:suppressAutoHyphens w:val="0"/>
      <w:spacing w:before="360" w:after="360"/>
      <w:jc w:val="center"/>
    </w:pPr>
    <w:rPr>
      <w:kern w:val="0"/>
      <w:sz w:val="28"/>
      <w:lang w:val="en-US" w:eastAsia="en-US"/>
    </w:rPr>
  </w:style>
  <w:style w:type="paragraph" w:customStyle="1" w:styleId="Publ1">
    <w:name w:val="Publ1"/>
    <w:basedOn w:val="Normln"/>
    <w:uiPriority w:val="99"/>
    <w:rsid w:val="000E3448"/>
    <w:pPr>
      <w:suppressAutoHyphens w:val="0"/>
      <w:spacing w:before="120" w:line="240" w:lineRule="atLeast"/>
    </w:pPr>
    <w:rPr>
      <w:kern w:val="0"/>
      <w:sz w:val="24"/>
    </w:rPr>
  </w:style>
  <w:style w:type="character" w:customStyle="1" w:styleId="doctitle">
    <w:name w:val="doctitle"/>
    <w:rsid w:val="000E3448"/>
  </w:style>
  <w:style w:type="character" w:styleId="Sledovanodkaz">
    <w:name w:val="FollowedHyperlink"/>
    <w:basedOn w:val="Standardnpsmoodstavce"/>
    <w:uiPriority w:val="99"/>
    <w:semiHidden/>
    <w:unhideWhenUsed/>
    <w:rsid w:val="00577228"/>
    <w:rPr>
      <w:color w:val="954F72" w:themeColor="followedHyperlink"/>
      <w:u w:val="single"/>
    </w:rPr>
  </w:style>
  <w:style w:type="character" w:styleId="slostrnky">
    <w:name w:val="page number"/>
    <w:basedOn w:val="Standardnpsmoodstavce"/>
    <w:uiPriority w:val="99"/>
    <w:rsid w:val="00E920CC"/>
    <w:rPr>
      <w:rFonts w:cs="Times New Roman"/>
    </w:rPr>
  </w:style>
  <w:style w:type="paragraph" w:styleId="Revize">
    <w:name w:val="Revision"/>
    <w:hidden/>
    <w:uiPriority w:val="99"/>
    <w:semiHidden/>
    <w:rsid w:val="006F699C"/>
    <w:rPr>
      <w:kern w:val="1"/>
    </w:rPr>
  </w:style>
  <w:style w:type="paragraph" w:customStyle="1" w:styleId="Publikace">
    <w:name w:val="Publikace"/>
    <w:basedOn w:val="Normln"/>
    <w:rsid w:val="003D42BF"/>
    <w:pPr>
      <w:numPr>
        <w:numId w:val="34"/>
      </w:numPr>
      <w:spacing w:before="120"/>
      <w:jc w:val="both"/>
    </w:pPr>
    <w:rPr>
      <w:rFonts w:ascii="Tahoma" w:hAnsi="Tahoma"/>
      <w:bCs/>
      <w:noProof/>
      <w:kern w:val="0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67933"/>
    <w:rPr>
      <w:rFonts w:asciiTheme="majorHAnsi" w:eastAsiaTheme="majorEastAsia" w:hAnsiTheme="majorHAnsi" w:cstheme="majorBidi"/>
      <w:b/>
      <w:bCs/>
      <w:i/>
      <w:iCs/>
      <w:color w:val="5B9BD5" w:themeColor="accent1"/>
      <w:kern w:val="1"/>
    </w:rPr>
  </w:style>
  <w:style w:type="paragraph" w:customStyle="1" w:styleId="xmsonormal">
    <w:name w:val="x_msonormal"/>
    <w:basedOn w:val="Normln"/>
    <w:rsid w:val="001B2945"/>
    <w:pPr>
      <w:suppressAutoHyphens w:val="0"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xmsonormal0">
    <w:name w:val="xmsonormal"/>
    <w:basedOn w:val="Normln"/>
    <w:rsid w:val="00361D2E"/>
    <w:pPr>
      <w:suppressAutoHyphens w:val="0"/>
      <w:spacing w:before="100" w:beforeAutospacing="1" w:after="100" w:afterAutospacing="1"/>
    </w:pPr>
    <w:rPr>
      <w:kern w:val="0"/>
      <w:sz w:val="24"/>
      <w:szCs w:val="24"/>
    </w:rPr>
  </w:style>
  <w:style w:type="character" w:customStyle="1" w:styleId="a-size-base">
    <w:name w:val="a-size-base"/>
    <w:basedOn w:val="Standardnpsmoodstavce"/>
    <w:rsid w:val="002140EC"/>
  </w:style>
  <w:style w:type="character" w:customStyle="1" w:styleId="xxmsohyperlink">
    <w:name w:val="x_xmsohyperlink"/>
    <w:basedOn w:val="Standardnpsmoodstavce"/>
    <w:rsid w:val="00400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7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homepage.html" TargetMode="External"/><Relationship Id="rId13" Type="http://schemas.openxmlformats.org/officeDocument/2006/relationships/hyperlink" Target="http://hdl.handle.net/10563/26214" TargetMode="External"/><Relationship Id="rId18" Type="http://schemas.openxmlformats.org/officeDocument/2006/relationships/hyperlink" Target="http://apps.webofknowledge.com/full_record.do?product=WOS&amp;search_mode=GeneralSearch&amp;qid=1&amp;SID=S2hamzbQXUM3lqXwwM8&amp;page=1&amp;doc=2" TargetMode="External"/><Relationship Id="rId26" Type="http://schemas.openxmlformats.org/officeDocument/2006/relationships/hyperlink" Target="http://portal.k.utb.cz" TargetMode="External"/><Relationship Id="rId3" Type="http://schemas.openxmlformats.org/officeDocument/2006/relationships/styles" Target="styles.xml"/><Relationship Id="rId21" Type="http://schemas.openxmlformats.org/officeDocument/2006/relationships/hyperlink" Target="javascript:;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eb.knihovna.utb.cz" TargetMode="External"/><Relationship Id="rId17" Type="http://schemas.openxmlformats.org/officeDocument/2006/relationships/hyperlink" Target="javascript:;" TargetMode="External"/><Relationship Id="rId25" Type="http://schemas.openxmlformats.org/officeDocument/2006/relationships/hyperlink" Target="http://publikace.k.utb.cz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pps.webofknowledge.com/full_record.do?product=WOS&amp;search_mode=GeneralSearch&amp;qid=1&amp;SID=S2hamzbQXUM3lqXwwM8&amp;page=1&amp;doc=1" TargetMode="External"/><Relationship Id="rId20" Type="http://schemas.openxmlformats.org/officeDocument/2006/relationships/hyperlink" Target="http://apps.webofknowledge.com/full_record.do?product=WOS&amp;search_mode=GeneralSearch&amp;qid=1&amp;SID=S2hamzbQXUM3lqXwwM8&amp;page=1&amp;doc=3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ecd-ilibrary.org" TargetMode="External"/><Relationship Id="rId24" Type="http://schemas.openxmlformats.org/officeDocument/2006/relationships/hyperlink" Target="http://digilib.k.utb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nbook.cz/catalogsearch/result/?q=Springer-Verlag%20Berlin%20and%20Heidelberg%20GmbH%20&amp;%20Co.%20KG" TargetMode="External"/><Relationship Id="rId23" Type="http://schemas.openxmlformats.org/officeDocument/2006/relationships/hyperlink" Target="https://stag.utb.cz/portal/" TargetMode="External"/><Relationship Id="rId28" Type="http://schemas.openxmlformats.org/officeDocument/2006/relationships/header" Target="header1.xml"/><Relationship Id="rId10" Type="http://schemas.openxmlformats.org/officeDocument/2006/relationships/hyperlink" Target="http://app.knovel.com/hotlink/toc/id:kpMDISOIS5/medical-devices-iso-13485/medical-devices-iso-13485" TargetMode="External"/><Relationship Id="rId19" Type="http://schemas.openxmlformats.org/officeDocument/2006/relationships/hyperlink" Target="javascript:;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app.knovel.com/hotlink/toc/id:kpLISOASY3/lean-iso-9001-adding/lean-iso-9001-adding" TargetMode="External"/><Relationship Id="rId14" Type="http://schemas.openxmlformats.org/officeDocument/2006/relationships/hyperlink" Target="http://hdl.handle.net/10563/26214" TargetMode="External"/><Relationship Id="rId22" Type="http://schemas.openxmlformats.org/officeDocument/2006/relationships/hyperlink" Target="http://apps.webofknowledge.com/OneClickSearch.do?product=UA&amp;search_mode=OneClickSearch&amp;SID=N2vDAnHewEhmuVBXfpy&amp;field=AU&amp;value=Ingr,%20M&amp;ut=8163674&amp;pos=%7B2%7D&amp;excludeEventConfig=ExcludeIfFromFullRecPage" TargetMode="External"/><Relationship Id="rId27" Type="http://schemas.openxmlformats.org/officeDocument/2006/relationships/hyperlink" Target="http://portal.k.utb.cz/databases/alphabetical/" TargetMode="External"/><Relationship Id="rId30" Type="http://schemas.microsoft.com/office/2011/relationships/people" Target="peop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8A93E-9210-40D6-8C6C-6E6B6E135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26859</Words>
  <Characters>158474</Characters>
  <Application>Microsoft Office Word</Application>
  <DocSecurity>0</DocSecurity>
  <Lines>1320</Lines>
  <Paragraphs>369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184964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Natálie Honková</dc:creator>
  <cp:lastModifiedBy>Simona Mrkvičková</cp:lastModifiedBy>
  <cp:revision>3</cp:revision>
  <cp:lastPrinted>2017-12-03T19:56:00Z</cp:lastPrinted>
  <dcterms:created xsi:type="dcterms:W3CDTF">2018-05-30T16:06:00Z</dcterms:created>
  <dcterms:modified xsi:type="dcterms:W3CDTF">2018-05-31T07:10:00Z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Doma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